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0D4C3B" w:rsidRDefault="00096865" w:rsidP="00EF3662">
      <w:pPr>
        <w:pStyle w:val="BodyTextIndent"/>
        <w:spacing w:line="240" w:lineRule="auto"/>
        <w:jc w:val="center"/>
        <w:rPr>
          <w:rFonts w:ascii="GHEA Grapalat" w:hAnsi="GHEA Grapalat"/>
          <w:i w:val="0"/>
          <w:lang w:val="en-US"/>
        </w:rPr>
      </w:pPr>
    </w:p>
    <w:p w14:paraId="158BB32A"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2B650C67" w14:textId="653B7E8D" w:rsidR="00CC1CD1" w:rsidRPr="005E1F72" w:rsidRDefault="00F57EA6" w:rsidP="00CC1CD1">
      <w:pPr>
        <w:pStyle w:val="BodyTextIndent"/>
        <w:spacing w:line="240" w:lineRule="auto"/>
        <w:jc w:val="center"/>
        <w:rPr>
          <w:rFonts w:ascii="GHEA Grapalat" w:hAnsi="GHEA Grapalat"/>
          <w:i w:val="0"/>
          <w:lang w:val="af-ZA"/>
        </w:rPr>
      </w:pPr>
      <w:r>
        <w:rPr>
          <w:rFonts w:ascii="GHEA Grapalat" w:hAnsi="GHEA Grapalat"/>
          <w:i w:val="0"/>
          <w:lang w:val="af-ZA"/>
        </w:rPr>
        <w:t>ԲԱՑ ՄՐՑՈՒՅԹ</w:t>
      </w:r>
      <w:r w:rsidR="00CC1CD1" w:rsidRPr="005E1F72">
        <w:rPr>
          <w:rFonts w:ascii="GHEA Grapalat" w:hAnsi="GHEA Grapalat"/>
          <w:i w:val="0"/>
          <w:lang w:val="af-ZA"/>
        </w:rPr>
        <w:t>Ի ՄԱՍԻՆ</w:t>
      </w:r>
      <w:r w:rsidR="00CC1CD1">
        <w:rPr>
          <w:rFonts w:ascii="GHEA Grapalat" w:hAnsi="GHEA Grapalat"/>
          <w:i w:val="0"/>
          <w:lang w:val="af-ZA"/>
        </w:rPr>
        <w:t>*</w:t>
      </w:r>
    </w:p>
    <w:p w14:paraId="5E99A375" w14:textId="77777777" w:rsidR="00CC1CD1" w:rsidRPr="005E1F72" w:rsidRDefault="00CC1CD1" w:rsidP="00CC1CD1">
      <w:pPr>
        <w:pStyle w:val="BodyTextIndent"/>
        <w:spacing w:line="240" w:lineRule="auto"/>
        <w:jc w:val="center"/>
        <w:rPr>
          <w:rFonts w:ascii="GHEA Grapalat" w:hAnsi="GHEA Grapalat"/>
          <w:i w:val="0"/>
          <w:lang w:val="af-ZA"/>
        </w:rPr>
      </w:pPr>
    </w:p>
    <w:p w14:paraId="4720A9C1" w14:textId="77777777" w:rsidR="00CC1CD1" w:rsidRPr="005E1F72" w:rsidRDefault="00CC1CD1" w:rsidP="00CC1CD1">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Pr>
          <w:rFonts w:ascii="GHEA Grapalat" w:hAnsi="GHEA Grapalat"/>
          <w:i w:val="0"/>
          <w:lang w:val="af-ZA"/>
        </w:rPr>
        <w:t xml:space="preserve">գնահատող </w:t>
      </w:r>
      <w:r w:rsidRPr="005E1F72">
        <w:rPr>
          <w:rFonts w:ascii="GHEA Grapalat" w:hAnsi="GHEA Grapalat"/>
          <w:i w:val="0"/>
          <w:lang w:val="af-ZA"/>
        </w:rPr>
        <w:t>հանձնաժողովի</w:t>
      </w:r>
    </w:p>
    <w:p w14:paraId="4B1D1A51" w14:textId="6E98E425" w:rsidR="00CC1CD1" w:rsidRDefault="00E61F25" w:rsidP="00CC1CD1">
      <w:pPr>
        <w:pStyle w:val="BodyTextIndent"/>
        <w:spacing w:line="240" w:lineRule="auto"/>
        <w:jc w:val="center"/>
        <w:rPr>
          <w:rFonts w:ascii="GHEA Grapalat" w:hAnsi="GHEA Grapalat"/>
          <w:i w:val="0"/>
          <w:lang w:val="af-ZA"/>
        </w:rPr>
      </w:pPr>
      <w:r>
        <w:rPr>
          <w:rFonts w:ascii="GHEA Grapalat" w:hAnsi="GHEA Grapalat"/>
          <w:i w:val="0"/>
          <w:lang w:val="af-ZA"/>
        </w:rPr>
        <w:t>202</w:t>
      </w:r>
      <w:r w:rsidR="00515F82">
        <w:rPr>
          <w:rFonts w:ascii="GHEA Grapalat" w:hAnsi="GHEA Grapalat"/>
          <w:i w:val="0"/>
          <w:lang w:val="af-ZA"/>
        </w:rPr>
        <w:t>6</w:t>
      </w:r>
      <w:r w:rsidR="00CC1CD1" w:rsidRPr="005E1F72">
        <w:rPr>
          <w:rFonts w:ascii="GHEA Grapalat" w:hAnsi="GHEA Grapalat"/>
          <w:i w:val="0"/>
          <w:lang w:val="af-ZA"/>
        </w:rPr>
        <w:t xml:space="preserve"> </w:t>
      </w:r>
      <w:r w:rsidR="00CC1CD1" w:rsidRPr="00F60778">
        <w:rPr>
          <w:rFonts w:ascii="GHEA Grapalat" w:hAnsi="GHEA Grapalat"/>
          <w:i w:val="0"/>
          <w:lang w:val="af-ZA"/>
        </w:rPr>
        <w:t xml:space="preserve">թվականի </w:t>
      </w:r>
      <w:r w:rsidR="00A84F28">
        <w:rPr>
          <w:rFonts w:ascii="GHEA Grapalat" w:hAnsi="GHEA Grapalat"/>
          <w:i w:val="0"/>
          <w:lang w:val="af-ZA"/>
        </w:rPr>
        <w:t>փետր</w:t>
      </w:r>
      <w:r w:rsidR="00515F82">
        <w:rPr>
          <w:rFonts w:ascii="GHEA Grapalat" w:hAnsi="GHEA Grapalat"/>
          <w:i w:val="0"/>
          <w:lang w:val="hy-AM"/>
        </w:rPr>
        <w:t>վարի</w:t>
      </w:r>
      <w:r w:rsidR="002055C9">
        <w:rPr>
          <w:rFonts w:ascii="GHEA Grapalat" w:hAnsi="GHEA Grapalat"/>
          <w:b/>
          <w:bCs/>
          <w:i w:val="0"/>
          <w:lang w:val="hy-AM"/>
        </w:rPr>
        <w:t xml:space="preserve"> </w:t>
      </w:r>
      <w:r w:rsidR="00647968" w:rsidRPr="00336685">
        <w:rPr>
          <w:rFonts w:ascii="GHEA Grapalat" w:hAnsi="GHEA Grapalat"/>
          <w:i w:val="0"/>
          <w:lang w:val="hy-AM"/>
        </w:rPr>
        <w:t>9</w:t>
      </w:r>
      <w:r w:rsidR="00080959" w:rsidRPr="00336685">
        <w:rPr>
          <w:rFonts w:ascii="GHEA Grapalat" w:hAnsi="GHEA Grapalat"/>
          <w:i w:val="0"/>
          <w:lang w:val="hy-AM"/>
        </w:rPr>
        <w:t>-</w:t>
      </w:r>
      <w:r w:rsidR="00080959" w:rsidRPr="008F61CD">
        <w:rPr>
          <w:rFonts w:ascii="GHEA Grapalat" w:hAnsi="GHEA Grapalat"/>
          <w:i w:val="0"/>
          <w:lang w:val="hy-AM"/>
        </w:rPr>
        <w:t>ի</w:t>
      </w:r>
      <w:r w:rsidR="00A97758">
        <w:rPr>
          <w:rFonts w:ascii="GHEA Grapalat" w:hAnsi="GHEA Grapalat"/>
          <w:b/>
          <w:bCs/>
          <w:i w:val="0"/>
          <w:lang w:val="hy-AM"/>
        </w:rPr>
        <w:t xml:space="preserve"> </w:t>
      </w:r>
      <w:r w:rsidR="00CC1CD1" w:rsidRPr="005E1F72">
        <w:rPr>
          <w:rFonts w:ascii="GHEA Grapalat" w:hAnsi="GHEA Grapalat"/>
          <w:i w:val="0"/>
          <w:lang w:val="af-ZA"/>
        </w:rPr>
        <w:t>«</w:t>
      </w:r>
      <w:r w:rsidR="00CC1CD1">
        <w:rPr>
          <w:rFonts w:ascii="GHEA Grapalat" w:hAnsi="GHEA Grapalat"/>
          <w:i w:val="0"/>
          <w:lang w:val="hy-AM"/>
        </w:rPr>
        <w:t>2</w:t>
      </w:r>
      <w:r w:rsidR="00CC1CD1" w:rsidRPr="005E1F72">
        <w:rPr>
          <w:rFonts w:ascii="GHEA Grapalat" w:hAnsi="GHEA Grapalat"/>
          <w:i w:val="0"/>
          <w:lang w:val="af-ZA"/>
        </w:rPr>
        <w:t xml:space="preserve">» որոշմամբ </w:t>
      </w:r>
    </w:p>
    <w:p w14:paraId="123C255B" w14:textId="20794957" w:rsidR="00CC1CD1" w:rsidRDefault="00CC1CD1" w:rsidP="00CC1CD1">
      <w:pPr>
        <w:pStyle w:val="BodyTextIndent"/>
        <w:spacing w:line="240" w:lineRule="auto"/>
        <w:jc w:val="center"/>
        <w:rPr>
          <w:rFonts w:ascii="GHEA Grapalat" w:hAnsi="GHEA Grapalat"/>
          <w:i w:val="0"/>
          <w:lang w:val="af-ZA"/>
        </w:rPr>
      </w:pPr>
    </w:p>
    <w:p w14:paraId="2871C7FC" w14:textId="287DEB2B" w:rsidR="00CC1CD1" w:rsidRPr="005E1F72" w:rsidRDefault="00CC1CD1" w:rsidP="00CC1CD1">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Pr="005E1F72">
        <w:rPr>
          <w:rFonts w:ascii="GHEA Grapalat" w:hAnsi="GHEA Grapalat"/>
          <w:i w:val="0"/>
          <w:lang w:val="af-ZA"/>
        </w:rPr>
        <w:t xml:space="preserve">ծածկագիրը`  </w:t>
      </w:r>
      <w:r>
        <w:rPr>
          <w:rFonts w:ascii="GHEA Grapalat" w:hAnsi="GHEA Grapalat"/>
          <w:i w:val="0"/>
          <w:lang w:val="af-ZA"/>
        </w:rPr>
        <w:t>ԵՔ-</w:t>
      </w:r>
      <w:r w:rsidR="00B56F16">
        <w:rPr>
          <w:rFonts w:ascii="GHEA Grapalat" w:hAnsi="GHEA Grapalat"/>
          <w:i w:val="0"/>
          <w:lang w:val="af-ZA"/>
        </w:rPr>
        <w:t>ԲՄԱՇՁԲ-</w:t>
      </w:r>
      <w:r w:rsidR="00A84F28">
        <w:rPr>
          <w:rFonts w:ascii="GHEA Grapalat" w:hAnsi="GHEA Grapalat"/>
          <w:i w:val="0"/>
          <w:lang w:val="af-ZA"/>
        </w:rPr>
        <w:t>26/25</w:t>
      </w:r>
      <w:r w:rsidRPr="005E1F72">
        <w:rPr>
          <w:rFonts w:ascii="GHEA Grapalat" w:hAnsi="GHEA Grapalat"/>
          <w:i w:val="0"/>
          <w:u w:val="single"/>
          <w:lang w:val="af-ZA"/>
        </w:rPr>
        <w:t xml:space="preserve">        </w:t>
      </w:r>
    </w:p>
    <w:p w14:paraId="3011E3AB" w14:textId="77777777" w:rsidR="00CC1CD1" w:rsidRPr="005E1F72" w:rsidRDefault="00CC1CD1" w:rsidP="00CC1CD1">
      <w:pPr>
        <w:pStyle w:val="BodyTextIndent"/>
        <w:spacing w:line="240" w:lineRule="auto"/>
        <w:rPr>
          <w:rFonts w:ascii="GHEA Grapalat" w:hAnsi="GHEA Grapalat"/>
          <w:i w:val="0"/>
          <w:lang w:val="af-ZA"/>
        </w:rPr>
      </w:pPr>
    </w:p>
    <w:p w14:paraId="3957D7C9" w14:textId="644B510A"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Pr="005E1F72">
        <w:rPr>
          <w:rFonts w:ascii="GHEA Grapalat" w:hAnsi="GHEA Grapalat"/>
          <w:i w:val="0"/>
          <w:lang w:val="af-ZA"/>
        </w:rPr>
        <w:t xml:space="preserve">հայտարարում է </w:t>
      </w:r>
      <w:r w:rsidR="00F57EA6">
        <w:rPr>
          <w:rFonts w:ascii="GHEA Grapalat" w:hAnsi="GHEA Grapalat"/>
          <w:i w:val="0"/>
          <w:lang w:val="af-ZA"/>
        </w:rPr>
        <w:t>բաց մրցույթ</w:t>
      </w:r>
      <w:r w:rsidRPr="005E1F72">
        <w:rPr>
          <w:rFonts w:ascii="GHEA Grapalat" w:hAnsi="GHEA Grapalat"/>
          <w:i w:val="0"/>
          <w:lang w:val="af-ZA"/>
        </w:rPr>
        <w:t xml:space="preserve">, որն իրականացվում է մեկ փուլով` էլեկտրոնային գնումների </w:t>
      </w:r>
      <w:r w:rsidRPr="005E1F72">
        <w:rPr>
          <w:rFonts w:ascii="GHEA Grapalat" w:hAnsi="GHEA Grapalat"/>
          <w:i w:val="0"/>
          <w:lang w:val="af-ZA" w:eastAsia="ru-RU"/>
        </w:rPr>
        <w:t>Armeps (</w:t>
      </w:r>
      <w:r>
        <w:fldChar w:fldCharType="begin"/>
      </w:r>
      <w:r w:rsidRPr="000D4C3B">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xml:space="preserve">) </w:t>
      </w:r>
      <w:r w:rsidRPr="005E1F72">
        <w:rPr>
          <w:rFonts w:ascii="GHEA Grapalat" w:hAnsi="GHEA Grapalat"/>
          <w:i w:val="0"/>
          <w:lang w:val="af-ZA"/>
        </w:rPr>
        <w:t>համակարգի միջոցով:</w:t>
      </w:r>
    </w:p>
    <w:p w14:paraId="79FE0A7D" w14:textId="079B27AB"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Pr>
          <w:rFonts w:ascii="GHEA Grapalat" w:hAnsi="GHEA Grapalat"/>
          <w:i w:val="0"/>
          <w:lang w:val="af-ZA"/>
        </w:rPr>
        <w:t>Սույն ընթացակարգի</w:t>
      </w:r>
      <w:bookmarkEnd w:id="0"/>
      <w:r>
        <w:rPr>
          <w:rFonts w:ascii="GHEA Grapalat" w:hAnsi="GHEA Grapalat"/>
          <w:i w:val="0"/>
          <w:lang w:val="af-ZA"/>
        </w:rPr>
        <w:t xml:space="preserve"> արդյունքում</w:t>
      </w:r>
      <w:r w:rsidRPr="005E1F72">
        <w:rPr>
          <w:rFonts w:ascii="GHEA Grapalat" w:hAnsi="GHEA Grapalat"/>
          <w:i w:val="0"/>
          <w:lang w:val="af-ZA"/>
        </w:rPr>
        <w:t xml:space="preserve"> </w:t>
      </w:r>
      <w:r w:rsidRPr="00A84F28">
        <w:rPr>
          <w:rFonts w:ascii="GHEA Grapalat" w:hAnsi="GHEA Grapalat"/>
          <w:i w:val="0"/>
          <w:lang w:val="af-ZA"/>
        </w:rPr>
        <w:t>ընտրված</w:t>
      </w:r>
      <w:r w:rsidRPr="005E1F72">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00A01FCB" w:rsidRPr="00C045B6">
        <w:rPr>
          <w:rFonts w:ascii="GHEA Grapalat" w:hAnsi="GHEA Grapalat"/>
          <w:b/>
          <w:bCs/>
          <w:i w:val="0"/>
          <w:lang w:val="hy-AM"/>
        </w:rPr>
        <w:t xml:space="preserve">Երևան քաղաքի </w:t>
      </w:r>
      <w:r w:rsidR="00A84F28" w:rsidRPr="00C045B6">
        <w:rPr>
          <w:rFonts w:ascii="GHEA Grapalat" w:hAnsi="GHEA Grapalat"/>
          <w:b/>
          <w:bCs/>
          <w:i w:val="0"/>
          <w:lang w:val="af-ZA"/>
        </w:rPr>
        <w:t>Մալաթիա-Սեբաստիա վարչական շրջանի տարածքում բակային տարածքների և միջբակային</w:t>
      </w:r>
      <w:r w:rsidR="00A84F28" w:rsidRPr="00A84F28">
        <w:rPr>
          <w:rFonts w:ascii="GHEA Grapalat" w:hAnsi="GHEA Grapalat"/>
          <w:b/>
          <w:bCs/>
          <w:i w:val="0"/>
          <w:lang w:val="af-ZA"/>
        </w:rPr>
        <w:t xml:space="preserve"> ճանապարհների ասֆալտապատման աշխատանքների</w:t>
      </w:r>
      <w:r w:rsidRPr="005E1F72">
        <w:rPr>
          <w:rFonts w:ascii="GHEA Grapalat" w:hAnsi="GHEA Grapalat"/>
          <w:i w:val="0"/>
          <w:lang w:val="af-ZA"/>
        </w:rPr>
        <w:t xml:space="preserve"> </w:t>
      </w:r>
      <w:r>
        <w:rPr>
          <w:rFonts w:ascii="GHEA Grapalat" w:hAnsi="GHEA Grapalat"/>
          <w:i w:val="0"/>
          <w:lang w:val="af-ZA"/>
        </w:rPr>
        <w:t xml:space="preserve">կատարման </w:t>
      </w:r>
      <w:r w:rsidRPr="005E1F72">
        <w:rPr>
          <w:rFonts w:ascii="GHEA Grapalat" w:hAnsi="GHEA Grapalat"/>
          <w:i w:val="0"/>
          <w:lang w:val="af-ZA"/>
        </w:rPr>
        <w:t xml:space="preserve">պայմանագիր (այսուհետ` պայմանագիր)։ </w:t>
      </w:r>
    </w:p>
    <w:p w14:paraId="21E560C3" w14:textId="77777777" w:rsidR="00CC1CD1" w:rsidRPr="005E1F72" w:rsidRDefault="00CC1CD1" w:rsidP="00CC1CD1">
      <w:pPr>
        <w:pStyle w:val="BodyTextIndent"/>
        <w:spacing w:line="240" w:lineRule="auto"/>
        <w:ind w:firstLine="0"/>
        <w:rPr>
          <w:rFonts w:ascii="GHEA Grapalat" w:hAnsi="GHEA Grapalat"/>
          <w:i w:val="0"/>
          <w:lang w:val="af-ZA"/>
        </w:rPr>
      </w:pPr>
      <w:r>
        <w:rPr>
          <w:rFonts w:ascii="GHEA Grapalat" w:hAnsi="GHEA Grapalat"/>
          <w:i w:val="0"/>
          <w:lang w:val="af-ZA"/>
        </w:rPr>
        <w:tab/>
      </w:r>
      <w:r w:rsidRPr="005E1F72">
        <w:rPr>
          <w:rFonts w:ascii="GHEA Grapalat" w:hAnsi="GHEA Grapalat"/>
          <w:i w:val="0"/>
          <w:sz w:val="16"/>
          <w:szCs w:val="16"/>
          <w:lang w:val="af-ZA"/>
        </w:rPr>
        <w:t xml:space="preserve"> </w:t>
      </w:r>
      <w:r w:rsidRPr="005E1F72">
        <w:rPr>
          <w:rFonts w:ascii="GHEA Grapalat" w:hAnsi="GHEA Grapalat"/>
          <w:i w:val="0"/>
          <w:lang w:val="af-ZA"/>
        </w:rPr>
        <w:t xml:space="preserve">«Գնումների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w:t>
      </w:r>
      <w:r>
        <w:rPr>
          <w:rFonts w:ascii="GHEA Grapalat" w:hAnsi="GHEA Grapalat"/>
          <w:i w:val="0"/>
          <w:lang w:val="af-ZA"/>
        </w:rPr>
        <w:t xml:space="preserve">ընթացակարգին </w:t>
      </w:r>
      <w:r w:rsidRPr="005E1F72">
        <w:rPr>
          <w:rFonts w:ascii="GHEA Grapalat" w:hAnsi="GHEA Grapalat"/>
          <w:i w:val="0"/>
          <w:lang w:val="af-ZA"/>
        </w:rPr>
        <w:t>մասնակցելու հավասար իրավունք:</w:t>
      </w:r>
    </w:p>
    <w:p w14:paraId="77BDDC59" w14:textId="77777777" w:rsidR="00CC1CD1" w:rsidRPr="005E1F72" w:rsidRDefault="00CC1CD1" w:rsidP="00CC1CD1">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Pr="005E1F72">
        <w:rPr>
          <w:rFonts w:ascii="GHEA Grapalat" w:hAnsi="GHEA Grapalat"/>
          <w:sz w:val="20"/>
          <w:szCs w:val="20"/>
          <w:lang w:val="af-ZA"/>
        </w:rPr>
        <w:t xml:space="preserve">մասնակցելու իրավունք չունեցող անձանց, ինչպես նաև մասնակիցներին ներկայացվող </w:t>
      </w:r>
      <w:r>
        <w:rPr>
          <w:rFonts w:ascii="GHEA Grapalat" w:hAnsi="GHEA Grapalat"/>
          <w:sz w:val="20"/>
          <w:szCs w:val="20"/>
          <w:lang w:val="af-ZA"/>
        </w:rPr>
        <w:t xml:space="preserve">պայմանները </w:t>
      </w:r>
      <w:r w:rsidRPr="005E1F72">
        <w:rPr>
          <w:rFonts w:ascii="GHEA Grapalat" w:hAnsi="GHEA Grapalat"/>
          <w:sz w:val="20"/>
          <w:szCs w:val="20"/>
          <w:lang w:val="af-ZA"/>
        </w:rPr>
        <w:t>սահմանված են սույն ընթացակարգի հրավերով:</w:t>
      </w:r>
    </w:p>
    <w:p w14:paraId="49BB356C"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մասնակիցը որոշվում է </w:t>
      </w:r>
      <w:bookmarkStart w:id="1" w:name="_Hlk23167512"/>
      <w:r>
        <w:rPr>
          <w:rFonts w:ascii="GHEA Grapalat" w:hAnsi="GHEA Grapalat"/>
          <w:i w:val="0"/>
          <w:lang w:val="af-ZA"/>
        </w:rPr>
        <w:t xml:space="preserve">ոչ գնային պայմաններով բավարար գնահատված </w:t>
      </w:r>
      <w:bookmarkEnd w:id="1"/>
      <w:r w:rsidRPr="005E1F72">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690F8C92" w14:textId="77777777" w:rsidR="00CC1CD1" w:rsidRPr="005E1F72" w:rsidRDefault="00CC1CD1" w:rsidP="00CC1CD1">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1490BCCB" w14:textId="6B9A1285" w:rsidR="00CC1CD1" w:rsidRPr="005E1F72" w:rsidRDefault="00CC1CD1" w:rsidP="00CC1CD1">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հայտերն անհրաժեշտ է ներկայացնել</w:t>
      </w:r>
      <w:r w:rsidRPr="005E1F72">
        <w:rPr>
          <w:rFonts w:ascii="GHEA Grapalat" w:hAnsi="GHEA Grapalat"/>
          <w:i w:val="0"/>
          <w:lang w:val="af-ZA" w:eastAsia="ru-RU"/>
        </w:rPr>
        <w:t xml:space="preserve"> էլեկտրոնային ձևով` էլեկտրոնային գնումների Armeps (</w:t>
      </w:r>
      <w:r>
        <w:fldChar w:fldCharType="begin"/>
      </w:r>
      <w:r w:rsidRPr="000D4C3B">
        <w:rPr>
          <w:lang w:val="af-ZA"/>
        </w:rPr>
        <w:instrText>HYPERLINK "http://www.armeps.am"</w:instrText>
      </w:r>
      <w:r>
        <w:fldChar w:fldCharType="separate"/>
      </w:r>
      <w:r w:rsidRPr="005E1F72">
        <w:rPr>
          <w:rFonts w:ascii="GHEA Grapalat" w:hAnsi="GHEA Grapalat"/>
          <w:i w:val="0"/>
          <w:lang w:val="af-ZA" w:eastAsia="ru-RU"/>
        </w:rPr>
        <w:t>www.armeps.am</w:t>
      </w:r>
      <w:r>
        <w:fldChar w:fldCharType="end"/>
      </w:r>
      <w:r w:rsidRPr="005E1F72">
        <w:rPr>
          <w:rFonts w:ascii="GHEA Grapalat" w:hAnsi="GHEA Grapalat"/>
          <w:i w:val="0"/>
          <w:lang w:val="af-ZA" w:eastAsia="ru-RU"/>
        </w:rPr>
        <w:t>) համակարգի  միջոցով</w:t>
      </w:r>
      <w:r w:rsidRPr="005E1F72">
        <w:rPr>
          <w:rFonts w:ascii="GHEA Grapalat" w:hAnsi="GHEA Grapalat"/>
          <w:i w:val="0"/>
          <w:lang w:val="af-ZA"/>
        </w:rPr>
        <w:t xml:space="preserve"> մինչև սույն հայտարարության հրապարակման օրվանից հաշված </w:t>
      </w:r>
      <w:r w:rsidR="00973E8B">
        <w:rPr>
          <w:rFonts w:ascii="GHEA Grapalat" w:hAnsi="GHEA Grapalat"/>
          <w:b/>
          <w:i w:val="0"/>
          <w:lang w:val="af-ZA"/>
        </w:rPr>
        <w:t xml:space="preserve">մինչև 2026 թվականի </w:t>
      </w:r>
      <w:r w:rsidR="00A84F28">
        <w:rPr>
          <w:rFonts w:ascii="GHEA Grapalat" w:hAnsi="GHEA Grapalat"/>
          <w:b/>
          <w:i w:val="0"/>
          <w:lang w:val="af-ZA"/>
        </w:rPr>
        <w:t xml:space="preserve">մարտի </w:t>
      </w:r>
      <w:r w:rsidR="00647968">
        <w:rPr>
          <w:rFonts w:ascii="GHEA Grapalat" w:hAnsi="GHEA Grapalat"/>
          <w:b/>
          <w:i w:val="0"/>
          <w:lang w:val="af-ZA"/>
        </w:rPr>
        <w:t>13</w:t>
      </w:r>
      <w:r w:rsidRPr="0018744E">
        <w:rPr>
          <w:rFonts w:ascii="GHEA Grapalat" w:hAnsi="GHEA Grapalat"/>
          <w:b/>
          <w:i w:val="0"/>
          <w:lang w:val="hy-AM"/>
        </w:rPr>
        <w:t xml:space="preserve">-ը, ժամը </w:t>
      </w:r>
      <w:r w:rsidR="007B3CEF">
        <w:rPr>
          <w:rFonts w:ascii="GHEA Grapalat" w:hAnsi="GHEA Grapalat"/>
          <w:b/>
          <w:i w:val="0"/>
          <w:lang w:val="hy-AM"/>
        </w:rPr>
        <w:t>11:00</w:t>
      </w:r>
      <w:r w:rsidRPr="005E1F72">
        <w:rPr>
          <w:rFonts w:ascii="GHEA Grapalat" w:hAnsi="GHEA Grapalat"/>
          <w:i w:val="0"/>
          <w:lang w:val="af-ZA"/>
        </w:rPr>
        <w:t xml:space="preserve">-ը: Հայտերը, հայերենից բացի, կարող են ներկայացվել նաև անգլերեն կամ ռուսերեն: </w:t>
      </w:r>
    </w:p>
    <w:p w14:paraId="0FA785F9" w14:textId="16A3A169" w:rsidR="00CC1CD1" w:rsidRPr="005E1F72" w:rsidRDefault="00CC1CD1" w:rsidP="00CC1CD1">
      <w:pPr>
        <w:pStyle w:val="BodyTextIndent"/>
        <w:spacing w:line="240" w:lineRule="auto"/>
        <w:ind w:firstLine="708"/>
        <w:rPr>
          <w:rFonts w:ascii="GHEA Grapalat" w:hAnsi="GHEA Grapalat"/>
          <w:i w:val="0"/>
          <w:lang w:val="af-ZA"/>
        </w:rPr>
      </w:pPr>
      <w:r w:rsidRPr="005E1F72">
        <w:rPr>
          <w:rFonts w:ascii="GHEA Grapalat" w:hAnsi="GHEA Grapalat"/>
          <w:i w:val="0"/>
          <w:lang w:val="af-ZA"/>
        </w:rPr>
        <w:t>Հայտերի բացումը տեղի կունենա էլեկտրոնային ձևով`</w:t>
      </w:r>
      <w:r w:rsidRPr="005E1F72">
        <w:rPr>
          <w:rFonts w:ascii="GHEA Grapalat" w:hAnsi="GHEA Grapalat"/>
          <w:i w:val="0"/>
          <w:lang w:val="af-ZA" w:eastAsia="ru-RU"/>
        </w:rPr>
        <w:t xml:space="preserve"> էլեկտրոնային գնումների Armeps համակարգի</w:t>
      </w:r>
      <w:r w:rsidRPr="005E1F72">
        <w:rPr>
          <w:rFonts w:ascii="GHEA Grapalat" w:hAnsi="GHEA Grapalat"/>
          <w:i w:val="0"/>
          <w:lang w:val="af-ZA"/>
        </w:rPr>
        <w:t xml:space="preserve"> միջոցով,  սույն հայտարարության հրապարակման օրվանից հաշված </w:t>
      </w:r>
      <w:r w:rsidR="00973E8B">
        <w:rPr>
          <w:rFonts w:ascii="GHEA Grapalat" w:hAnsi="GHEA Grapalat"/>
          <w:b/>
          <w:i w:val="0"/>
          <w:lang w:val="af-ZA"/>
        </w:rPr>
        <w:t xml:space="preserve">մինչև 2026 թվականի </w:t>
      </w:r>
      <w:r w:rsidR="00A84F28">
        <w:rPr>
          <w:rFonts w:ascii="GHEA Grapalat" w:hAnsi="GHEA Grapalat"/>
          <w:b/>
          <w:i w:val="0"/>
          <w:lang w:val="af-ZA"/>
        </w:rPr>
        <w:t>մարտի</w:t>
      </w:r>
      <w:r w:rsidR="00973E8B">
        <w:rPr>
          <w:rFonts w:ascii="GHEA Grapalat" w:hAnsi="GHEA Grapalat"/>
          <w:b/>
          <w:i w:val="0"/>
          <w:lang w:val="af-ZA"/>
        </w:rPr>
        <w:t xml:space="preserve"> </w:t>
      </w:r>
      <w:r w:rsidR="00647968">
        <w:rPr>
          <w:rFonts w:ascii="GHEA Grapalat" w:hAnsi="GHEA Grapalat"/>
          <w:b/>
          <w:i w:val="0"/>
          <w:lang w:val="af-ZA"/>
        </w:rPr>
        <w:t>13</w:t>
      </w:r>
      <w:r w:rsidRPr="0018744E">
        <w:rPr>
          <w:rFonts w:ascii="GHEA Grapalat" w:hAnsi="GHEA Grapalat"/>
          <w:b/>
          <w:i w:val="0"/>
          <w:lang w:val="hy-AM"/>
        </w:rPr>
        <w:t xml:space="preserve">-ը, ժամը </w:t>
      </w:r>
      <w:r w:rsidR="007B3CEF">
        <w:rPr>
          <w:rFonts w:ascii="GHEA Grapalat" w:hAnsi="GHEA Grapalat"/>
          <w:b/>
          <w:i w:val="0"/>
          <w:lang w:val="hy-AM"/>
        </w:rPr>
        <w:t>11:00</w:t>
      </w:r>
      <w:r w:rsidRPr="0007287D">
        <w:rPr>
          <w:rFonts w:ascii="GHEA Grapalat" w:hAnsi="GHEA Grapalat"/>
          <w:b/>
          <w:i w:val="0"/>
          <w:lang w:val="af-ZA"/>
        </w:rPr>
        <w:t>-</w:t>
      </w:r>
      <w:r w:rsidRPr="005E1F72">
        <w:rPr>
          <w:rFonts w:ascii="GHEA Grapalat" w:hAnsi="GHEA Grapalat"/>
          <w:i w:val="0"/>
          <w:lang w:val="af-ZA"/>
        </w:rPr>
        <w:t xml:space="preserve">ին։ </w:t>
      </w:r>
    </w:p>
    <w:p w14:paraId="28CB6D36" w14:textId="77777777" w:rsidR="00CC1CD1" w:rsidRPr="004B72E3" w:rsidRDefault="00CC1CD1" w:rsidP="00CC1CD1">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1F297C99" w14:textId="77777777" w:rsidR="00CC1CD1" w:rsidRDefault="00CC1CD1" w:rsidP="00CC1CD1">
      <w:pPr>
        <w:pStyle w:val="BodyTextIndent"/>
        <w:spacing w:line="240" w:lineRule="auto"/>
        <w:rPr>
          <w:rFonts w:ascii="GHEA Grapalat" w:hAnsi="GHEA Grapalat"/>
          <w:i w:val="0"/>
          <w:lang w:val="hy-AM"/>
        </w:rPr>
      </w:pPr>
    </w:p>
    <w:p w14:paraId="159DB41B" w14:textId="2FE97F02" w:rsidR="00CC1CD1" w:rsidRPr="00F34769" w:rsidRDefault="00CC1CD1" w:rsidP="00CC1CD1">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4F6F0B">
        <w:rPr>
          <w:rFonts w:ascii="GHEA Grapalat" w:hAnsi="GHEA Grapalat"/>
          <w:i w:val="0"/>
          <w:lang w:val="hy-AM"/>
        </w:rPr>
        <w:t xml:space="preserve"> </w:t>
      </w:r>
      <w:r w:rsidR="007B3CEF">
        <w:rPr>
          <w:rFonts w:ascii="GHEA Grapalat" w:hAnsi="GHEA Grapalat"/>
          <w:i w:val="0"/>
          <w:lang w:val="hy-AM"/>
        </w:rPr>
        <w:t>Գոռ Մուրադյան</w:t>
      </w:r>
      <w:r w:rsidRPr="00F34769">
        <w:rPr>
          <w:rFonts w:ascii="GHEA Grapalat" w:hAnsi="GHEA Grapalat"/>
          <w:i w:val="0"/>
          <w:lang w:val="af-ZA"/>
        </w:rPr>
        <w:t>։</w:t>
      </w:r>
    </w:p>
    <w:p w14:paraId="5E131DF7" w14:textId="51608B8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w:t>
      </w:r>
      <w:r w:rsidR="007B3CEF">
        <w:rPr>
          <w:rFonts w:ascii="GHEA Grapalat" w:hAnsi="GHEA Grapalat"/>
          <w:i w:val="0"/>
          <w:lang w:val="hy-AM"/>
        </w:rPr>
        <w:t>514-373</w:t>
      </w:r>
      <w:r w:rsidRPr="00F34769">
        <w:rPr>
          <w:rFonts w:ascii="GHEA Grapalat" w:hAnsi="GHEA Grapalat"/>
          <w:i w:val="0"/>
          <w:lang w:val="af-ZA"/>
        </w:rPr>
        <w:t>։</w:t>
      </w:r>
    </w:p>
    <w:p w14:paraId="1E716260" w14:textId="32EA738E" w:rsidR="00CC1CD1" w:rsidRPr="007D7CDD" w:rsidRDefault="00CC1CD1" w:rsidP="00CC1CD1">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7B3CEF">
        <w:rPr>
          <w:rFonts w:ascii="GHEA Grapalat" w:hAnsi="GHEA Grapalat"/>
          <w:b/>
          <w:i w:val="0"/>
          <w:lang w:val="af-ZA"/>
        </w:rPr>
        <w:t>gor.muradyan@yerevan.am</w:t>
      </w:r>
      <w:r w:rsidRPr="007D7CDD">
        <w:rPr>
          <w:rFonts w:ascii="GHEA Grapalat" w:hAnsi="GHEA Grapalat"/>
          <w:b/>
          <w:i w:val="0"/>
          <w:lang w:val="af-ZA"/>
        </w:rPr>
        <w:t>։</w:t>
      </w:r>
    </w:p>
    <w:p w14:paraId="7ED7C7F3" w14:textId="77777777" w:rsidR="00CC1CD1" w:rsidRPr="00F34769" w:rsidRDefault="00CC1CD1" w:rsidP="00CC1CD1">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71EB5A1" w14:textId="77777777" w:rsidR="00CC1CD1" w:rsidRPr="005E1F72" w:rsidRDefault="00CC1CD1" w:rsidP="00CC1CD1">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302AC12C" w14:textId="77777777" w:rsidR="00CC1CD1" w:rsidRPr="005E1F72" w:rsidRDefault="00CC1CD1" w:rsidP="00CC1CD1">
      <w:pPr>
        <w:pStyle w:val="BodyTextIndent3"/>
        <w:spacing w:after="240" w:line="240" w:lineRule="auto"/>
        <w:ind w:firstLine="709"/>
        <w:rPr>
          <w:rFonts w:ascii="GHEA Grapalat" w:hAnsi="GHEA Grapalat" w:cs="Sylfaen"/>
          <w:b/>
          <w:lang w:val="es-ES"/>
        </w:rPr>
      </w:pPr>
    </w:p>
    <w:p w14:paraId="73418D19" w14:textId="77777777" w:rsidR="00CC1CD1" w:rsidRPr="005E1F72" w:rsidRDefault="00CC1CD1" w:rsidP="00CC1CD1">
      <w:pPr>
        <w:pStyle w:val="BodyTextIndent"/>
        <w:spacing w:line="240" w:lineRule="auto"/>
        <w:ind w:left="1404"/>
        <w:rPr>
          <w:rFonts w:ascii="GHEA Grapalat" w:hAnsi="GHEA Grapalat"/>
          <w:i w:val="0"/>
          <w:lang w:val="af-ZA"/>
        </w:rPr>
      </w:pPr>
    </w:p>
    <w:p w14:paraId="11D66C9E" w14:textId="77777777" w:rsidR="003E318E" w:rsidRPr="00647968" w:rsidRDefault="003E318E" w:rsidP="00CC1CD1">
      <w:pPr>
        <w:pStyle w:val="BodyText"/>
        <w:spacing w:after="0"/>
        <w:ind w:firstLine="567"/>
        <w:jc w:val="right"/>
        <w:rPr>
          <w:rFonts w:ascii="GHEA Grapalat" w:hAnsi="GHEA Grapalat" w:cs="Sylfaen"/>
          <w:iCs/>
          <w:sz w:val="20"/>
          <w:szCs w:val="20"/>
          <w:lang w:val="af-ZA"/>
        </w:rPr>
      </w:pPr>
    </w:p>
    <w:p w14:paraId="42685BC7" w14:textId="77777777" w:rsidR="003E318E" w:rsidRPr="00647968" w:rsidRDefault="003E318E" w:rsidP="00CC1CD1">
      <w:pPr>
        <w:pStyle w:val="BodyText"/>
        <w:spacing w:after="0"/>
        <w:ind w:firstLine="567"/>
        <w:jc w:val="right"/>
        <w:rPr>
          <w:rFonts w:ascii="GHEA Grapalat" w:hAnsi="GHEA Grapalat" w:cs="Sylfaen"/>
          <w:iCs/>
          <w:sz w:val="20"/>
          <w:szCs w:val="20"/>
          <w:lang w:val="af-ZA"/>
        </w:rPr>
      </w:pPr>
    </w:p>
    <w:p w14:paraId="631EFA2F" w14:textId="77777777" w:rsidR="003E318E" w:rsidRPr="00647968" w:rsidRDefault="003E318E" w:rsidP="00CC1CD1">
      <w:pPr>
        <w:pStyle w:val="BodyText"/>
        <w:spacing w:after="0"/>
        <w:ind w:firstLine="567"/>
        <w:jc w:val="right"/>
        <w:rPr>
          <w:rFonts w:ascii="GHEA Grapalat" w:hAnsi="GHEA Grapalat" w:cs="Sylfaen"/>
          <w:iCs/>
          <w:sz w:val="20"/>
          <w:szCs w:val="20"/>
          <w:lang w:val="af-ZA"/>
        </w:rPr>
      </w:pPr>
    </w:p>
    <w:p w14:paraId="5A1E3377"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1E583908"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7DB99858"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7B50CA2C"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0766F45C"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3DE2A3BD"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1BF45687"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5C58BE1D"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46B96109"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506B3785"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2B1DE88E" w14:textId="77777777" w:rsidR="000353B9" w:rsidRPr="00BB3C85" w:rsidRDefault="000353B9" w:rsidP="00CC1CD1">
      <w:pPr>
        <w:pStyle w:val="BodyText"/>
        <w:spacing w:after="0"/>
        <w:ind w:firstLine="567"/>
        <w:jc w:val="right"/>
        <w:rPr>
          <w:rFonts w:ascii="GHEA Grapalat" w:hAnsi="GHEA Grapalat" w:cs="Sylfaen"/>
          <w:iCs/>
          <w:sz w:val="20"/>
          <w:szCs w:val="20"/>
          <w:lang w:val="af-ZA"/>
        </w:rPr>
      </w:pPr>
    </w:p>
    <w:p w14:paraId="7B03DE5C" w14:textId="3C3DD4EA" w:rsidR="00CC1CD1" w:rsidRPr="0007287D" w:rsidRDefault="00CC1CD1" w:rsidP="00CC1CD1">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5E767B33" w14:textId="4FD3CFFA" w:rsidR="00CC1CD1" w:rsidRPr="0007287D" w:rsidRDefault="00CC1CD1" w:rsidP="00CC1CD1">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B56F16">
        <w:rPr>
          <w:rFonts w:ascii="GHEA Grapalat" w:hAnsi="GHEA Grapalat" w:cs="Sylfaen"/>
          <w:iCs/>
          <w:sz w:val="20"/>
          <w:szCs w:val="20"/>
          <w:lang w:val="af-ZA"/>
        </w:rPr>
        <w:t>ԲՄԱՇՁԲ-</w:t>
      </w:r>
      <w:r w:rsidR="00A84F28">
        <w:rPr>
          <w:rFonts w:ascii="GHEA Grapalat" w:hAnsi="GHEA Grapalat" w:cs="Sylfaen"/>
          <w:iCs/>
          <w:sz w:val="20"/>
          <w:szCs w:val="20"/>
          <w:lang w:val="af-ZA"/>
        </w:rPr>
        <w:t>26/25</w:t>
      </w:r>
      <w:r w:rsidRPr="0007287D">
        <w:rPr>
          <w:rFonts w:ascii="GHEA Grapalat" w:hAnsi="GHEA Grapalat" w:cs="Sylfaen"/>
          <w:iCs/>
          <w:sz w:val="20"/>
          <w:szCs w:val="20"/>
          <w:lang w:val="af-ZA"/>
        </w:rPr>
        <w:t xml:space="preserve"> </w:t>
      </w:r>
      <w:proofErr w:type="spellStart"/>
      <w:r w:rsidRPr="0007287D">
        <w:rPr>
          <w:rFonts w:ascii="GHEA Grapalat" w:hAnsi="GHEA Grapalat" w:cs="Sylfaen"/>
          <w:iCs/>
          <w:sz w:val="20"/>
          <w:szCs w:val="20"/>
        </w:rPr>
        <w:t>ծածկա</w:t>
      </w:r>
      <w:r w:rsidRPr="0007287D">
        <w:rPr>
          <w:rFonts w:ascii="GHEA Grapalat" w:hAnsi="GHEA Grapalat" w:cs="Times Armenian"/>
          <w:iCs/>
          <w:sz w:val="20"/>
          <w:szCs w:val="20"/>
        </w:rPr>
        <w:t>գ</w:t>
      </w:r>
      <w:r w:rsidRPr="0007287D">
        <w:rPr>
          <w:rFonts w:ascii="GHEA Grapalat" w:hAnsi="GHEA Grapalat" w:cs="Sylfaen"/>
          <w:iCs/>
          <w:sz w:val="20"/>
          <w:szCs w:val="20"/>
        </w:rPr>
        <w:t>րով</w:t>
      </w:r>
      <w:proofErr w:type="spellEnd"/>
      <w:r w:rsidRPr="0007287D">
        <w:rPr>
          <w:rFonts w:ascii="GHEA Grapalat" w:hAnsi="GHEA Grapalat" w:cs="Times Armenian"/>
          <w:iCs/>
          <w:sz w:val="20"/>
          <w:szCs w:val="20"/>
          <w:lang w:val="af-ZA"/>
        </w:rPr>
        <w:t xml:space="preserve"> </w:t>
      </w:r>
    </w:p>
    <w:p w14:paraId="02613ADC" w14:textId="56B58648" w:rsidR="00CC1CD1" w:rsidRPr="0007287D" w:rsidRDefault="00F57EA6" w:rsidP="00CC1CD1">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բաց</w:t>
      </w:r>
      <w:proofErr w:type="spellEnd"/>
      <w:r w:rsidRPr="008D2826">
        <w:rPr>
          <w:rFonts w:ascii="GHEA Grapalat" w:hAnsi="GHEA Grapalat" w:cs="Sylfaen"/>
          <w:iCs/>
          <w:sz w:val="20"/>
          <w:szCs w:val="20"/>
          <w:lang w:val="af-ZA"/>
        </w:rPr>
        <w:t xml:space="preserve"> </w:t>
      </w:r>
      <w:proofErr w:type="spellStart"/>
      <w:r>
        <w:rPr>
          <w:rFonts w:ascii="GHEA Grapalat" w:hAnsi="GHEA Grapalat" w:cs="Sylfaen"/>
          <w:iCs/>
          <w:sz w:val="20"/>
          <w:szCs w:val="20"/>
        </w:rPr>
        <w:t>մրցույթ</w:t>
      </w:r>
      <w:proofErr w:type="spellEnd"/>
      <w:r w:rsidR="00CC1CD1" w:rsidRPr="0007287D">
        <w:rPr>
          <w:rFonts w:ascii="GHEA Grapalat" w:hAnsi="GHEA Grapalat" w:cs="Times Armenian"/>
          <w:iCs/>
          <w:sz w:val="20"/>
          <w:szCs w:val="20"/>
          <w:lang w:val="af-ZA"/>
        </w:rPr>
        <w:t xml:space="preserve">ի գնահատող </w:t>
      </w:r>
      <w:proofErr w:type="spellStart"/>
      <w:r w:rsidR="00CC1CD1" w:rsidRPr="0007287D">
        <w:rPr>
          <w:rFonts w:ascii="GHEA Grapalat" w:hAnsi="GHEA Grapalat" w:cs="Sylfaen"/>
          <w:iCs/>
          <w:sz w:val="20"/>
          <w:szCs w:val="20"/>
        </w:rPr>
        <w:t>հանձնաժողովի</w:t>
      </w:r>
      <w:proofErr w:type="spellEnd"/>
    </w:p>
    <w:p w14:paraId="671BA98A" w14:textId="57F34833" w:rsidR="00CC1CD1" w:rsidRPr="0007287D" w:rsidRDefault="00CC1CD1" w:rsidP="00CC1CD1">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E61F25">
        <w:rPr>
          <w:rFonts w:ascii="GHEA Grapalat" w:hAnsi="GHEA Grapalat" w:cs="Sylfaen"/>
          <w:iCs/>
          <w:sz w:val="20"/>
          <w:szCs w:val="20"/>
          <w:lang w:val="af-ZA"/>
        </w:rPr>
        <w:t>202</w:t>
      </w:r>
      <w:r w:rsidR="00FE0239">
        <w:rPr>
          <w:rFonts w:ascii="GHEA Grapalat" w:hAnsi="GHEA Grapalat" w:cs="Sylfaen"/>
          <w:iCs/>
          <w:sz w:val="20"/>
          <w:szCs w:val="20"/>
          <w:lang w:val="af-ZA"/>
        </w:rPr>
        <w:t>6</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3E318E">
        <w:rPr>
          <w:rFonts w:ascii="GHEA Grapalat" w:hAnsi="GHEA Grapalat" w:cs="Times Armenian"/>
          <w:iCs/>
          <w:sz w:val="20"/>
          <w:szCs w:val="20"/>
          <w:lang w:val="af-ZA"/>
        </w:rPr>
        <w:t>փետրվարի</w:t>
      </w:r>
      <w:r w:rsidR="00227B38">
        <w:rPr>
          <w:rFonts w:ascii="GHEA Grapalat" w:hAnsi="GHEA Grapalat" w:cs="Times Armenian"/>
          <w:iCs/>
          <w:sz w:val="20"/>
          <w:szCs w:val="20"/>
          <w:lang w:val="hy-AM"/>
        </w:rPr>
        <w:t xml:space="preserve"> </w:t>
      </w:r>
      <w:r w:rsidR="00647968">
        <w:rPr>
          <w:rFonts w:ascii="GHEA Grapalat" w:hAnsi="GHEA Grapalat" w:cs="Times Armenian"/>
          <w:iCs/>
          <w:sz w:val="20"/>
          <w:szCs w:val="20"/>
          <w:lang w:val="hy-AM"/>
        </w:rPr>
        <w:t>9</w:t>
      </w:r>
      <w:r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Pr="0007287D">
        <w:rPr>
          <w:rFonts w:ascii="GHEA Grapalat" w:hAnsi="GHEA Grapalat" w:cs="Times Armenian"/>
          <w:iCs/>
          <w:sz w:val="20"/>
          <w:szCs w:val="20"/>
          <w:lang w:val="af-ZA"/>
        </w:rPr>
        <w:t xml:space="preserve">N </w:t>
      </w:r>
      <w:r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2B440600" w14:textId="77777777" w:rsidR="00CC1CD1" w:rsidRPr="005E1F72" w:rsidRDefault="00CC1CD1" w:rsidP="00CC1CD1">
      <w:pPr>
        <w:pStyle w:val="BodyText"/>
        <w:ind w:right="-7" w:firstLine="567"/>
        <w:jc w:val="center"/>
        <w:rPr>
          <w:rFonts w:ascii="GHEA Grapalat" w:hAnsi="GHEA Grapalat"/>
          <w:lang w:val="af-ZA"/>
        </w:rPr>
      </w:pPr>
    </w:p>
    <w:p w14:paraId="6BA709EF" w14:textId="77777777" w:rsidR="00CC1CD1" w:rsidRPr="005E1F72" w:rsidRDefault="00CC1CD1" w:rsidP="00CC1CD1">
      <w:pPr>
        <w:pStyle w:val="BodyText"/>
        <w:ind w:right="-7" w:firstLine="567"/>
        <w:jc w:val="center"/>
        <w:rPr>
          <w:rFonts w:ascii="GHEA Grapalat" w:hAnsi="GHEA Grapalat"/>
          <w:lang w:val="af-ZA"/>
        </w:rPr>
      </w:pPr>
    </w:p>
    <w:p w14:paraId="02351129" w14:textId="77777777" w:rsidR="00CC1CD1" w:rsidRPr="005E1F72" w:rsidRDefault="00CC1CD1" w:rsidP="00CC1CD1">
      <w:pPr>
        <w:pStyle w:val="BodyText"/>
        <w:ind w:right="-7" w:firstLine="567"/>
        <w:jc w:val="center"/>
        <w:rPr>
          <w:rFonts w:ascii="GHEA Grapalat" w:hAnsi="GHEA Grapalat"/>
          <w:lang w:val="af-ZA"/>
        </w:rPr>
      </w:pPr>
    </w:p>
    <w:p w14:paraId="48E004C5" w14:textId="77777777" w:rsidR="00CC1CD1" w:rsidRPr="005E1F72" w:rsidRDefault="00CC1CD1" w:rsidP="00CC1CD1">
      <w:pPr>
        <w:pStyle w:val="BodyText"/>
        <w:ind w:right="-7" w:firstLine="567"/>
        <w:jc w:val="center"/>
        <w:rPr>
          <w:rFonts w:ascii="GHEA Grapalat" w:hAnsi="GHEA Grapalat"/>
          <w:lang w:val="af-ZA"/>
        </w:rPr>
      </w:pPr>
    </w:p>
    <w:p w14:paraId="5523E038" w14:textId="77777777" w:rsidR="00CC1CD1" w:rsidRPr="005E1F72" w:rsidRDefault="00CC1CD1" w:rsidP="00CC1CD1">
      <w:pPr>
        <w:pStyle w:val="BodyText"/>
        <w:ind w:right="-7" w:firstLine="567"/>
        <w:jc w:val="center"/>
        <w:rPr>
          <w:rFonts w:ascii="GHEA Grapalat" w:hAnsi="GHEA Grapalat"/>
          <w:lang w:val="af-ZA"/>
        </w:rPr>
      </w:pPr>
    </w:p>
    <w:p w14:paraId="5C5DAF57" w14:textId="77777777" w:rsidR="00CC1CD1" w:rsidRPr="007B3CEF" w:rsidRDefault="00CC1CD1" w:rsidP="00CC1CD1">
      <w:pPr>
        <w:pStyle w:val="BodyText"/>
        <w:ind w:right="-7" w:firstLine="567"/>
        <w:jc w:val="center"/>
        <w:rPr>
          <w:rFonts w:ascii="GHEA Grapalat" w:hAnsi="GHEA Grapalat"/>
          <w:iCs/>
          <w:lang w:val="af-ZA"/>
        </w:rPr>
      </w:pPr>
      <w:r w:rsidRPr="007B3CEF">
        <w:rPr>
          <w:rFonts w:ascii="GHEA Grapalat" w:hAnsi="GHEA Grapalat" w:cs="Times Armenian"/>
          <w:b/>
          <w:iCs/>
          <w:lang w:val="hy-AM"/>
        </w:rPr>
        <w:t>Երևանի քաղաքապետարան</w:t>
      </w:r>
    </w:p>
    <w:p w14:paraId="111C8522" w14:textId="77777777" w:rsidR="00CC1CD1" w:rsidRPr="005E1F72" w:rsidRDefault="00CC1CD1" w:rsidP="00CC1CD1">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7D788E34" w14:textId="77777777" w:rsidR="00CC1CD1" w:rsidRPr="005E1F72" w:rsidRDefault="00CC1CD1" w:rsidP="00CC1CD1">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14F457A8" w14:textId="77777777" w:rsidR="00CC1CD1" w:rsidRPr="005E1F72" w:rsidRDefault="00CC1CD1" w:rsidP="00CC1CD1">
      <w:pPr>
        <w:pStyle w:val="BodyText"/>
        <w:ind w:right="-7" w:firstLine="567"/>
        <w:jc w:val="center"/>
        <w:rPr>
          <w:rFonts w:ascii="GHEA Grapalat" w:hAnsi="GHEA Grapalat" w:cs="Sylfaen"/>
          <w:lang w:val="af-ZA"/>
        </w:rPr>
      </w:pPr>
    </w:p>
    <w:p w14:paraId="7CD377C2" w14:textId="77777777" w:rsidR="00CC1CD1" w:rsidRPr="005E1F72" w:rsidRDefault="00CC1CD1" w:rsidP="00CC1CD1">
      <w:pPr>
        <w:pStyle w:val="BodyText"/>
        <w:ind w:right="-7" w:firstLine="567"/>
        <w:jc w:val="center"/>
        <w:rPr>
          <w:rFonts w:ascii="GHEA Grapalat" w:hAnsi="GHEA Grapalat" w:cs="Sylfaen"/>
          <w:lang w:val="af-ZA"/>
        </w:rPr>
      </w:pPr>
    </w:p>
    <w:p w14:paraId="57A6425D" w14:textId="4168E555" w:rsidR="00CC1CD1" w:rsidRPr="005E1F72" w:rsidRDefault="00CC1CD1" w:rsidP="00CC1CD1">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w:t>
      </w:r>
      <w:r w:rsidR="00C045B6">
        <w:rPr>
          <w:rFonts w:ascii="GHEA Grapalat" w:hAnsi="GHEA Grapalat" w:cs="Times Armenian"/>
          <w:lang w:val="af-ZA"/>
        </w:rPr>
        <w:t xml:space="preserve"> ԵՐԵՎԱՆ ՔԱՂԱՔԻ</w:t>
      </w:r>
      <w:r w:rsidRPr="005E1F72">
        <w:rPr>
          <w:rFonts w:ascii="GHEA Grapalat" w:hAnsi="GHEA Grapalat" w:cs="Times Armenian"/>
          <w:lang w:val="af-ZA"/>
        </w:rPr>
        <w:t xml:space="preserve"> </w:t>
      </w:r>
      <w:r w:rsidR="008A3026" w:rsidRPr="008A3026">
        <w:rPr>
          <w:rFonts w:ascii="GHEA Grapalat" w:hAnsi="GHEA Grapalat"/>
          <w:iCs/>
          <w:lang w:val="af-ZA"/>
        </w:rPr>
        <w:t>ՄԱԼԱԹԻԱ-ՍԵԲԱՍՏԻԱ ՎԱՐՉԱԿԱՆ ՇՐՋԱՆԻ ՏԱՐԱԾՔՈՒՄ ԲԱԿԱՅԻՆ ՏԱՐԱԾՔՆԵՐԻ և ՄԻՋԲԱԿԱՅԻՆ ՃԱՆԱՊԱՐՀՆԵՐԻ ԱՍՖԱԼՏԱՊԱՏՄԱՆ ԱՇԽԱՏԱՆՔՆԵՐԻ</w:t>
      </w:r>
      <w:r w:rsidRPr="005E1F72">
        <w:rPr>
          <w:rFonts w:ascii="GHEA Grapalat" w:hAnsi="GHEA Grapalat" w:cs="Sylfaen"/>
          <w:lang w:val="af-ZA"/>
        </w:rPr>
        <w:t xml:space="preserve"> </w:t>
      </w:r>
      <w:r w:rsidRPr="005E1F72">
        <w:rPr>
          <w:rFonts w:ascii="GHEA Grapalat" w:hAnsi="GHEA Grapalat" w:cs="Sylfaen"/>
        </w:rPr>
        <w:t>ՁԵՌՔԲԵՐՄԱՆ</w:t>
      </w:r>
      <w:r w:rsidRPr="005E1F72">
        <w:rPr>
          <w:rFonts w:ascii="GHEA Grapalat" w:hAnsi="GHEA Grapalat" w:cs="Times Armenian"/>
          <w:lang w:val="af-ZA"/>
        </w:rPr>
        <w:t xml:space="preserve"> </w:t>
      </w:r>
      <w:r w:rsidRPr="005E1F72">
        <w:rPr>
          <w:rFonts w:ascii="GHEA Grapalat" w:hAnsi="GHEA Grapalat" w:cs="Sylfaen"/>
        </w:rPr>
        <w:t>ՆՊԱՏԱԿՈՎ</w:t>
      </w:r>
      <w:r w:rsidRPr="005E1F72">
        <w:rPr>
          <w:rFonts w:ascii="GHEA Grapalat" w:hAnsi="GHEA Grapalat" w:cs="Sylfaen"/>
          <w:lang w:val="af-ZA"/>
        </w:rPr>
        <w:t xml:space="preserve"> </w:t>
      </w:r>
      <w:r w:rsidRPr="005E1F72">
        <w:rPr>
          <w:rFonts w:ascii="GHEA Grapalat" w:hAnsi="GHEA Grapalat" w:cs="Times Armenian"/>
          <w:lang w:val="af-ZA"/>
        </w:rPr>
        <w:t xml:space="preserve"> </w:t>
      </w:r>
      <w:r w:rsidRPr="005E1F72">
        <w:rPr>
          <w:rFonts w:ascii="GHEA Grapalat" w:hAnsi="GHEA Grapalat" w:cs="Sylfaen"/>
        </w:rPr>
        <w:t>ՀԱՅՏԱՐԱՐՎԱԾ</w:t>
      </w:r>
      <w:r w:rsidRPr="005E1F72">
        <w:rPr>
          <w:rFonts w:ascii="GHEA Grapalat" w:hAnsi="GHEA Grapalat" w:cs="Times Armenian"/>
          <w:lang w:val="af-ZA"/>
        </w:rPr>
        <w:t xml:space="preserve"> </w:t>
      </w:r>
      <w:r w:rsidR="00F57EA6">
        <w:rPr>
          <w:rFonts w:ascii="GHEA Grapalat" w:hAnsi="GHEA Grapalat" w:cs="Sylfaen"/>
        </w:rPr>
        <w:t>ԲԱՑ</w:t>
      </w:r>
      <w:r w:rsidR="00F57EA6" w:rsidRPr="00F57EA6">
        <w:rPr>
          <w:rFonts w:ascii="GHEA Grapalat" w:hAnsi="GHEA Grapalat" w:cs="Sylfaen"/>
          <w:lang w:val="af-ZA"/>
        </w:rPr>
        <w:t xml:space="preserve"> </w:t>
      </w:r>
      <w:r w:rsidR="00F57EA6">
        <w:rPr>
          <w:rFonts w:ascii="GHEA Grapalat" w:hAnsi="GHEA Grapalat" w:cs="Sylfaen"/>
        </w:rPr>
        <w:t>ՄՐՑՈՒՅԹ</w:t>
      </w:r>
      <w:r w:rsidRPr="005E1F72">
        <w:rPr>
          <w:rFonts w:ascii="GHEA Grapalat" w:hAnsi="GHEA Grapalat" w:cs="Sylfaen"/>
        </w:rPr>
        <w:t>Ի</w:t>
      </w:r>
    </w:p>
    <w:p w14:paraId="204CD16A" w14:textId="77777777" w:rsidR="00CC1CD1" w:rsidRPr="005E1F72" w:rsidRDefault="00CC1CD1" w:rsidP="00CC1CD1">
      <w:pPr>
        <w:pStyle w:val="BodyText"/>
        <w:ind w:right="-7"/>
        <w:jc w:val="center"/>
        <w:rPr>
          <w:rFonts w:ascii="GHEA Grapalat" w:hAnsi="GHEA Grapalat"/>
          <w:szCs w:val="22"/>
          <w:lang w:val="af-ZA"/>
        </w:rPr>
      </w:pPr>
    </w:p>
    <w:p w14:paraId="3E0A8B00" w14:textId="77777777" w:rsidR="00CC1CD1" w:rsidRPr="005E1F72" w:rsidRDefault="00CC1CD1" w:rsidP="00CC1CD1">
      <w:pPr>
        <w:pStyle w:val="BodyText"/>
        <w:ind w:right="-7" w:firstLine="567"/>
        <w:jc w:val="center"/>
        <w:rPr>
          <w:rFonts w:ascii="GHEA Grapalat" w:hAnsi="GHEA Grapalat"/>
          <w:lang w:val="af-ZA"/>
        </w:rPr>
      </w:pPr>
    </w:p>
    <w:p w14:paraId="35836162" w14:textId="77777777" w:rsidR="00CC1CD1" w:rsidRPr="005E1F72" w:rsidRDefault="00CC1CD1" w:rsidP="00CC1CD1">
      <w:pPr>
        <w:pStyle w:val="BodyText"/>
        <w:ind w:right="-7" w:firstLine="567"/>
        <w:jc w:val="center"/>
        <w:rPr>
          <w:rFonts w:ascii="GHEA Grapalat" w:hAnsi="GHEA Grapalat"/>
          <w:lang w:val="af-ZA"/>
        </w:rPr>
      </w:pPr>
    </w:p>
    <w:p w14:paraId="0C3BB30A" w14:textId="77777777" w:rsidR="00CC1CD1" w:rsidRPr="005E1F72" w:rsidRDefault="00CC1CD1" w:rsidP="00CC1CD1">
      <w:pPr>
        <w:pStyle w:val="BodyText"/>
        <w:ind w:right="-7" w:firstLine="567"/>
        <w:jc w:val="center"/>
        <w:rPr>
          <w:rFonts w:ascii="GHEA Grapalat" w:hAnsi="GHEA Grapalat"/>
          <w:lang w:val="af-ZA"/>
        </w:rPr>
      </w:pPr>
    </w:p>
    <w:p w14:paraId="69503037" w14:textId="77777777" w:rsidR="00CC1CD1" w:rsidRPr="005E1F72" w:rsidRDefault="00CC1CD1" w:rsidP="00CC1CD1">
      <w:pPr>
        <w:pStyle w:val="BodyText"/>
        <w:ind w:right="-7" w:firstLine="567"/>
        <w:jc w:val="center"/>
        <w:rPr>
          <w:rFonts w:ascii="GHEA Grapalat" w:hAnsi="GHEA Grapalat"/>
          <w:lang w:val="af-ZA"/>
        </w:rPr>
      </w:pPr>
    </w:p>
    <w:p w14:paraId="4456A6EA" w14:textId="77777777" w:rsidR="00CC1CD1" w:rsidRPr="005E1F72" w:rsidRDefault="00CC1CD1" w:rsidP="00CC1CD1">
      <w:pPr>
        <w:pStyle w:val="BodyText"/>
        <w:ind w:right="-7" w:firstLine="567"/>
        <w:jc w:val="center"/>
        <w:rPr>
          <w:rFonts w:ascii="GHEA Grapalat" w:hAnsi="GHEA Grapalat"/>
          <w:lang w:val="af-ZA"/>
        </w:rPr>
      </w:pPr>
    </w:p>
    <w:p w14:paraId="4B4E3F4A" w14:textId="77777777" w:rsidR="00CC1CD1" w:rsidRPr="005E1F72" w:rsidRDefault="00CC1CD1" w:rsidP="00CC1CD1">
      <w:pPr>
        <w:pStyle w:val="BodyText"/>
        <w:ind w:right="-7" w:firstLine="567"/>
        <w:jc w:val="center"/>
        <w:rPr>
          <w:rFonts w:ascii="GHEA Grapalat" w:hAnsi="GHEA Grapalat"/>
          <w:lang w:val="af-ZA"/>
        </w:rPr>
      </w:pPr>
    </w:p>
    <w:p w14:paraId="13DEE363" w14:textId="77777777" w:rsidR="00CC1CD1" w:rsidRPr="005E1F72" w:rsidRDefault="00CC1CD1" w:rsidP="00CC1CD1">
      <w:pPr>
        <w:pStyle w:val="BodyText"/>
        <w:ind w:right="-7" w:firstLine="567"/>
        <w:jc w:val="center"/>
        <w:rPr>
          <w:rFonts w:ascii="GHEA Grapalat" w:hAnsi="GHEA Grapalat"/>
          <w:lang w:val="af-ZA"/>
        </w:rPr>
      </w:pPr>
    </w:p>
    <w:p w14:paraId="68C5F6D9" w14:textId="77777777" w:rsidR="00CC1CD1" w:rsidRPr="005E1F72" w:rsidRDefault="00CC1CD1" w:rsidP="00CC1CD1">
      <w:pPr>
        <w:pStyle w:val="BodyText"/>
        <w:ind w:right="-7" w:firstLine="567"/>
        <w:jc w:val="center"/>
        <w:rPr>
          <w:rFonts w:ascii="GHEA Grapalat" w:hAnsi="GHEA Grapalat"/>
          <w:lang w:val="af-ZA"/>
        </w:rPr>
      </w:pPr>
    </w:p>
    <w:p w14:paraId="0D9BD148" w14:textId="77777777" w:rsidR="00CC1CD1" w:rsidRPr="005E1F72" w:rsidRDefault="00CC1CD1" w:rsidP="00CC1CD1">
      <w:pPr>
        <w:pStyle w:val="BodyText"/>
        <w:ind w:right="-7" w:firstLine="567"/>
        <w:jc w:val="center"/>
        <w:rPr>
          <w:rFonts w:ascii="GHEA Grapalat" w:hAnsi="GHEA Grapalat"/>
          <w:lang w:val="af-ZA"/>
        </w:rPr>
      </w:pPr>
    </w:p>
    <w:p w14:paraId="2DB86098" w14:textId="77777777" w:rsidR="00CC1CD1" w:rsidRPr="005E1F72" w:rsidRDefault="00CC1CD1" w:rsidP="00CC1CD1">
      <w:pPr>
        <w:pStyle w:val="BodyText"/>
        <w:ind w:right="-7" w:firstLine="567"/>
        <w:jc w:val="center"/>
        <w:rPr>
          <w:rFonts w:ascii="GHEA Grapalat" w:hAnsi="GHEA Grapalat"/>
          <w:lang w:val="af-ZA"/>
        </w:rPr>
      </w:pPr>
    </w:p>
    <w:p w14:paraId="155E6BDB" w14:textId="77777777" w:rsidR="00CC1CD1" w:rsidRDefault="00CC1CD1" w:rsidP="00CC1CD1">
      <w:pPr>
        <w:pStyle w:val="BodyText"/>
        <w:ind w:right="-7" w:firstLine="567"/>
        <w:jc w:val="center"/>
        <w:rPr>
          <w:rFonts w:ascii="GHEA Grapalat" w:hAnsi="GHEA Grapalat"/>
          <w:lang w:val="af-ZA"/>
        </w:rPr>
      </w:pPr>
    </w:p>
    <w:p w14:paraId="067C9E35" w14:textId="77777777" w:rsidR="00E27B3B" w:rsidRDefault="00E27B3B" w:rsidP="00CC1CD1">
      <w:pPr>
        <w:pStyle w:val="BodyText"/>
        <w:ind w:right="-7" w:firstLine="567"/>
        <w:jc w:val="center"/>
        <w:rPr>
          <w:rFonts w:ascii="GHEA Grapalat" w:hAnsi="GHEA Grapalat"/>
          <w:lang w:val="af-ZA"/>
        </w:rPr>
      </w:pPr>
    </w:p>
    <w:p w14:paraId="7A6D9166" w14:textId="77777777" w:rsidR="00E27B3B" w:rsidRDefault="00E27B3B" w:rsidP="00CC1CD1">
      <w:pPr>
        <w:pStyle w:val="BodyText"/>
        <w:ind w:right="-7" w:firstLine="567"/>
        <w:jc w:val="center"/>
        <w:rPr>
          <w:rFonts w:ascii="GHEA Grapalat" w:hAnsi="GHEA Grapalat"/>
          <w:lang w:val="af-ZA"/>
        </w:rPr>
      </w:pPr>
    </w:p>
    <w:p w14:paraId="171ACF06" w14:textId="77777777" w:rsidR="008A3026" w:rsidRDefault="008A3026" w:rsidP="00CC1CD1">
      <w:pPr>
        <w:pStyle w:val="BodyText"/>
        <w:ind w:right="-7" w:firstLine="567"/>
        <w:jc w:val="center"/>
        <w:rPr>
          <w:rFonts w:ascii="GHEA Grapalat" w:hAnsi="GHEA Grapalat"/>
          <w:lang w:val="af-ZA"/>
        </w:rPr>
      </w:pPr>
    </w:p>
    <w:p w14:paraId="561EBE82" w14:textId="77777777" w:rsidR="008A3026" w:rsidRDefault="008A3026" w:rsidP="00CC1CD1">
      <w:pPr>
        <w:pStyle w:val="BodyText"/>
        <w:ind w:right="-7" w:firstLine="567"/>
        <w:jc w:val="center"/>
        <w:rPr>
          <w:rFonts w:ascii="GHEA Grapalat" w:hAnsi="GHEA Grapalat"/>
          <w:lang w:val="af-ZA"/>
        </w:rPr>
      </w:pPr>
    </w:p>
    <w:p w14:paraId="581CC715" w14:textId="77777777" w:rsidR="008A3026" w:rsidRDefault="008A3026" w:rsidP="00CC1CD1">
      <w:pPr>
        <w:pStyle w:val="BodyText"/>
        <w:ind w:right="-7" w:firstLine="567"/>
        <w:jc w:val="center"/>
        <w:rPr>
          <w:rFonts w:ascii="GHEA Grapalat" w:hAnsi="GHEA Grapalat"/>
          <w:lang w:val="af-ZA"/>
        </w:rPr>
      </w:pPr>
    </w:p>
    <w:p w14:paraId="39E385E2" w14:textId="77777777" w:rsidR="008A3026" w:rsidRDefault="008A3026" w:rsidP="00CC1CD1">
      <w:pPr>
        <w:pStyle w:val="BodyText"/>
        <w:ind w:right="-7" w:firstLine="567"/>
        <w:jc w:val="center"/>
        <w:rPr>
          <w:rFonts w:ascii="GHEA Grapalat" w:hAnsi="GHEA Grapalat"/>
          <w:lang w:val="af-ZA"/>
        </w:rPr>
      </w:pPr>
    </w:p>
    <w:p w14:paraId="0FEEB0D5" w14:textId="77777777" w:rsidR="008A3026" w:rsidRPr="005E1F72" w:rsidRDefault="008A3026" w:rsidP="00CC1CD1">
      <w:pPr>
        <w:pStyle w:val="BodyText"/>
        <w:ind w:right="-7" w:firstLine="567"/>
        <w:jc w:val="center"/>
        <w:rPr>
          <w:rFonts w:ascii="GHEA Grapalat" w:hAnsi="GHEA Grapalat"/>
          <w:lang w:val="af-ZA"/>
        </w:rPr>
      </w:pPr>
    </w:p>
    <w:p w14:paraId="625C72B8" w14:textId="77777777" w:rsidR="00CC1CD1" w:rsidRPr="005E1F72" w:rsidRDefault="00CC1CD1" w:rsidP="00CC1CD1">
      <w:pPr>
        <w:pStyle w:val="BodyText"/>
        <w:ind w:right="-7" w:firstLine="567"/>
        <w:jc w:val="center"/>
        <w:rPr>
          <w:rFonts w:ascii="GHEA Grapalat" w:hAnsi="GHEA Grapalat"/>
          <w:lang w:val="af-ZA"/>
        </w:rPr>
      </w:pPr>
    </w:p>
    <w:p w14:paraId="03D9CF84" w14:textId="6039FD96" w:rsidR="00CC1CD1" w:rsidRPr="005E1F72" w:rsidRDefault="00CC1CD1" w:rsidP="00CC1CD1">
      <w:pPr>
        <w:jc w:val="both"/>
        <w:rPr>
          <w:rFonts w:ascii="GHEA Grapalat" w:hAnsi="GHEA Grapalat" w:cs="Sylfaen"/>
          <w:i/>
          <w:sz w:val="22"/>
          <w:szCs w:val="22"/>
          <w:lang w:val="af-ZA"/>
        </w:rPr>
      </w:pPr>
      <w:proofErr w:type="spellStart"/>
      <w:r w:rsidRPr="005E1F72">
        <w:rPr>
          <w:rFonts w:ascii="GHEA Grapalat" w:hAnsi="GHEA Grapalat" w:cs="Sylfaen"/>
          <w:i/>
          <w:sz w:val="22"/>
          <w:szCs w:val="22"/>
        </w:rPr>
        <w:t>Հարգելի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մասնակից</w:t>
      </w:r>
      <w:proofErr w:type="spellEnd"/>
      <w:r w:rsidRPr="005E1F72">
        <w:rPr>
          <w:rFonts w:ascii="GHEA Grapalat" w:hAnsi="GHEA Grapalat" w:cs="Sylfaen"/>
          <w:i/>
          <w:sz w:val="22"/>
          <w:szCs w:val="22"/>
          <w:lang w:val="af-ZA"/>
        </w:rPr>
        <w:t xml:space="preserve"> </w:t>
      </w:r>
      <w:proofErr w:type="spellStart"/>
      <w:r w:rsidRPr="005E1F72">
        <w:rPr>
          <w:rFonts w:ascii="GHEA Grapalat" w:hAnsi="GHEA Grapalat" w:cs="Sylfaen"/>
          <w:i/>
          <w:sz w:val="22"/>
          <w:szCs w:val="22"/>
        </w:rPr>
        <w:t>նախքան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կազմելը</w:t>
      </w:r>
      <w:proofErr w:type="spellEnd"/>
      <w:r w:rsidRPr="005E1F72">
        <w:rPr>
          <w:rFonts w:ascii="GHEA Grapalat" w:hAnsi="GHEA Grapalat" w:cs="Times Armenian"/>
          <w:i/>
          <w:sz w:val="22"/>
          <w:szCs w:val="22"/>
          <w:lang w:val="af-ZA"/>
        </w:rPr>
        <w:t xml:space="preserve"> </w:t>
      </w:r>
      <w:r w:rsidRPr="005E1F72">
        <w:rPr>
          <w:rFonts w:ascii="GHEA Grapalat" w:hAnsi="GHEA Grapalat" w:cs="Sylfaen"/>
          <w:i/>
          <w:sz w:val="22"/>
          <w:szCs w:val="22"/>
        </w:rPr>
        <w:t>և</w:t>
      </w:r>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ներկայացնելը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խնդրում</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ենք</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մանրամասնորեն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ուսումնասիրել</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սույն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քանի</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որ</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հրավերին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չհամապատասխանող</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հայտերը</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ենթակա</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են</w:t>
      </w:r>
      <w:proofErr w:type="spellEnd"/>
      <w:r w:rsidRPr="005E1F72">
        <w:rPr>
          <w:rFonts w:ascii="GHEA Grapalat" w:hAnsi="GHEA Grapalat" w:cs="Times Armenian"/>
          <w:i/>
          <w:sz w:val="22"/>
          <w:szCs w:val="22"/>
          <w:lang w:val="af-ZA"/>
        </w:rPr>
        <w:t xml:space="preserve"> </w:t>
      </w:r>
      <w:proofErr w:type="spellStart"/>
      <w:r w:rsidRPr="005E1F72">
        <w:rPr>
          <w:rFonts w:ascii="GHEA Grapalat" w:hAnsi="GHEA Grapalat" w:cs="Sylfaen"/>
          <w:i/>
          <w:sz w:val="22"/>
          <w:szCs w:val="22"/>
        </w:rPr>
        <w:t>մերժման</w:t>
      </w:r>
      <w:proofErr w:type="spellEnd"/>
      <w:r w:rsidRPr="005E1F72">
        <w:rPr>
          <w:rFonts w:ascii="GHEA Grapalat" w:hAnsi="GHEA Grapalat" w:cs="Sylfaen"/>
          <w:i/>
          <w:sz w:val="22"/>
          <w:szCs w:val="22"/>
          <w:lang w:val="af-ZA"/>
        </w:rPr>
        <w:t xml:space="preserve">: </w:t>
      </w:r>
    </w:p>
    <w:p w14:paraId="55FA9F84"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0D4C3B">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Pr="00803B46">
          <w:rPr>
            <w:rStyle w:val="Hyperlink"/>
            <w:rFonts w:ascii="GHEA Grapalat" w:hAnsi="GHEA Grapalat" w:cs="Sylfaen"/>
            <w:i/>
            <w:sz w:val="22"/>
            <w:szCs w:val="22"/>
            <w:lang w:val="af-ZA"/>
          </w:rPr>
          <w:t>www.procurement.</w:t>
        </w:r>
        <w:r w:rsidRPr="00803B46" w:rsidDel="00EA45F9">
          <w:rPr>
            <w:rStyle w:val="Hyperlink"/>
            <w:rFonts w:ascii="GHEA Grapalat" w:hAnsi="GHEA Grapalat" w:cs="Sylfaen"/>
            <w:i/>
            <w:sz w:val="22"/>
            <w:szCs w:val="22"/>
            <w:lang w:val="af-ZA"/>
          </w:rPr>
          <w:t xml:space="preserve"> </w:t>
        </w:r>
        <w:r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AC67D5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7BC466FF" w14:textId="77777777" w:rsidR="00CC1CD1" w:rsidRPr="002A4619" w:rsidRDefault="00CC1CD1" w:rsidP="00CC1CD1">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Pr>
          <w:rFonts w:ascii="GHEA Grapalat" w:hAnsi="GHEA Grapalat" w:cs="Sylfaen"/>
          <w:i/>
          <w:sz w:val="22"/>
          <w:szCs w:val="22"/>
        </w:rPr>
        <w:t>՝</w:t>
      </w:r>
    </w:p>
    <w:p w14:paraId="38B03B66" w14:textId="77777777" w:rsidR="00CC1CD1" w:rsidRPr="00A61D46" w:rsidRDefault="00CC1CD1" w:rsidP="00CC1CD1">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Pr="005E1F72">
        <w:rPr>
          <w:rFonts w:ascii="GHEA Grapalat" w:hAnsi="GHEA Grapalat"/>
          <w:i/>
          <w:sz w:val="22"/>
          <w:szCs w:val="22"/>
          <w:lang w:val="af-ZA"/>
        </w:rPr>
        <w:t xml:space="preserve">- հայտը էլեկտրոնային գնումների Armeps (www.armeps.am) համակարգ (այսուհետ` համակարգ) մուտքագրելիս անհրաժեշտ է առաջնորդվել </w:t>
      </w:r>
      <w:r>
        <w:fldChar w:fldCharType="begin"/>
      </w:r>
      <w:r w:rsidRPr="000D4C3B">
        <w:rPr>
          <w:lang w:val="af-ZA"/>
        </w:rPr>
        <w:instrText>HYPERLINK "http://www.procurement.am"</w:instrText>
      </w:r>
      <w:r>
        <w:fldChar w:fldCharType="separate"/>
      </w:r>
      <w:r w:rsidRPr="0010316E">
        <w:rPr>
          <w:rStyle w:val="Hyperlink"/>
          <w:rFonts w:ascii="GHEA Grapalat" w:hAnsi="GHEA Grapalat" w:cs="Sylfaen"/>
          <w:i/>
          <w:sz w:val="22"/>
          <w:szCs w:val="22"/>
          <w:lang w:val="af-ZA"/>
        </w:rPr>
        <w:t>www.procurement.am</w:t>
      </w:r>
      <w:r>
        <w:fldChar w:fldCharType="end"/>
      </w:r>
      <w:r w:rsidRPr="00756756">
        <w:rPr>
          <w:rFonts w:ascii="GHEA Grapalat" w:hAnsi="GHEA Grapalat" w:cs="Sylfaen"/>
          <w:i/>
          <w:sz w:val="22"/>
          <w:szCs w:val="22"/>
          <w:lang w:val="af-ZA"/>
        </w:rPr>
        <w:t xml:space="preserve"> հասցեով գործող գնումների պ</w:t>
      </w:r>
      <w:r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Pr="00756756">
        <w:rPr>
          <w:rFonts w:ascii="GHEA Grapalat" w:hAnsi="GHEA Grapalat" w:cs="Sylfaen"/>
          <w:i/>
          <w:sz w:val="22"/>
          <w:szCs w:val="22"/>
          <w:lang w:val="af-ZA"/>
        </w:rPr>
        <w:t xml:space="preserve"> տեղադրված  </w:t>
      </w:r>
      <w:hyperlink r:id="rId11" w:history="1">
        <w:r w:rsidRPr="00A61D46">
          <w:rPr>
            <w:rFonts w:ascii="GHEA Grapalat" w:hAnsi="GHEA Grapalat" w:cs="Sylfaen"/>
            <w:i/>
            <w:sz w:val="22"/>
            <w:szCs w:val="22"/>
            <w:lang w:val="af-ZA"/>
          </w:rPr>
          <w:t>Էլեկտրոնային գնումների կատարման ուղեցույց</w:t>
        </w:r>
      </w:hyperlink>
      <w:r w:rsidRPr="00A61D46">
        <w:rPr>
          <w:rFonts w:ascii="GHEA Grapalat" w:hAnsi="GHEA Grapalat" w:cs="Sylfaen"/>
          <w:i/>
          <w:sz w:val="22"/>
          <w:szCs w:val="22"/>
          <w:lang w:val="af-ZA"/>
        </w:rPr>
        <w:t>ով:</w:t>
      </w:r>
    </w:p>
    <w:p w14:paraId="5BE38E25" w14:textId="77777777" w:rsidR="00CC1CD1" w:rsidRPr="00A61D46" w:rsidRDefault="00CC1CD1" w:rsidP="00CC1CD1">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43D11654" w14:textId="77777777" w:rsidR="00CC1CD1" w:rsidRPr="005E1F72" w:rsidRDefault="00CC1CD1" w:rsidP="00CC1CD1">
      <w:pPr>
        <w:ind w:firstLine="567"/>
        <w:jc w:val="both"/>
        <w:rPr>
          <w:rFonts w:ascii="GHEA Grapalat" w:hAnsi="GHEA Grapalat"/>
          <w:i/>
          <w:sz w:val="22"/>
          <w:szCs w:val="22"/>
          <w:lang w:val="af-ZA"/>
        </w:rPr>
      </w:pPr>
      <w:r w:rsidRPr="005E1F72">
        <w:rPr>
          <w:rFonts w:ascii="GHEA Grapalat" w:hAnsi="GHEA Grapalat"/>
          <w:i/>
          <w:sz w:val="22"/>
          <w:szCs w:val="22"/>
          <w:lang w:val="af-ZA"/>
        </w:rPr>
        <w:t xml:space="preserve">- համակարգի հետ կապված հարցեր և խնդիրներ առաջանալիս </w:t>
      </w:r>
      <w:r>
        <w:rPr>
          <w:rFonts w:ascii="GHEA Grapalat" w:hAnsi="GHEA Grapalat"/>
          <w:i/>
          <w:sz w:val="22"/>
          <w:szCs w:val="22"/>
          <w:lang w:val="af-ZA"/>
        </w:rPr>
        <w:t xml:space="preserve">կարող եք դիմել պատվիրատուին, ինչպես նաև </w:t>
      </w:r>
      <w:r w:rsidRPr="005E1F72">
        <w:rPr>
          <w:rFonts w:ascii="GHEA Grapalat" w:hAnsi="GHEA Grapalat"/>
          <w:i/>
          <w:sz w:val="22"/>
          <w:szCs w:val="22"/>
          <w:lang w:val="af-ZA"/>
        </w:rPr>
        <w:t xml:space="preserve">ՀՀ ֆինանսների նախարարություն (այսուհետ նաև` լիազորված մարմին)` ք. Երևան, Մելիք-Ադամյան փող. 1 </w:t>
      </w:r>
      <w:r w:rsidRPr="005E1F72">
        <w:rPr>
          <w:rFonts w:ascii="GHEA Grapalat" w:hAnsi="GHEA Grapalat"/>
          <w:i/>
          <w:lang w:val="af-ZA"/>
        </w:rPr>
        <w:t xml:space="preserve"> </w:t>
      </w:r>
      <w:r w:rsidRPr="005E1F72">
        <w:rPr>
          <w:rFonts w:ascii="GHEA Grapalat" w:hAnsi="GHEA Grapalat"/>
          <w:i/>
          <w:sz w:val="22"/>
          <w:szCs w:val="22"/>
          <w:lang w:val="af-ZA"/>
        </w:rPr>
        <w:t>հասցեով (հեռախոս`(+3741</w:t>
      </w:r>
      <w:r>
        <w:rPr>
          <w:rFonts w:ascii="GHEA Grapalat" w:hAnsi="GHEA Grapalat"/>
          <w:i/>
          <w:sz w:val="22"/>
          <w:szCs w:val="22"/>
          <w:lang w:val="af-ZA"/>
        </w:rPr>
        <w:t>1</w:t>
      </w:r>
      <w:r w:rsidRPr="005E1F72">
        <w:rPr>
          <w:rFonts w:ascii="GHEA Grapalat" w:hAnsi="GHEA Grapalat"/>
          <w:i/>
          <w:sz w:val="22"/>
          <w:szCs w:val="22"/>
          <w:lang w:val="af-ZA"/>
        </w:rPr>
        <w:t>) 28-93-20):</w:t>
      </w:r>
    </w:p>
    <w:p w14:paraId="47527C24" w14:textId="77777777" w:rsidR="00CC1CD1" w:rsidRPr="003118E2" w:rsidRDefault="00CC1CD1" w:rsidP="00CC1CD1">
      <w:pPr>
        <w:ind w:firstLine="567"/>
        <w:rPr>
          <w:rFonts w:ascii="GHEA Grapalat" w:hAnsi="GHEA Grapalat"/>
          <w:b/>
          <w:sz w:val="20"/>
          <w:szCs w:val="22"/>
          <w:lang w:val="af-ZA"/>
        </w:rPr>
      </w:pPr>
      <w:bookmarkStart w:id="2" w:name="_Hlk9322052"/>
      <w:proofErr w:type="spellStart"/>
      <w:r w:rsidRPr="003E619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427152EF" w14:textId="77777777" w:rsidR="00CC1CD1" w:rsidRPr="005E1F72" w:rsidRDefault="00CC1CD1" w:rsidP="00CC1CD1">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10877D35" w14:textId="77777777" w:rsidR="00CC1CD1" w:rsidRPr="005E1F72" w:rsidRDefault="00CC1CD1" w:rsidP="00CC1CD1">
      <w:pPr>
        <w:ind w:firstLine="567"/>
        <w:jc w:val="center"/>
        <w:rPr>
          <w:rFonts w:ascii="GHEA Grapalat" w:hAnsi="GHEA Grapalat"/>
          <w:b/>
          <w:sz w:val="20"/>
          <w:szCs w:val="22"/>
          <w:lang w:val="af-ZA"/>
        </w:rPr>
      </w:pPr>
    </w:p>
    <w:p w14:paraId="38DB20B0" w14:textId="77777777" w:rsidR="00CC1CD1" w:rsidRPr="005E1F72" w:rsidRDefault="00CC1CD1" w:rsidP="00CC1CD1">
      <w:pPr>
        <w:ind w:firstLine="567"/>
        <w:jc w:val="center"/>
        <w:rPr>
          <w:rFonts w:ascii="GHEA Grapalat" w:hAnsi="GHEA Grapalat" w:cs="Sylfaen"/>
          <w:b/>
          <w:sz w:val="22"/>
          <w:szCs w:val="22"/>
          <w:lang w:val="af-ZA"/>
        </w:rPr>
      </w:pPr>
    </w:p>
    <w:p w14:paraId="4981CFE3" w14:textId="77777777" w:rsidR="00CC1CD1" w:rsidRPr="005E1F72" w:rsidRDefault="00CC1CD1" w:rsidP="00CC1CD1">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14110A0A" w14:textId="77777777" w:rsidR="00CC1CD1" w:rsidRPr="005E1F72" w:rsidRDefault="00CC1CD1" w:rsidP="00CC1CD1">
      <w:pPr>
        <w:ind w:firstLine="567"/>
        <w:jc w:val="center"/>
        <w:rPr>
          <w:rFonts w:ascii="GHEA Grapalat" w:hAnsi="GHEA Grapalat"/>
          <w:i/>
          <w:sz w:val="20"/>
          <w:lang w:val="af-ZA"/>
        </w:rPr>
      </w:pPr>
    </w:p>
    <w:p w14:paraId="6CBADB8D" w14:textId="38E3E6C5" w:rsidR="00CC1CD1" w:rsidRPr="00E27B3B" w:rsidRDefault="00CC1CD1" w:rsidP="00CC1CD1">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E27B3B">
        <w:rPr>
          <w:rFonts w:ascii="GHEA Grapalat" w:hAnsi="GHEA Grapalat"/>
          <w:b/>
          <w:sz w:val="20"/>
          <w:lang w:val="af-ZA"/>
        </w:rPr>
        <w:t xml:space="preserve"> </w:t>
      </w:r>
      <w:r w:rsidR="003554B2">
        <w:rPr>
          <w:rFonts w:ascii="GHEA Grapalat" w:hAnsi="GHEA Grapalat"/>
          <w:b/>
          <w:sz w:val="20"/>
          <w:lang w:val="af-ZA"/>
        </w:rPr>
        <w:t xml:space="preserve">ԵՐԵՎԱՆ ՔԱՂԱՔԻ </w:t>
      </w:r>
      <w:r w:rsidR="00AE4ABF" w:rsidRPr="00AE4ABF">
        <w:rPr>
          <w:rFonts w:ascii="GHEA Grapalat" w:hAnsi="GHEA Grapalat"/>
          <w:b/>
          <w:sz w:val="20"/>
          <w:lang w:val="af-ZA"/>
        </w:rPr>
        <w:t>ՄԱԼԱԹԻԱ-ՍԵԲԱՍՏԻԱ ՎԱՐՉԱԿԱՆ ՇՐՋԱՆԻ ՏԱՐԱԾՔՈՒՄ ԲԱԿԱՅԻՆ ՏԱՐԱԾՔՆԵՐԻ և ՄԻՋԲԱԿԱՅԻՆ ՃԱՆԱՊԱՐՀՆԵՐԻ ԱՍՖԱԼՏԱՊԱՏՄԱՆ ԱՇԽԱՏԱՆՔՆԵՐԻ</w:t>
      </w:r>
      <w:r w:rsidR="00AE4ABF" w:rsidRPr="005E1F72">
        <w:rPr>
          <w:rFonts w:ascii="GHEA Grapalat" w:hAnsi="GHEA Grapalat"/>
          <w:b/>
          <w:sz w:val="20"/>
          <w:lang w:val="af-ZA"/>
        </w:rPr>
        <w:t xml:space="preserve"> </w:t>
      </w:r>
      <w:r w:rsidRPr="005E1F72">
        <w:rPr>
          <w:rFonts w:ascii="GHEA Grapalat" w:hAnsi="GHEA Grapalat"/>
          <w:b/>
          <w:sz w:val="20"/>
          <w:lang w:val="af-ZA"/>
        </w:rPr>
        <w:t xml:space="preserve">ՁԵՌՔԲԵՐՄԱՆ ՆՊԱՏԱԿՈՎ ՀԱՅՏԱՐԱՐՎԱԾ </w:t>
      </w:r>
      <w:r w:rsidR="00F57EA6">
        <w:rPr>
          <w:rFonts w:ascii="GHEA Grapalat" w:hAnsi="GHEA Grapalat"/>
          <w:b/>
          <w:sz w:val="20"/>
          <w:lang w:val="af-ZA"/>
        </w:rPr>
        <w:t>ԲԱՑ ՄՐՑՈՒՅԹ</w:t>
      </w:r>
      <w:r w:rsidRPr="005E1F72">
        <w:rPr>
          <w:rFonts w:ascii="GHEA Grapalat" w:hAnsi="GHEA Grapalat"/>
          <w:b/>
          <w:sz w:val="20"/>
          <w:lang w:val="af-ZA"/>
        </w:rPr>
        <w:t>Ի ՀՐԱՎԵՐԻ</w:t>
      </w:r>
    </w:p>
    <w:p w14:paraId="578599B8" w14:textId="77777777" w:rsidR="00CC1CD1" w:rsidRPr="005E1F72" w:rsidRDefault="00CC1CD1" w:rsidP="00CC1CD1">
      <w:pPr>
        <w:ind w:firstLine="567"/>
        <w:jc w:val="center"/>
        <w:rPr>
          <w:rFonts w:ascii="GHEA Grapalat" w:hAnsi="GHEA Grapalat" w:cs="Sylfaen"/>
          <w:b/>
          <w:sz w:val="20"/>
          <w:szCs w:val="22"/>
          <w:lang w:val="af-ZA"/>
        </w:rPr>
      </w:pPr>
    </w:p>
    <w:p w14:paraId="3B671E75" w14:textId="77777777" w:rsidR="00CC1CD1" w:rsidRPr="005E1F72" w:rsidRDefault="00CC1CD1" w:rsidP="00CC1CD1">
      <w:pPr>
        <w:ind w:firstLine="567"/>
        <w:jc w:val="center"/>
        <w:rPr>
          <w:rFonts w:ascii="GHEA Grapalat" w:hAnsi="GHEA Grapalat" w:cs="Sylfaen"/>
          <w:b/>
          <w:sz w:val="20"/>
          <w:szCs w:val="22"/>
          <w:lang w:val="af-ZA"/>
        </w:rPr>
      </w:pPr>
    </w:p>
    <w:p w14:paraId="7E083695" w14:textId="77777777" w:rsidR="00CC1CD1" w:rsidRPr="005E1F72" w:rsidRDefault="00CC1CD1" w:rsidP="00CC1CD1">
      <w:pPr>
        <w:ind w:firstLine="567"/>
        <w:jc w:val="center"/>
        <w:rPr>
          <w:rFonts w:ascii="GHEA Grapalat" w:hAnsi="GHEA Grapalat"/>
          <w:sz w:val="20"/>
          <w:lang w:val="af-ZA"/>
        </w:rPr>
      </w:pPr>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
    <w:p w14:paraId="1C22E84B" w14:textId="77777777" w:rsidR="00CC1CD1" w:rsidRPr="005E1F72" w:rsidRDefault="00CC1CD1" w:rsidP="00CC1CD1">
      <w:pPr>
        <w:ind w:firstLine="567"/>
        <w:jc w:val="both"/>
        <w:rPr>
          <w:rFonts w:ascii="GHEA Grapalat" w:hAnsi="GHEA Grapalat"/>
          <w:sz w:val="20"/>
          <w:lang w:val="af-ZA"/>
        </w:rPr>
      </w:pPr>
    </w:p>
    <w:p w14:paraId="023649F6"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77C0052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Pr="00E2073B">
        <w:rPr>
          <w:rFonts w:ascii="GHEA Grapalat" w:hAnsi="GHEA Grapalat" w:cs="Sylfaen"/>
          <w:sz w:val="20"/>
          <w:lang w:val="af-ZA"/>
        </w:rPr>
        <w:t xml:space="preserve"> </w:t>
      </w:r>
      <w:r>
        <w:rPr>
          <w:rFonts w:ascii="GHEA Grapalat" w:hAnsi="GHEA Grapalat" w:cs="Sylfaen"/>
          <w:sz w:val="20"/>
        </w:rPr>
        <w:t>և</w:t>
      </w:r>
      <w:r w:rsidRPr="00E2073B">
        <w:rPr>
          <w:rFonts w:ascii="GHEA Grapalat" w:hAnsi="GHEA Grapalat" w:cs="Sylfaen"/>
          <w:sz w:val="20"/>
          <w:lang w:val="af-ZA"/>
        </w:rPr>
        <w:t xml:space="preserve"> </w:t>
      </w:r>
      <w:proofErr w:type="spellStart"/>
      <w:r>
        <w:rPr>
          <w:rFonts w:ascii="GHEA Grapalat" w:hAnsi="GHEA Grapalat" w:cs="Sylfaen"/>
          <w:sz w:val="20"/>
        </w:rPr>
        <w:t>դրանց</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գնահատման</w:t>
      </w:r>
      <w:proofErr w:type="spellEnd"/>
      <w:r w:rsidRPr="00E2073B">
        <w:rPr>
          <w:rFonts w:ascii="GHEA Grapalat" w:hAnsi="GHEA Grapalat" w:cs="Sylfaen"/>
          <w:sz w:val="20"/>
          <w:lang w:val="af-ZA"/>
        </w:rPr>
        <w:t xml:space="preserve"> </w:t>
      </w:r>
      <w:proofErr w:type="spellStart"/>
      <w:r>
        <w:rPr>
          <w:rFonts w:ascii="GHEA Grapalat" w:hAnsi="GHEA Grapalat" w:cs="Sylfaen"/>
          <w:sz w:val="20"/>
        </w:rPr>
        <w:t>կարգը</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1C91CDFC"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209804DB"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02FF03E7"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Pr="00972668">
        <w:rPr>
          <w:rFonts w:ascii="GHEA Grapalat" w:hAnsi="GHEA Grapalat" w:cs="Times Armenian"/>
          <w:sz w:val="20"/>
          <w:lang w:val="af-ZA"/>
        </w:rPr>
        <w:tab/>
        <w:t xml:space="preserve"> </w:t>
      </w:r>
    </w:p>
    <w:p w14:paraId="0C456D31"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6.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ժամկետը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դրանք</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վերցնելու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5E7AB416" w14:textId="5015A8DC"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7. </w:t>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ապահովումը</w:t>
      </w:r>
      <w:proofErr w:type="spellEnd"/>
      <w:r w:rsidRPr="00972668">
        <w:rPr>
          <w:rStyle w:val="FootnoteReference"/>
          <w:rFonts w:ascii="GHEA Grapalat" w:hAnsi="GHEA Grapalat" w:cs="Sylfaen"/>
          <w:sz w:val="20"/>
        </w:rPr>
        <w:footnoteReference w:id="1"/>
      </w:r>
      <w:r w:rsidRPr="00972668">
        <w:rPr>
          <w:rFonts w:ascii="GHEA Grapalat" w:hAnsi="GHEA Grapalat" w:cs="Times Armenian"/>
          <w:sz w:val="20"/>
          <w:lang w:val="af-ZA"/>
        </w:rPr>
        <w:tab/>
        <w:t xml:space="preserve"> </w:t>
      </w:r>
    </w:p>
    <w:p w14:paraId="245BA52C" w14:textId="77777777" w:rsidR="00CC1CD1" w:rsidRPr="00972668" w:rsidRDefault="00CC1CD1" w:rsidP="00CC1CD1">
      <w:pPr>
        <w:ind w:firstLine="1134"/>
        <w:jc w:val="both"/>
        <w:rPr>
          <w:rFonts w:ascii="GHEA Grapalat" w:hAnsi="GHEA Grapalat" w:cs="Sylfaen"/>
          <w:sz w:val="20"/>
          <w:lang w:val="af-ZA"/>
        </w:rPr>
      </w:pPr>
      <w:r w:rsidRPr="00972668">
        <w:rPr>
          <w:rFonts w:ascii="GHEA Grapalat" w:hAnsi="GHEA Grapalat"/>
          <w:sz w:val="20"/>
          <w:lang w:val="af-ZA"/>
        </w:rPr>
        <w:t>8. Հ</w:t>
      </w:r>
      <w:proofErr w:type="spellStart"/>
      <w:r w:rsidRPr="00972668">
        <w:rPr>
          <w:rFonts w:ascii="GHEA Grapalat" w:hAnsi="GHEA Grapalat" w:cs="Sylfaen"/>
          <w:sz w:val="20"/>
        </w:rPr>
        <w:t>այտերի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բացումը</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գնահատումը</w:t>
      </w:r>
      <w:proofErr w:type="spellEnd"/>
      <w:r w:rsidRPr="00972668">
        <w:rPr>
          <w:rFonts w:ascii="GHEA Grapalat" w:hAnsi="GHEA Grapalat" w:cs="Sylfaen"/>
          <w:sz w:val="20"/>
          <w:lang w:val="af-ZA"/>
        </w:rPr>
        <w:t xml:space="preserve">  </w:t>
      </w:r>
      <w:r w:rsidRPr="00972668">
        <w:rPr>
          <w:rFonts w:ascii="GHEA Grapalat" w:hAnsi="GHEA Grapalat" w:cs="Sylfaen"/>
          <w:sz w:val="20"/>
        </w:rPr>
        <w:t>և</w:t>
      </w:r>
      <w:r w:rsidRPr="00972668">
        <w:rPr>
          <w:rFonts w:ascii="GHEA Grapalat" w:hAnsi="GHEA Grapalat" w:cs="Sylfaen"/>
          <w:sz w:val="20"/>
          <w:lang w:val="af-ZA"/>
        </w:rPr>
        <w:t xml:space="preserve"> </w:t>
      </w:r>
      <w:proofErr w:type="spellStart"/>
      <w:r w:rsidRPr="00972668">
        <w:rPr>
          <w:rFonts w:ascii="GHEA Grapalat" w:hAnsi="GHEA Grapalat" w:cs="Sylfaen"/>
          <w:sz w:val="20"/>
        </w:rPr>
        <w:t>արդյունքների</w:t>
      </w:r>
      <w:proofErr w:type="spellEnd"/>
      <w:r w:rsidRPr="00972668">
        <w:rPr>
          <w:rFonts w:ascii="GHEA Grapalat" w:hAnsi="GHEA Grapalat" w:cs="Sylfaen"/>
          <w:sz w:val="20"/>
          <w:lang w:val="af-ZA"/>
        </w:rPr>
        <w:t xml:space="preserve"> </w:t>
      </w:r>
      <w:proofErr w:type="spellStart"/>
      <w:r w:rsidRPr="00972668">
        <w:rPr>
          <w:rFonts w:ascii="GHEA Grapalat" w:hAnsi="GHEA Grapalat" w:cs="Sylfaen"/>
          <w:sz w:val="20"/>
        </w:rPr>
        <w:t>ամփոփումը</w:t>
      </w:r>
      <w:proofErr w:type="spellEnd"/>
      <w:r w:rsidRPr="00972668">
        <w:rPr>
          <w:rFonts w:ascii="GHEA Grapalat" w:hAnsi="GHEA Grapalat" w:cs="Sylfaen"/>
          <w:sz w:val="20"/>
          <w:lang w:val="af-ZA"/>
        </w:rPr>
        <w:tab/>
      </w:r>
    </w:p>
    <w:p w14:paraId="6ADC56D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9. </w:t>
      </w:r>
      <w:proofErr w:type="spellStart"/>
      <w:r w:rsidRPr="00972668">
        <w:rPr>
          <w:rFonts w:ascii="GHEA Grapalat" w:hAnsi="GHEA Grapalat" w:cs="Sylfaen"/>
          <w:sz w:val="20"/>
        </w:rPr>
        <w:t>Պայմանա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կնքումը</w:t>
      </w:r>
      <w:proofErr w:type="spellEnd"/>
      <w:r w:rsidRPr="00972668">
        <w:rPr>
          <w:rFonts w:ascii="GHEA Grapalat" w:hAnsi="GHEA Grapalat" w:cs="Times Armenian"/>
          <w:sz w:val="20"/>
          <w:lang w:val="af-ZA"/>
        </w:rPr>
        <w:tab/>
      </w:r>
    </w:p>
    <w:p w14:paraId="21FC1F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10. </w:t>
      </w:r>
      <w:r>
        <w:rPr>
          <w:rFonts w:ascii="GHEA Grapalat" w:hAnsi="GHEA Grapalat"/>
          <w:sz w:val="20"/>
          <w:lang w:val="af-ZA"/>
        </w:rPr>
        <w:t xml:space="preserve">Որակավորման և </w:t>
      </w:r>
      <w:proofErr w:type="spellStart"/>
      <w:r>
        <w:rPr>
          <w:rFonts w:ascii="GHEA Grapalat" w:hAnsi="GHEA Grapalat" w:cs="Sylfaen"/>
          <w:sz w:val="20"/>
        </w:rPr>
        <w:t>պ</w:t>
      </w:r>
      <w:r w:rsidRPr="00972668">
        <w:rPr>
          <w:rFonts w:ascii="GHEA Grapalat" w:hAnsi="GHEA Grapalat" w:cs="Sylfaen"/>
          <w:sz w:val="20"/>
        </w:rPr>
        <w:t>այմանա</w:t>
      </w:r>
      <w:r w:rsidRPr="00972668">
        <w:rPr>
          <w:rFonts w:ascii="GHEA Grapalat" w:hAnsi="GHEA Grapalat" w:cs="Times Armenian"/>
          <w:sz w:val="20"/>
        </w:rPr>
        <w:t>գ</w:t>
      </w:r>
      <w:r w:rsidRPr="00972668">
        <w:rPr>
          <w:rFonts w:ascii="GHEA Grapalat" w:hAnsi="GHEA Grapalat" w:cs="Sylfaen"/>
          <w:sz w:val="20"/>
        </w:rPr>
        <w:t>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ապահովում</w:t>
      </w:r>
      <w:r>
        <w:rPr>
          <w:rFonts w:ascii="GHEA Grapalat" w:hAnsi="GHEA Grapalat" w:cs="Sylfaen"/>
          <w:sz w:val="20"/>
        </w:rPr>
        <w:t>ներ</w:t>
      </w:r>
      <w:r w:rsidRPr="00972668">
        <w:rPr>
          <w:rFonts w:ascii="GHEA Grapalat" w:hAnsi="GHEA Grapalat" w:cs="Sylfaen"/>
          <w:sz w:val="20"/>
        </w:rPr>
        <w:t>ը</w:t>
      </w:r>
      <w:proofErr w:type="spellEnd"/>
      <w:r w:rsidRPr="00972668">
        <w:rPr>
          <w:rFonts w:ascii="GHEA Grapalat" w:hAnsi="GHEA Grapalat" w:cs="Times Armenian"/>
          <w:sz w:val="20"/>
          <w:lang w:val="af-ZA"/>
        </w:rPr>
        <w:tab/>
        <w:t xml:space="preserve"> </w:t>
      </w:r>
    </w:p>
    <w:p w14:paraId="603EBD2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11.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61ECA105"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 xml:space="preserve">12.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DEA1AB3" w14:textId="77777777" w:rsidR="00CC1CD1" w:rsidRPr="00972668" w:rsidRDefault="00CC1CD1" w:rsidP="00CC1CD1">
      <w:pPr>
        <w:ind w:firstLine="567"/>
        <w:jc w:val="both"/>
        <w:rPr>
          <w:rFonts w:ascii="GHEA Grapalat" w:hAnsi="GHEA Grapalat"/>
          <w:sz w:val="20"/>
          <w:lang w:val="af-ZA"/>
        </w:rPr>
      </w:pPr>
    </w:p>
    <w:p w14:paraId="290F35B9" w14:textId="77777777" w:rsidR="00CC1CD1" w:rsidRPr="00972668" w:rsidRDefault="00CC1CD1" w:rsidP="00CC1CD1">
      <w:pPr>
        <w:ind w:firstLine="567"/>
        <w:jc w:val="both"/>
        <w:rPr>
          <w:rFonts w:ascii="GHEA Grapalat" w:hAnsi="GHEA Grapalat"/>
          <w:sz w:val="20"/>
          <w:lang w:val="af-ZA"/>
        </w:rPr>
      </w:pPr>
    </w:p>
    <w:p w14:paraId="478CB4E0" w14:textId="09E9848D" w:rsidR="00CC1CD1" w:rsidRPr="00972668" w:rsidRDefault="00CC1CD1" w:rsidP="00CC1CD1">
      <w:pPr>
        <w:ind w:firstLine="567"/>
        <w:jc w:val="center"/>
        <w:rPr>
          <w:rFonts w:ascii="GHEA Grapalat" w:hAnsi="GHEA Grapalat"/>
          <w:b/>
          <w:sz w:val="20"/>
          <w:lang w:val="af-ZA"/>
        </w:rPr>
      </w:pPr>
      <w:r w:rsidRPr="00972668">
        <w:rPr>
          <w:rFonts w:ascii="GHEA Grapalat" w:hAnsi="GHEA Grapalat" w:cs="Sylfaen"/>
          <w:b/>
          <w:sz w:val="20"/>
        </w:rPr>
        <w:t>ՄԱՍ</w:t>
      </w:r>
      <w:r w:rsidRPr="00972668">
        <w:rPr>
          <w:rFonts w:ascii="GHEA Grapalat" w:hAnsi="GHEA Grapalat" w:cs="Times Armenian"/>
          <w:b/>
          <w:sz w:val="20"/>
          <w:lang w:val="af-ZA"/>
        </w:rPr>
        <w:t xml:space="preserve">  II.  </w:t>
      </w:r>
      <w:r w:rsidR="00F57EA6">
        <w:rPr>
          <w:rFonts w:ascii="GHEA Grapalat" w:hAnsi="GHEA Grapalat" w:cs="Sylfaen"/>
          <w:b/>
          <w:sz w:val="20"/>
        </w:rPr>
        <w:t>ԲԱՑ</w:t>
      </w:r>
      <w:r w:rsidR="00F57EA6" w:rsidRPr="008D2826">
        <w:rPr>
          <w:rFonts w:ascii="GHEA Grapalat" w:hAnsi="GHEA Grapalat" w:cs="Sylfaen"/>
          <w:b/>
          <w:sz w:val="20"/>
          <w:lang w:val="af-ZA"/>
        </w:rPr>
        <w:t xml:space="preserve"> </w:t>
      </w:r>
      <w:r w:rsidR="00F57EA6">
        <w:rPr>
          <w:rFonts w:ascii="GHEA Grapalat" w:hAnsi="GHEA Grapalat" w:cs="Sylfaen"/>
          <w:b/>
          <w:sz w:val="20"/>
        </w:rPr>
        <w:t>ՄՐՑՈՒՅԹ</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r w:rsidRPr="00972668">
        <w:rPr>
          <w:rFonts w:ascii="GHEA Grapalat" w:hAnsi="GHEA Grapalat" w:cs="Times Armenian"/>
          <w:b/>
          <w:sz w:val="20"/>
          <w:lang w:val="af-ZA"/>
        </w:rPr>
        <w:t xml:space="preserve">  </w:t>
      </w:r>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
    <w:p w14:paraId="7C03D7D4" w14:textId="77777777" w:rsidR="00CC1CD1" w:rsidRPr="00972668" w:rsidRDefault="00CC1CD1" w:rsidP="00CC1CD1">
      <w:pPr>
        <w:ind w:firstLine="567"/>
        <w:jc w:val="both"/>
        <w:rPr>
          <w:rFonts w:ascii="GHEA Grapalat" w:hAnsi="GHEA Grapalat"/>
          <w:sz w:val="20"/>
          <w:lang w:val="af-ZA"/>
        </w:rPr>
      </w:pPr>
    </w:p>
    <w:p w14:paraId="3A7BD3C8"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r w:rsidRPr="00972668">
        <w:rPr>
          <w:rFonts w:ascii="GHEA Grapalat" w:hAnsi="GHEA Grapalat" w:cs="Times Armenian"/>
          <w:sz w:val="20"/>
          <w:lang w:val="af-ZA"/>
        </w:rPr>
        <w:tab/>
      </w:r>
    </w:p>
    <w:p w14:paraId="3B786B8F" w14:textId="77777777" w:rsidR="00CC1CD1" w:rsidRPr="00972668" w:rsidRDefault="00CC1CD1" w:rsidP="00CC1CD1">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15C326DE" w14:textId="77777777" w:rsidR="00CC1CD1" w:rsidRPr="005E1F72" w:rsidRDefault="00CC1CD1" w:rsidP="00CC1CD1">
      <w:pPr>
        <w:ind w:firstLine="1134"/>
        <w:jc w:val="both"/>
        <w:rPr>
          <w:rFonts w:ascii="GHEA Grapalat" w:hAnsi="GHEA Grapalat" w:cs="Times Armenian"/>
          <w:sz w:val="20"/>
          <w:lang w:val="af-ZA"/>
        </w:rPr>
      </w:pPr>
      <w:r w:rsidRPr="00334B2F">
        <w:rPr>
          <w:rFonts w:ascii="GHEA Grapalat" w:hAnsi="GHEA Grapalat"/>
          <w:sz w:val="20"/>
          <w:lang w:val="af-ZA"/>
        </w:rPr>
        <w:t>3.</w:t>
      </w:r>
      <w:r w:rsidRPr="00334B2F">
        <w:rPr>
          <w:rFonts w:ascii="GHEA Grapalat" w:hAnsi="GHEA Grapalat"/>
          <w:sz w:val="20"/>
          <w:lang w:val="af-ZA"/>
        </w:rPr>
        <w:tab/>
      </w:r>
      <w:proofErr w:type="spellStart"/>
      <w:r w:rsidRPr="00334B2F">
        <w:rPr>
          <w:rFonts w:ascii="GHEA Grapalat" w:hAnsi="GHEA Grapalat" w:cs="Sylfaen"/>
          <w:sz w:val="20"/>
        </w:rPr>
        <w:t>Հավելվածներ</w:t>
      </w:r>
      <w:proofErr w:type="spellEnd"/>
      <w:r w:rsidRPr="00334B2F">
        <w:rPr>
          <w:rFonts w:ascii="GHEA Grapalat" w:hAnsi="GHEA Grapalat" w:cs="Times Armenian"/>
          <w:sz w:val="20"/>
          <w:lang w:val="af-ZA"/>
        </w:rPr>
        <w:t xml:space="preserve"> 1-7</w:t>
      </w:r>
      <w:r w:rsidRPr="005E1F72">
        <w:rPr>
          <w:rFonts w:ascii="GHEA Grapalat" w:hAnsi="GHEA Grapalat" w:cs="Times Armenian"/>
          <w:sz w:val="20"/>
          <w:lang w:val="af-ZA"/>
        </w:rPr>
        <w:tab/>
      </w:r>
    </w:p>
    <w:p w14:paraId="7AB6C4EC" w14:textId="77777777" w:rsidR="00CC1CD1" w:rsidRPr="005E1F72" w:rsidRDefault="00CC1CD1" w:rsidP="00CC1CD1">
      <w:pPr>
        <w:ind w:firstLine="1134"/>
        <w:jc w:val="both"/>
        <w:rPr>
          <w:rFonts w:ascii="GHEA Grapalat" w:hAnsi="GHEA Grapalat" w:cs="Times Armenian"/>
          <w:sz w:val="20"/>
          <w:lang w:val="af-ZA"/>
        </w:rPr>
      </w:pPr>
    </w:p>
    <w:p w14:paraId="50AD8D5E" w14:textId="77777777" w:rsidR="00CC1CD1" w:rsidRPr="005E1F72" w:rsidRDefault="00CC1CD1" w:rsidP="00CC1CD1">
      <w:pPr>
        <w:ind w:firstLine="1134"/>
        <w:jc w:val="both"/>
        <w:rPr>
          <w:rFonts w:ascii="GHEA Grapalat" w:hAnsi="GHEA Grapalat" w:cs="Times Armenian"/>
          <w:sz w:val="20"/>
          <w:lang w:val="af-ZA"/>
        </w:rPr>
      </w:pPr>
    </w:p>
    <w:p w14:paraId="2D151DE6" w14:textId="77777777" w:rsidR="00CC1CD1" w:rsidRPr="005E1F72" w:rsidRDefault="00CC1CD1" w:rsidP="00CC1CD1">
      <w:pPr>
        <w:ind w:firstLine="1134"/>
        <w:jc w:val="both"/>
        <w:rPr>
          <w:rFonts w:ascii="GHEA Grapalat" w:hAnsi="GHEA Grapalat" w:cs="Times Armenian"/>
          <w:sz w:val="20"/>
          <w:lang w:val="af-ZA"/>
        </w:rPr>
      </w:pPr>
    </w:p>
    <w:p w14:paraId="1E28D6BA" w14:textId="77777777" w:rsidR="00CC1CD1" w:rsidRPr="005E1F72" w:rsidRDefault="00CC1CD1" w:rsidP="00CC1CD1">
      <w:pPr>
        <w:ind w:firstLine="1134"/>
        <w:jc w:val="both"/>
        <w:rPr>
          <w:rFonts w:ascii="GHEA Grapalat" w:hAnsi="GHEA Grapalat" w:cs="Times Armenian"/>
          <w:sz w:val="20"/>
          <w:lang w:val="af-ZA"/>
        </w:rPr>
      </w:pPr>
    </w:p>
    <w:p w14:paraId="1FC24CB4" w14:textId="77777777" w:rsidR="00CC1CD1" w:rsidRPr="005E1F72" w:rsidRDefault="00CC1CD1" w:rsidP="00CC1CD1">
      <w:pPr>
        <w:ind w:firstLine="1134"/>
        <w:jc w:val="both"/>
        <w:rPr>
          <w:rFonts w:ascii="GHEA Grapalat" w:hAnsi="GHEA Grapalat" w:cs="Times Armenian"/>
          <w:sz w:val="20"/>
          <w:lang w:val="af-ZA"/>
        </w:rPr>
      </w:pPr>
    </w:p>
    <w:p w14:paraId="7C055287" w14:textId="77777777" w:rsidR="00CC1CD1" w:rsidRPr="005E1F72" w:rsidRDefault="00CC1CD1" w:rsidP="00CC1CD1">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Pr="005E1F72">
        <w:rPr>
          <w:rFonts w:ascii="GHEA Grapalat" w:hAnsi="GHEA Grapalat" w:cs="Times Armenian"/>
          <w:sz w:val="20"/>
          <w:lang w:val="af-ZA"/>
        </w:rPr>
        <w:br w:type="page"/>
      </w:r>
      <w:r w:rsidRPr="005E1F72">
        <w:rPr>
          <w:rFonts w:ascii="GHEA Grapalat" w:hAnsi="GHEA Grapalat" w:cs="Times Armenian"/>
          <w:sz w:val="20"/>
          <w:lang w:val="af-ZA"/>
        </w:rPr>
        <w:lastRenderedPageBreak/>
        <w:tab/>
      </w:r>
    </w:p>
    <w:p w14:paraId="733C0DA2" w14:textId="73D22C07" w:rsidR="00CC1CD1" w:rsidRPr="005E1F72" w:rsidRDefault="00CC1CD1" w:rsidP="00CC1CD1">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Pr>
          <w:rFonts w:ascii="GHEA Grapalat" w:hAnsi="GHEA Grapalat" w:cs="Times Armenian"/>
          <w:sz w:val="20"/>
          <w:lang w:val="af-ZA"/>
        </w:rPr>
        <w:t>ԵՔ-</w:t>
      </w:r>
      <w:r w:rsidR="00B56F16">
        <w:rPr>
          <w:rFonts w:ascii="GHEA Grapalat" w:hAnsi="GHEA Grapalat" w:cs="Times Armenian"/>
          <w:sz w:val="20"/>
          <w:lang w:val="af-ZA"/>
        </w:rPr>
        <w:t>ԲՄԱՇՁԲ-</w:t>
      </w:r>
      <w:r w:rsidR="00A84F28">
        <w:rPr>
          <w:rFonts w:ascii="GHEA Grapalat" w:hAnsi="GHEA Grapalat" w:cs="Times Armenian"/>
          <w:sz w:val="20"/>
          <w:lang w:val="af-ZA"/>
        </w:rPr>
        <w:t>26/25</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F57EA6">
        <w:rPr>
          <w:rFonts w:ascii="GHEA Grapalat" w:hAnsi="GHEA Grapalat" w:cs="Sylfaen"/>
          <w:sz w:val="20"/>
        </w:rPr>
        <w:t>բաց</w:t>
      </w:r>
      <w:proofErr w:type="spellEnd"/>
      <w:r w:rsidR="00F57EA6" w:rsidRPr="00F57EA6">
        <w:rPr>
          <w:rFonts w:ascii="GHEA Grapalat" w:hAnsi="GHEA Grapalat" w:cs="Sylfaen"/>
          <w:sz w:val="20"/>
          <w:lang w:val="af-ZA"/>
        </w:rPr>
        <w:t xml:space="preserve"> </w:t>
      </w:r>
      <w:proofErr w:type="spellStart"/>
      <w:r w:rsidR="00F57EA6">
        <w:rPr>
          <w:rFonts w:ascii="GHEA Grapalat" w:hAnsi="GHEA Grapalat" w:cs="Sylfaen"/>
          <w:sz w:val="20"/>
        </w:rPr>
        <w:t>մրցույթ</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Pr="005E1F72">
        <w:rPr>
          <w:rFonts w:ascii="GHEA Grapalat" w:hAnsi="GHEA Grapalat" w:cs="Times Armenian"/>
          <w:sz w:val="20"/>
          <w:lang w:val="af-ZA"/>
        </w:rPr>
        <w:t>։</w:t>
      </w:r>
    </w:p>
    <w:p w14:paraId="61E40526"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2017</w:t>
      </w:r>
      <w:r w:rsidRPr="005E1F72">
        <w:rPr>
          <w:rFonts w:ascii="GHEA Grapalat" w:hAnsi="GHEA Grapalat" w:cs="Sylfaen"/>
          <w:sz w:val="20"/>
        </w:rPr>
        <w:t>թ</w:t>
      </w:r>
      <w:r w:rsidRPr="005E1F72">
        <w:rPr>
          <w:rFonts w:ascii="GHEA Grapalat" w:hAnsi="GHEA Grapalat" w:cs="Times Armenian"/>
          <w:sz w:val="20"/>
          <w:lang w:val="af-ZA"/>
        </w:rPr>
        <w:t>. մայիսի 4-ի N 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r w:rsidRPr="005E1F72">
        <w:rPr>
          <w:rFonts w:ascii="GHEA Grapalat" w:hAnsi="GHEA Grapalat" w:cs="Times Armenia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կառավարության</w:t>
      </w:r>
      <w:proofErr w:type="spellEnd"/>
      <w:r w:rsidRPr="005E1F72">
        <w:rPr>
          <w:rFonts w:ascii="GHEA Grapalat" w:hAnsi="GHEA Grapalat" w:cs="Times Armenian"/>
          <w:sz w:val="20"/>
          <w:lang w:val="af-ZA"/>
        </w:rPr>
        <w:t xml:space="preserve"> 2017 </w:t>
      </w:r>
      <w:proofErr w:type="spellStart"/>
      <w:r w:rsidRPr="005E1F72">
        <w:rPr>
          <w:rFonts w:ascii="GHEA Grapalat" w:hAnsi="GHEA Grapalat" w:cs="Times Armenian"/>
          <w:sz w:val="20"/>
        </w:rPr>
        <w:t>թվականի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ապրիլի</w:t>
      </w:r>
      <w:proofErr w:type="spellEnd"/>
      <w:r w:rsidRPr="005E1F72">
        <w:rPr>
          <w:rFonts w:ascii="GHEA Grapalat" w:hAnsi="GHEA Grapalat" w:cs="Times Armenian"/>
          <w:sz w:val="20"/>
          <w:lang w:val="af-ZA"/>
        </w:rPr>
        <w:t xml:space="preserve"> 6-</w:t>
      </w:r>
      <w:r w:rsidRPr="005E1F72">
        <w:rPr>
          <w:rFonts w:ascii="GHEA Grapalat" w:hAnsi="GHEA Grapalat" w:cs="Times Armenian"/>
          <w:sz w:val="20"/>
        </w:rPr>
        <w:t>ի</w:t>
      </w:r>
      <w:r w:rsidRPr="005E1F72">
        <w:rPr>
          <w:rFonts w:ascii="GHEA Grapalat" w:hAnsi="GHEA Grapalat" w:cs="Times Armenian"/>
          <w:sz w:val="20"/>
          <w:lang w:val="af-ZA"/>
        </w:rPr>
        <w:t xml:space="preserve"> N 386-</w:t>
      </w:r>
      <w:r w:rsidRPr="005E1F72">
        <w:rPr>
          <w:rFonts w:ascii="GHEA Grapalat" w:hAnsi="GHEA Grapalat" w:cs="Times Armenian"/>
          <w:sz w:val="20"/>
        </w:rPr>
        <w:t>Ն</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հաստատված</w:t>
      </w:r>
      <w:proofErr w:type="spellEnd"/>
      <w:r w:rsidRPr="005E1F72">
        <w:rPr>
          <w:rFonts w:ascii="GHEA Grapalat" w:hAnsi="GHEA Grapalat" w:cs="Times Armenian"/>
          <w:sz w:val="20"/>
          <w:lang w:val="af-ZA"/>
        </w:rPr>
        <w:t xml:space="preserve"> «Է</w:t>
      </w:r>
      <w:proofErr w:type="spellStart"/>
      <w:r w:rsidRPr="005E1F72">
        <w:rPr>
          <w:rFonts w:ascii="GHEA Grapalat" w:hAnsi="GHEA Grapalat" w:cs="Times Armenian"/>
          <w:sz w:val="20"/>
        </w:rPr>
        <w:t>լեկտրոնային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ձևով</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կատարման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Pr>
          <w:rFonts w:ascii="GHEA Grapalat" w:hAnsi="GHEA Grapalat"/>
          <w:sz w:val="20"/>
          <w:lang w:val="hy-AM"/>
        </w:rPr>
        <w:t>Երևան</w:t>
      </w:r>
      <w:r w:rsidRPr="005E1F72">
        <w:rPr>
          <w:rFonts w:ascii="GHEA Grapalat" w:hAnsi="GHEA Grapalat"/>
          <w:sz w:val="20"/>
        </w:rPr>
        <w:t>ի</w:t>
      </w:r>
      <w:r>
        <w:rPr>
          <w:rFonts w:ascii="GHEA Grapalat" w:hAnsi="GHEA Grapalat"/>
          <w:sz w:val="20"/>
          <w:lang w:val="hy-AM"/>
        </w:rPr>
        <w:t xml:space="preserve"> քաղաքապետարանի</w:t>
      </w:r>
      <w:r w:rsidRPr="005E1F72">
        <w:rPr>
          <w:rFonts w:ascii="GHEA Grapalat" w:hAnsi="GHEA Grapalat"/>
          <w:sz w:val="20"/>
          <w:lang w:val="af-ZA"/>
        </w:rPr>
        <w:t xml:space="preserve"> </w:t>
      </w:r>
      <w:r w:rsidRPr="005E1F72">
        <w:rPr>
          <w:rFonts w:ascii="GHEA Grapalat" w:hAnsi="GHEA Grapalat" w:cs="Times Armenian"/>
          <w:sz w:val="20"/>
          <w:lang w:val="af-ZA"/>
        </w:rPr>
        <w:t>(</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պատվիրատու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Pr="005E1F72">
        <w:rPr>
          <w:rFonts w:ascii="GHEA Grapalat" w:hAnsi="GHEA Grapalat" w:cs="Times Armenian"/>
          <w:sz w:val="20"/>
          <w:lang w:val="af-ZA"/>
        </w:rPr>
        <w:t>։</w:t>
      </w:r>
    </w:p>
    <w:p w14:paraId="03A6620B" w14:textId="77777777" w:rsidR="00CC1CD1" w:rsidRPr="005E1F72" w:rsidRDefault="00CC1CD1" w:rsidP="00CC1CD1">
      <w:pPr>
        <w:ind w:firstLine="567"/>
        <w:jc w:val="both"/>
        <w:rPr>
          <w:rFonts w:ascii="GHEA Grapalat" w:hAnsi="GHEA Grapalat"/>
          <w:sz w:val="20"/>
          <w:lang w:val="af-ZA"/>
        </w:rPr>
      </w:pPr>
      <w:proofErr w:type="spellStart"/>
      <w:r w:rsidRPr="005E1F72">
        <w:rPr>
          <w:rFonts w:ascii="GHEA Grapalat" w:hAnsi="GHEA Grapalat" w:cs="Sylfaen"/>
          <w:sz w:val="20"/>
        </w:rPr>
        <w:t>Հայտեր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համակարգում </w:t>
      </w:r>
      <w:proofErr w:type="spellStart"/>
      <w:r w:rsidRPr="005E1F72">
        <w:rPr>
          <w:rFonts w:ascii="GHEA Grapalat" w:hAnsi="GHEA Grapalat" w:cs="Sylfaen"/>
          <w:sz w:val="20"/>
        </w:rPr>
        <w:t>գրանցված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Pr="005E1F72">
        <w:rPr>
          <w:rFonts w:ascii="GHEA Grapalat" w:hAnsi="GHEA Grapalat" w:cs="Times Armenian"/>
          <w:sz w:val="20"/>
          <w:lang w:val="af-ZA"/>
        </w:rPr>
        <w:t>։</w:t>
      </w:r>
    </w:p>
    <w:p w14:paraId="210BEE4E" w14:textId="77777777" w:rsidR="00CC1CD1" w:rsidRPr="005E1F72" w:rsidRDefault="00CC1CD1" w:rsidP="00CC1CD1">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Pr="005E1F72">
        <w:rPr>
          <w:rFonts w:ascii="GHEA Grapalat" w:hAnsi="GHEA Grapalat" w:cs="Sylfaen"/>
          <w:szCs w:val="24"/>
          <w:lang w:val="ru-RU"/>
        </w:rPr>
        <w:t>համակարգ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61C1E38D" w14:textId="77777777" w:rsidR="00CC1CD1" w:rsidRPr="005E1F72" w:rsidRDefault="00CC1CD1" w:rsidP="00CC1CD1">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Pr="005E1F72">
        <w:rPr>
          <w:rFonts w:ascii="GHEA Grapalat" w:hAnsi="GHEA Grapalat" w:cs="Times Armenian"/>
          <w:sz w:val="20"/>
          <w:lang w:val="af-ZA"/>
        </w:rPr>
        <w:t xml:space="preserve">։ </w:t>
      </w:r>
    </w:p>
    <w:p w14:paraId="6643816C" w14:textId="61B599B0" w:rsidR="00CC1CD1" w:rsidRPr="005E1F72" w:rsidRDefault="00CC1CD1" w:rsidP="00CC1CD1">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էլեկտրոնային փոստի հասցեն է` </w:t>
      </w:r>
      <w:r w:rsidR="007B3CEF">
        <w:rPr>
          <w:rFonts w:ascii="GHEA Grapalat" w:hAnsi="GHEA Grapalat"/>
        </w:rPr>
        <w:t>gor.muradyan@yerevan.am</w:t>
      </w:r>
    </w:p>
    <w:p w14:paraId="46C8E6F9" w14:textId="77777777" w:rsidR="00CC1CD1" w:rsidRPr="005E1F72" w:rsidRDefault="00CC1CD1" w:rsidP="00CC1CD1">
      <w:pPr>
        <w:jc w:val="center"/>
        <w:rPr>
          <w:rFonts w:ascii="GHEA Grapalat" w:hAnsi="GHEA Grapalat"/>
          <w:szCs w:val="22"/>
          <w:lang w:val="af-ZA"/>
        </w:rPr>
      </w:pPr>
      <w:r w:rsidRPr="005E1F72">
        <w:rPr>
          <w:rFonts w:ascii="GHEA Grapalat" w:hAnsi="GHEA Grapalat"/>
          <w:sz w:val="16"/>
          <w:szCs w:val="16"/>
          <w:lang w:val="af-ZA"/>
        </w:rPr>
        <w:br w:type="page"/>
      </w:r>
      <w:r w:rsidRPr="005E1F72">
        <w:rPr>
          <w:rFonts w:ascii="GHEA Grapalat" w:hAnsi="GHEA Grapalat" w:cs="Sylfaen"/>
          <w:szCs w:val="22"/>
        </w:rPr>
        <w:lastRenderedPageBreak/>
        <w:t>ՄԱՍ</w:t>
      </w:r>
      <w:r w:rsidRPr="005E1F72">
        <w:rPr>
          <w:rFonts w:ascii="GHEA Grapalat" w:hAnsi="GHEA Grapalat" w:cs="Times Armenian"/>
          <w:szCs w:val="22"/>
          <w:lang w:val="af-ZA"/>
        </w:rPr>
        <w:t xml:space="preserve">  I</w:t>
      </w:r>
    </w:p>
    <w:p w14:paraId="2451B706" w14:textId="77777777" w:rsidR="00CC1CD1" w:rsidRPr="005E1F72" w:rsidRDefault="00CC1CD1" w:rsidP="00CC1CD1">
      <w:pPr>
        <w:pStyle w:val="Heading3"/>
        <w:spacing w:line="240" w:lineRule="auto"/>
        <w:ind w:firstLine="567"/>
        <w:rPr>
          <w:rFonts w:ascii="GHEA Grapalat" w:hAnsi="GHEA Grapalat"/>
          <w:sz w:val="24"/>
          <w:szCs w:val="22"/>
          <w:lang w:val="af-ZA"/>
        </w:rPr>
      </w:pPr>
    </w:p>
    <w:p w14:paraId="6DE72F7A" w14:textId="77777777" w:rsidR="00CC1CD1" w:rsidRPr="005E1F72" w:rsidRDefault="00CC1CD1" w:rsidP="00CC1CD1">
      <w:pPr>
        <w:numPr>
          <w:ilvl w:val="0"/>
          <w:numId w:val="3"/>
        </w:numPr>
        <w:jc w:val="center"/>
        <w:rPr>
          <w:rFonts w:ascii="GHEA Grapalat" w:hAnsi="GHEA Grapalat" w:cs="Sylfaen"/>
          <w:b/>
          <w:sz w:val="20"/>
        </w:rPr>
      </w:pPr>
      <w:r w:rsidRPr="005E1F72">
        <w:rPr>
          <w:rFonts w:ascii="GHEA Grapalat" w:hAnsi="GHEA Grapalat" w:cs="Sylfaen"/>
          <w:b/>
          <w:sz w:val="20"/>
        </w:rPr>
        <w:t>ԳՆՄԱՆ  ԱՌԱՐԿԱՅԻ  ԲՆՈՒԹԱԳԻՐԸ</w:t>
      </w:r>
    </w:p>
    <w:p w14:paraId="59155467" w14:textId="77777777" w:rsidR="00CC1CD1" w:rsidRPr="005E1F72" w:rsidRDefault="00CC1CD1" w:rsidP="00CC1CD1">
      <w:pPr>
        <w:ind w:left="360"/>
        <w:jc w:val="center"/>
        <w:rPr>
          <w:rFonts w:ascii="GHEA Grapalat" w:hAnsi="GHEA Grapalat" w:cs="Sylfaen"/>
          <w:b/>
          <w:sz w:val="20"/>
        </w:rPr>
      </w:pPr>
    </w:p>
    <w:p w14:paraId="2253E1A4" w14:textId="002640DC" w:rsidR="00CC1CD1" w:rsidRDefault="00CC1CD1" w:rsidP="00CC1CD1">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Pr="00E27B3B">
        <w:rPr>
          <w:rFonts w:ascii="GHEA Grapalat" w:hAnsi="GHEA Grapalat" w:cs="Sylfaen"/>
          <w:i w:val="0"/>
        </w:rPr>
        <w:t>Գնման</w:t>
      </w:r>
      <w:proofErr w:type="spellEnd"/>
      <w:r w:rsidRPr="00E27B3B">
        <w:rPr>
          <w:rFonts w:ascii="GHEA Grapalat" w:hAnsi="GHEA Grapalat" w:cs="Sylfaen"/>
          <w:i w:val="0"/>
          <w:lang w:val="af-ZA"/>
        </w:rPr>
        <w:t xml:space="preserve"> </w:t>
      </w:r>
      <w:proofErr w:type="spellStart"/>
      <w:r w:rsidRPr="00E27B3B">
        <w:rPr>
          <w:rFonts w:ascii="GHEA Grapalat" w:hAnsi="GHEA Grapalat" w:cs="Sylfaen"/>
          <w:i w:val="0"/>
        </w:rPr>
        <w:t>առարկա</w:t>
      </w:r>
      <w:proofErr w:type="spellEnd"/>
      <w:r w:rsidRPr="00E27B3B">
        <w:rPr>
          <w:rFonts w:ascii="GHEA Grapalat" w:hAnsi="GHEA Grapalat" w:cs="Sylfaen"/>
          <w:i w:val="0"/>
          <w:lang w:val="af-ZA"/>
        </w:rPr>
        <w:t xml:space="preserve"> </w:t>
      </w:r>
      <w:r w:rsidRPr="00E27B3B">
        <w:rPr>
          <w:rFonts w:ascii="GHEA Grapalat" w:hAnsi="GHEA Grapalat" w:cs="Sylfaen"/>
          <w:i w:val="0"/>
        </w:rPr>
        <w:t>է</w:t>
      </w:r>
      <w:r w:rsidRPr="00E27B3B">
        <w:rPr>
          <w:rFonts w:ascii="GHEA Grapalat" w:hAnsi="GHEA Grapalat" w:cs="Sylfaen"/>
          <w:i w:val="0"/>
          <w:lang w:val="af-ZA"/>
        </w:rPr>
        <w:t xml:space="preserve"> </w:t>
      </w:r>
      <w:proofErr w:type="spellStart"/>
      <w:r w:rsidRPr="00E27B3B">
        <w:rPr>
          <w:rFonts w:ascii="GHEA Grapalat" w:hAnsi="GHEA Grapalat" w:cs="Sylfaen"/>
          <w:i w:val="0"/>
        </w:rPr>
        <w:t>Երևանի</w:t>
      </w:r>
      <w:proofErr w:type="spellEnd"/>
      <w:r w:rsidRPr="00E27B3B">
        <w:rPr>
          <w:rFonts w:ascii="GHEA Grapalat" w:hAnsi="GHEA Grapalat" w:cs="Sylfaen"/>
          <w:i w:val="0"/>
        </w:rPr>
        <w:t xml:space="preserve"> </w:t>
      </w:r>
      <w:proofErr w:type="spellStart"/>
      <w:r w:rsidRPr="00E27B3B">
        <w:rPr>
          <w:rFonts w:ascii="GHEA Grapalat" w:hAnsi="GHEA Grapalat" w:cs="Sylfaen"/>
          <w:i w:val="0"/>
        </w:rPr>
        <w:t>քաղաքապետարանի</w:t>
      </w:r>
      <w:proofErr w:type="spellEnd"/>
      <w:r w:rsidRPr="00E27B3B">
        <w:rPr>
          <w:rFonts w:ascii="GHEA Grapalat" w:hAnsi="GHEA Grapalat"/>
          <w:i w:val="0"/>
          <w:lang w:val="af-ZA"/>
        </w:rPr>
        <w:t xml:space="preserve"> </w:t>
      </w:r>
      <w:proofErr w:type="spellStart"/>
      <w:r w:rsidRPr="00E27B3B">
        <w:rPr>
          <w:rFonts w:ascii="GHEA Grapalat" w:hAnsi="GHEA Grapalat" w:cs="Sylfaen"/>
          <w:i w:val="0"/>
        </w:rPr>
        <w:t>կարիքների</w:t>
      </w:r>
      <w:proofErr w:type="spellEnd"/>
      <w:r w:rsidRPr="00E27B3B">
        <w:rPr>
          <w:rFonts w:ascii="GHEA Grapalat" w:hAnsi="GHEA Grapalat" w:cs="Times Armenian"/>
          <w:i w:val="0"/>
          <w:lang w:val="af-ZA"/>
        </w:rPr>
        <w:t xml:space="preserve"> </w:t>
      </w:r>
      <w:proofErr w:type="spellStart"/>
      <w:r w:rsidRPr="00E27B3B">
        <w:rPr>
          <w:rFonts w:ascii="GHEA Grapalat" w:hAnsi="GHEA Grapalat" w:cs="Sylfaen"/>
          <w:i w:val="0"/>
        </w:rPr>
        <w:t>համար</w:t>
      </w:r>
      <w:proofErr w:type="spellEnd"/>
      <w:r w:rsidRPr="00E27B3B">
        <w:rPr>
          <w:rFonts w:ascii="GHEA Grapalat" w:hAnsi="GHEA Grapalat" w:cs="Times Armenian"/>
          <w:i w:val="0"/>
          <w:lang w:val="af-ZA"/>
        </w:rPr>
        <w:t xml:space="preserve">` </w:t>
      </w:r>
      <w:r w:rsidR="00C045B6">
        <w:rPr>
          <w:rFonts w:ascii="GHEA Grapalat" w:hAnsi="GHEA Grapalat" w:cs="Times Armenian"/>
          <w:i w:val="0"/>
          <w:lang w:val="af-ZA"/>
        </w:rPr>
        <w:t>Երևան քաղաքի</w:t>
      </w:r>
      <w:r w:rsidR="00AE4ABF" w:rsidRPr="00AE4ABF">
        <w:rPr>
          <w:rFonts w:ascii="GHEA Grapalat" w:hAnsi="GHEA Grapalat"/>
          <w:i w:val="0"/>
          <w:lang w:val="af-ZA"/>
        </w:rPr>
        <w:t>Մալաթիա-Սեբաստիա վարչական շրջանի տարածքում բակային տարածքների և միջբակային ճանապարհների ասֆալտապատման աշխատանքների</w:t>
      </w:r>
      <w:r w:rsidRPr="00E27B3B">
        <w:rPr>
          <w:rFonts w:ascii="GHEA Grapalat" w:hAnsi="GHEA Grapalat"/>
          <w:i w:val="0"/>
          <w:lang w:val="af-ZA"/>
        </w:rPr>
        <w:t xml:space="preserve"> </w:t>
      </w:r>
      <w:proofErr w:type="spellStart"/>
      <w:r w:rsidRPr="00E27B3B">
        <w:rPr>
          <w:rFonts w:ascii="GHEA Grapalat" w:hAnsi="GHEA Grapalat"/>
          <w:i w:val="0"/>
        </w:rPr>
        <w:t>ձեռքբերումը</w:t>
      </w:r>
      <w:proofErr w:type="spellEnd"/>
      <w:r w:rsidRPr="00E27B3B">
        <w:rPr>
          <w:rFonts w:ascii="GHEA Grapalat" w:hAnsi="GHEA Grapalat"/>
          <w:i w:val="0"/>
        </w:rPr>
        <w:t xml:space="preserve"> (</w:t>
      </w:r>
      <w:proofErr w:type="spellStart"/>
      <w:r w:rsidRPr="00E27B3B">
        <w:rPr>
          <w:rFonts w:ascii="GHEA Grapalat" w:hAnsi="GHEA Grapalat"/>
          <w:i w:val="0"/>
        </w:rPr>
        <w:t>այսուհետ</w:t>
      </w:r>
      <w:proofErr w:type="spellEnd"/>
      <w:r w:rsidRPr="00E27B3B">
        <w:rPr>
          <w:rFonts w:ascii="GHEA Grapalat" w:hAnsi="GHEA Grapalat"/>
          <w:i w:val="0"/>
        </w:rPr>
        <w:t xml:space="preserve">` </w:t>
      </w:r>
      <w:proofErr w:type="spellStart"/>
      <w:r w:rsidRPr="00E27B3B">
        <w:rPr>
          <w:rFonts w:ascii="GHEA Grapalat" w:hAnsi="GHEA Grapalat"/>
          <w:i w:val="0"/>
        </w:rPr>
        <w:t>նաև</w:t>
      </w:r>
      <w:proofErr w:type="spellEnd"/>
      <w:r w:rsidRPr="00E27B3B">
        <w:rPr>
          <w:rFonts w:ascii="GHEA Grapalat" w:hAnsi="GHEA Grapalat"/>
          <w:i w:val="0"/>
        </w:rPr>
        <w:t xml:space="preserve"> </w:t>
      </w:r>
      <w:proofErr w:type="spellStart"/>
      <w:r w:rsidRPr="00E27B3B">
        <w:rPr>
          <w:rFonts w:ascii="GHEA Grapalat" w:hAnsi="GHEA Grapalat"/>
          <w:i w:val="0"/>
        </w:rPr>
        <w:t>աշխատանք</w:t>
      </w:r>
      <w:proofErr w:type="spellEnd"/>
      <w:r w:rsidRPr="00E27B3B">
        <w:rPr>
          <w:rFonts w:ascii="GHEA Grapalat" w:hAnsi="GHEA Grapalat"/>
          <w:i w:val="0"/>
        </w:rPr>
        <w:t>)</w:t>
      </w:r>
      <w:r w:rsidRPr="00E27B3B">
        <w:rPr>
          <w:rFonts w:ascii="GHEA Grapalat" w:hAnsi="GHEA Grapalat"/>
          <w:i w:val="0"/>
          <w:lang w:val="af-ZA"/>
        </w:rPr>
        <w:t xml:space="preserve">, </w:t>
      </w:r>
      <w:proofErr w:type="spellStart"/>
      <w:r w:rsidRPr="00E27B3B">
        <w:rPr>
          <w:rFonts w:ascii="GHEA Grapalat" w:hAnsi="GHEA Grapalat"/>
          <w:i w:val="0"/>
        </w:rPr>
        <w:t>որ</w:t>
      </w:r>
      <w:proofErr w:type="spellEnd"/>
      <w:r w:rsidR="00FE5311" w:rsidRPr="00E27B3B">
        <w:rPr>
          <w:rFonts w:ascii="GHEA Grapalat" w:hAnsi="GHEA Grapalat"/>
          <w:i w:val="0"/>
          <w:lang w:val="hy-AM"/>
        </w:rPr>
        <w:t>ը</w:t>
      </w:r>
      <w:r w:rsidRPr="00E27B3B">
        <w:rPr>
          <w:rFonts w:ascii="GHEA Grapalat" w:hAnsi="GHEA Grapalat"/>
          <w:i w:val="0"/>
          <w:lang w:val="af-ZA"/>
        </w:rPr>
        <w:t xml:space="preserve"> </w:t>
      </w:r>
      <w:proofErr w:type="spellStart"/>
      <w:r w:rsidRPr="00E27B3B">
        <w:rPr>
          <w:rFonts w:ascii="GHEA Grapalat" w:hAnsi="GHEA Grapalat"/>
          <w:i w:val="0"/>
        </w:rPr>
        <w:t>խմբավորված</w:t>
      </w:r>
      <w:proofErr w:type="spellEnd"/>
      <w:r w:rsidRPr="00E27B3B">
        <w:rPr>
          <w:rFonts w:ascii="GHEA Grapalat" w:hAnsi="GHEA Grapalat"/>
          <w:i w:val="0"/>
          <w:lang w:val="af-ZA"/>
        </w:rPr>
        <w:t xml:space="preserve">  </w:t>
      </w:r>
      <w:r w:rsidR="00FE5311" w:rsidRPr="00E27B3B">
        <w:rPr>
          <w:rFonts w:ascii="GHEA Grapalat" w:hAnsi="GHEA Grapalat"/>
          <w:i w:val="0"/>
          <w:lang w:val="hy-AM"/>
        </w:rPr>
        <w:t>է</w:t>
      </w:r>
      <w:r w:rsidRPr="00E27B3B">
        <w:rPr>
          <w:rFonts w:ascii="GHEA Grapalat" w:hAnsi="GHEA Grapalat"/>
          <w:i w:val="0"/>
          <w:lang w:val="af-ZA"/>
        </w:rPr>
        <w:t xml:space="preserve"> </w:t>
      </w:r>
      <w:r w:rsidR="00FE5311" w:rsidRPr="00E27B3B">
        <w:rPr>
          <w:rFonts w:ascii="GHEA Grapalat" w:hAnsi="GHEA Grapalat"/>
          <w:i w:val="0"/>
          <w:lang w:val="hy-AM"/>
        </w:rPr>
        <w:t>1</w:t>
      </w:r>
      <w:r w:rsidRPr="00E27B3B">
        <w:rPr>
          <w:rFonts w:ascii="GHEA Grapalat" w:hAnsi="GHEA Grapalat"/>
          <w:i w:val="0"/>
          <w:lang w:val="hy-AM"/>
        </w:rPr>
        <w:t xml:space="preserve"> /</w:t>
      </w:r>
      <w:r w:rsidR="00FE5311" w:rsidRPr="00E27B3B">
        <w:rPr>
          <w:rFonts w:ascii="GHEA Grapalat" w:hAnsi="GHEA Grapalat"/>
          <w:i w:val="0"/>
          <w:lang w:val="hy-AM"/>
        </w:rPr>
        <w:t>մեկ</w:t>
      </w:r>
      <w:r w:rsidRPr="00E27B3B">
        <w:rPr>
          <w:rFonts w:ascii="GHEA Grapalat" w:hAnsi="GHEA Grapalat"/>
          <w:i w:val="0"/>
          <w:lang w:val="hy-AM"/>
        </w:rPr>
        <w:t>/</w:t>
      </w:r>
      <w:r w:rsidRPr="00E27B3B">
        <w:rPr>
          <w:rFonts w:ascii="GHEA Grapalat" w:hAnsi="GHEA Grapalat"/>
          <w:i w:val="0"/>
          <w:lang w:val="af-ZA"/>
        </w:rPr>
        <w:t xml:space="preserve"> </w:t>
      </w:r>
      <w:proofErr w:type="spellStart"/>
      <w:r w:rsidRPr="00E27B3B">
        <w:rPr>
          <w:rFonts w:ascii="GHEA Grapalat" w:hAnsi="GHEA Grapalat" w:cs="Sylfaen"/>
          <w:i w:val="0"/>
        </w:rPr>
        <w:t>չափաբաժ</w:t>
      </w:r>
      <w:proofErr w:type="spellEnd"/>
      <w:r w:rsidR="00883D20" w:rsidRPr="00E27B3B">
        <w:rPr>
          <w:rFonts w:ascii="GHEA Grapalat" w:hAnsi="GHEA Grapalat" w:cs="Sylfaen"/>
          <w:i w:val="0"/>
          <w:lang w:val="hy-AM"/>
        </w:rPr>
        <w:t>ն</w:t>
      </w:r>
      <w:proofErr w:type="spellStart"/>
      <w:r w:rsidRPr="00E27B3B">
        <w:rPr>
          <w:rFonts w:ascii="GHEA Grapalat" w:hAnsi="GHEA Grapalat" w:cs="Sylfaen"/>
          <w:i w:val="0"/>
        </w:rPr>
        <w:t>ում</w:t>
      </w:r>
      <w:proofErr w:type="spellEnd"/>
      <w:r w:rsidRPr="00417B96">
        <w:rPr>
          <w:rFonts w:ascii="GHEA Grapalat" w:hAnsi="GHEA Grapalat" w:cs="Times Armenian"/>
          <w:i w:val="0"/>
          <w:lang w:val="af-ZA"/>
        </w:rPr>
        <w:t>`</w:t>
      </w:r>
    </w:p>
    <w:p w14:paraId="07040B7A" w14:textId="77777777" w:rsidR="00CC1CD1" w:rsidRPr="004F23E5" w:rsidRDefault="00CC1CD1" w:rsidP="00CC1CD1">
      <w:pPr>
        <w:rPr>
          <w:lang w:val="af-ZA"/>
        </w:rPr>
      </w:pPr>
    </w:p>
    <w:tbl>
      <w:tblPr>
        <w:tblW w:w="105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1980"/>
        <w:gridCol w:w="7200"/>
      </w:tblGrid>
      <w:tr w:rsidR="00CC1CD1" w:rsidRPr="00417B96" w14:paraId="627943F2" w14:textId="77777777" w:rsidTr="006507A1">
        <w:trPr>
          <w:trHeight w:val="420"/>
        </w:trPr>
        <w:tc>
          <w:tcPr>
            <w:tcW w:w="3307" w:type="dxa"/>
            <w:gridSpan w:val="2"/>
            <w:vAlign w:val="center"/>
          </w:tcPr>
          <w:p w14:paraId="4138F1F4" w14:textId="77777777" w:rsidR="00CC1CD1" w:rsidRPr="00417B96" w:rsidRDefault="00CC1CD1" w:rsidP="007759CD">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200" w:type="dxa"/>
            <w:vAlign w:val="center"/>
          </w:tcPr>
          <w:p w14:paraId="40A7050B" w14:textId="77777777" w:rsidR="00CC1CD1" w:rsidRPr="00417B96" w:rsidRDefault="00CC1CD1" w:rsidP="007759CD">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CC1CD1" w:rsidRPr="00A86963" w14:paraId="7694B3F0" w14:textId="77777777" w:rsidTr="006507A1">
        <w:trPr>
          <w:trHeight w:val="202"/>
        </w:trPr>
        <w:tc>
          <w:tcPr>
            <w:tcW w:w="1327" w:type="dxa"/>
            <w:vAlign w:val="center"/>
          </w:tcPr>
          <w:p w14:paraId="613089A8" w14:textId="77777777" w:rsidR="00CC1CD1" w:rsidRPr="00417B96" w:rsidRDefault="00CC1CD1" w:rsidP="007759CD">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980" w:type="dxa"/>
            <w:vAlign w:val="center"/>
          </w:tcPr>
          <w:p w14:paraId="1E1DDDB5" w14:textId="77777777" w:rsidR="00CC1CD1" w:rsidRPr="00417B96" w:rsidRDefault="00CC1CD1" w:rsidP="007759CD">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200" w:type="dxa"/>
            <w:vAlign w:val="center"/>
          </w:tcPr>
          <w:p w14:paraId="7ACF1CE7" w14:textId="77777777" w:rsidR="00CC1CD1" w:rsidRPr="00417B96" w:rsidRDefault="00CC1CD1" w:rsidP="007759CD">
            <w:pPr>
              <w:pStyle w:val="BodyTextIndent2"/>
              <w:spacing w:line="240" w:lineRule="auto"/>
              <w:ind w:firstLine="0"/>
              <w:jc w:val="center"/>
              <w:rPr>
                <w:rFonts w:ascii="GHEA Grapalat" w:hAnsi="GHEA Grapalat"/>
                <w:b/>
                <w:bCs/>
                <w:i/>
                <w:iCs/>
              </w:rPr>
            </w:pPr>
          </w:p>
        </w:tc>
      </w:tr>
      <w:tr w:rsidR="000F6DB4" w:rsidRPr="00BB3C85" w14:paraId="50197FE0" w14:textId="77777777" w:rsidTr="006507A1">
        <w:tc>
          <w:tcPr>
            <w:tcW w:w="1327" w:type="dxa"/>
            <w:vAlign w:val="center"/>
          </w:tcPr>
          <w:p w14:paraId="41C7FF4A" w14:textId="77777777" w:rsidR="000F6DB4" w:rsidRPr="00B37CE4" w:rsidRDefault="000F6DB4" w:rsidP="000F6DB4">
            <w:pPr>
              <w:pStyle w:val="BodyTextIndent2"/>
              <w:spacing w:line="240" w:lineRule="auto"/>
              <w:ind w:firstLine="0"/>
              <w:jc w:val="center"/>
              <w:rPr>
                <w:rFonts w:ascii="GHEA Grapalat" w:hAnsi="GHEA Grapalat"/>
                <w:szCs w:val="24"/>
                <w:lang w:val="hy-AM"/>
              </w:rPr>
            </w:pPr>
            <w:r w:rsidRPr="00B37CE4">
              <w:rPr>
                <w:rFonts w:ascii="GHEA Grapalat" w:hAnsi="GHEA Grapalat"/>
                <w:szCs w:val="24"/>
                <w:lang w:val="hy-AM"/>
              </w:rPr>
              <w:t>1</w:t>
            </w:r>
          </w:p>
        </w:tc>
        <w:tc>
          <w:tcPr>
            <w:tcW w:w="1980" w:type="dxa"/>
            <w:vAlign w:val="center"/>
          </w:tcPr>
          <w:p w14:paraId="30999286" w14:textId="1FBE1CDC" w:rsidR="000F6DB4" w:rsidRPr="006507A1" w:rsidRDefault="00AE4ABF" w:rsidP="000F6DB4">
            <w:pPr>
              <w:pStyle w:val="BodyTextIndent2"/>
              <w:spacing w:line="240" w:lineRule="auto"/>
              <w:ind w:firstLine="0"/>
              <w:jc w:val="center"/>
              <w:rPr>
                <w:rFonts w:ascii="GHEA Grapalat" w:hAnsi="GHEA Grapalat"/>
              </w:rPr>
            </w:pPr>
            <w:r w:rsidRPr="00AE4ABF">
              <w:rPr>
                <w:rFonts w:ascii="GHEA Grapalat" w:hAnsi="GHEA Grapalat"/>
              </w:rPr>
              <w:t>139159997.52</w:t>
            </w:r>
          </w:p>
        </w:tc>
        <w:tc>
          <w:tcPr>
            <w:tcW w:w="7200" w:type="dxa"/>
            <w:vAlign w:val="center"/>
          </w:tcPr>
          <w:p w14:paraId="0E96F3F4" w14:textId="46F9D83B" w:rsidR="000F6DB4" w:rsidRPr="00AE4ABF" w:rsidRDefault="00C045B6" w:rsidP="00E27B3B">
            <w:pPr>
              <w:pStyle w:val="BodyTextIndent2"/>
              <w:spacing w:line="240" w:lineRule="auto"/>
              <w:ind w:firstLine="0"/>
              <w:rPr>
                <w:rFonts w:ascii="GHEA Grapalat" w:hAnsi="GHEA Grapalat"/>
                <w:iCs/>
              </w:rPr>
            </w:pPr>
            <w:r>
              <w:rPr>
                <w:rFonts w:ascii="GHEA Grapalat" w:hAnsi="GHEA Grapalat"/>
                <w:iCs/>
              </w:rPr>
              <w:t xml:space="preserve">Երևան քաղաքի </w:t>
            </w:r>
            <w:r w:rsidR="00AE4ABF" w:rsidRPr="00AE4ABF">
              <w:rPr>
                <w:rFonts w:ascii="GHEA Grapalat" w:hAnsi="GHEA Grapalat"/>
                <w:iCs/>
              </w:rPr>
              <w:t>Մալաթիա-Սեբաստիա վարչական շրջանի տարածքում բակային տարածքների և միջբակային ճանապարհների ասֆալտապատման աշխատանքներ</w:t>
            </w:r>
          </w:p>
        </w:tc>
      </w:tr>
    </w:tbl>
    <w:p w14:paraId="7D4BA2F7" w14:textId="77777777" w:rsidR="00CC1CD1" w:rsidRPr="00417B96" w:rsidRDefault="00CC1CD1" w:rsidP="00CC1CD1">
      <w:pPr>
        <w:pStyle w:val="BodyTextIndent2"/>
        <w:spacing w:line="240" w:lineRule="auto"/>
        <w:ind w:firstLine="567"/>
        <w:rPr>
          <w:rFonts w:ascii="GHEA Grapalat" w:hAnsi="GHEA Grapalat"/>
        </w:rPr>
      </w:pPr>
    </w:p>
    <w:p w14:paraId="59B7E1D4" w14:textId="77777777" w:rsidR="00CC1CD1" w:rsidRDefault="00CC1CD1" w:rsidP="00CC1CD1">
      <w:pPr>
        <w:pStyle w:val="BodyTextIndent2"/>
        <w:spacing w:line="240" w:lineRule="auto"/>
        <w:ind w:firstLine="567"/>
        <w:rPr>
          <w:rFonts w:ascii="GHEA Grapalat" w:hAnsi="GHEA Grapalat"/>
        </w:rPr>
      </w:pPr>
      <w:r w:rsidRPr="00417B96">
        <w:rPr>
          <w:rFonts w:ascii="GHEA Grapalat" w:hAnsi="GHEA Grapalat"/>
        </w:rPr>
        <w:t>Աշխատանքի տեխնիկական բնութագրերը, ինչպես նաև մասնագիրը, տեխնիկական տվյալները և այլ ոչ գնային պայմանների ամբողջական և համարժեք նկարագրությունը կազմում են կնքվելիք պայմանագրի անբաժանելի մասը, որի նախագիծը ներկայացված է սույն հրավերի N 6 հավելվածում։</w:t>
      </w:r>
    </w:p>
    <w:p w14:paraId="7E5F64D8" w14:textId="77777777" w:rsidR="00CC1CD1" w:rsidRPr="005E1F72" w:rsidRDefault="00CC1CD1" w:rsidP="00CC1CD1">
      <w:pPr>
        <w:ind w:firstLine="567"/>
        <w:rPr>
          <w:rFonts w:ascii="GHEA Grapalat" w:hAnsi="GHEA Grapalat" w:cs="Sylfaen"/>
          <w:i/>
          <w:sz w:val="20"/>
          <w:lang w:val="es-ES"/>
        </w:rPr>
      </w:pPr>
    </w:p>
    <w:p w14:paraId="2CACA2B6" w14:textId="77777777" w:rsidR="00CC1CD1" w:rsidRPr="005E1F72" w:rsidRDefault="00CC1CD1" w:rsidP="00CC1CD1">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r w:rsidRPr="005E1F72">
        <w:rPr>
          <w:rFonts w:ascii="GHEA Grapalat" w:hAnsi="GHEA Grapalat" w:cs="Sylfaen"/>
          <w:b/>
          <w:sz w:val="20"/>
        </w:rPr>
        <w:t>ՉԱՓԱՆԻՇՆԵՐԸ</w:t>
      </w:r>
      <w:r w:rsidRPr="005E1F72">
        <w:rPr>
          <w:rFonts w:ascii="GHEA Grapalat" w:hAnsi="GHEA Grapalat"/>
          <w:b/>
          <w:sz w:val="20"/>
          <w:lang w:val="es-ES"/>
        </w:rPr>
        <w:t xml:space="preserve">  ԵՎ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75EAFDD9" w14:textId="77777777" w:rsidR="00CC1CD1" w:rsidRPr="005E1F72" w:rsidRDefault="00CC1CD1" w:rsidP="00CC1CD1">
      <w:pPr>
        <w:ind w:firstLine="567"/>
        <w:jc w:val="both"/>
        <w:rPr>
          <w:rFonts w:ascii="GHEA Grapalat" w:hAnsi="GHEA Grapalat"/>
          <w:szCs w:val="22"/>
          <w:lang w:val="es-ES"/>
        </w:rPr>
      </w:pPr>
    </w:p>
    <w:p w14:paraId="531976F3" w14:textId="77777777" w:rsidR="00CC1CD1" w:rsidRPr="00640568" w:rsidRDefault="00CC1CD1" w:rsidP="00CC1CD1">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r w:rsidRPr="00640568">
        <w:rPr>
          <w:rFonts w:ascii="GHEA Grapalat" w:hAnsi="GHEA Grapalat" w:cs="Sylfaen"/>
          <w:sz w:val="20"/>
          <w:lang w:val="ru-RU"/>
        </w:rPr>
        <w:t>Սույն</w:t>
      </w:r>
      <w:r w:rsidRPr="00640568">
        <w:rPr>
          <w:rFonts w:ascii="GHEA Grapalat" w:hAnsi="GHEA Grapalat" w:cs="Arial Armenian"/>
          <w:sz w:val="20"/>
          <w:lang w:val="es-ES"/>
        </w:rPr>
        <w:t xml:space="preserve">  </w:t>
      </w:r>
      <w:proofErr w:type="spellStart"/>
      <w:r w:rsidRPr="00640568">
        <w:rPr>
          <w:rFonts w:ascii="GHEA Grapalat" w:hAnsi="GHEA Grapalat" w:cs="Arial Armenian"/>
          <w:sz w:val="20"/>
          <w:lang w:val="es-ES"/>
        </w:rPr>
        <w:t>ընթացակարգին</w:t>
      </w:r>
      <w:proofErr w:type="spellEnd"/>
      <w:r w:rsidRPr="00640568">
        <w:rPr>
          <w:rFonts w:ascii="GHEA Grapalat" w:hAnsi="GHEA Grapalat" w:cs="Arial Armenian"/>
          <w:sz w:val="20"/>
          <w:lang w:val="es-ES"/>
        </w:rPr>
        <w:t xml:space="preserve"> </w:t>
      </w:r>
      <w:r w:rsidRPr="00640568">
        <w:rPr>
          <w:rFonts w:ascii="GHEA Grapalat" w:hAnsi="GHEA Grapalat" w:cs="Sylfaen"/>
          <w:sz w:val="20"/>
          <w:lang w:val="ru-RU"/>
        </w:rPr>
        <w:t>մասնակցելու</w:t>
      </w:r>
      <w:r w:rsidRPr="00640568">
        <w:rPr>
          <w:rFonts w:ascii="GHEA Grapalat" w:hAnsi="GHEA Grapalat" w:cs="Arial Armenian"/>
          <w:sz w:val="20"/>
          <w:lang w:val="es-ES"/>
        </w:rPr>
        <w:t xml:space="preserve"> </w:t>
      </w:r>
      <w:r w:rsidRPr="00640568">
        <w:rPr>
          <w:rFonts w:ascii="GHEA Grapalat" w:hAnsi="GHEA Grapalat" w:cs="Sylfaen"/>
          <w:sz w:val="20"/>
          <w:lang w:val="ru-RU"/>
        </w:rPr>
        <w:t>իրավունք</w:t>
      </w:r>
      <w:r w:rsidRPr="00640568">
        <w:rPr>
          <w:rFonts w:ascii="GHEA Grapalat" w:hAnsi="GHEA Grapalat" w:cs="Arial Armenian"/>
          <w:sz w:val="20"/>
          <w:lang w:val="es-ES"/>
        </w:rPr>
        <w:t xml:space="preserve"> </w:t>
      </w:r>
      <w:r w:rsidRPr="00640568">
        <w:rPr>
          <w:rFonts w:ascii="GHEA Grapalat" w:hAnsi="GHEA Grapalat" w:cs="Sylfaen"/>
          <w:sz w:val="20"/>
          <w:lang w:val="ru-RU"/>
        </w:rPr>
        <w:t>չունեն</w:t>
      </w:r>
      <w:r w:rsidRPr="00640568">
        <w:rPr>
          <w:rFonts w:ascii="GHEA Grapalat" w:hAnsi="GHEA Grapalat" w:cs="Arial Armenian"/>
          <w:sz w:val="20"/>
          <w:lang w:val="es-ES"/>
        </w:rPr>
        <w:t xml:space="preserve"> </w:t>
      </w:r>
      <w:r w:rsidRPr="00640568">
        <w:rPr>
          <w:rFonts w:ascii="GHEA Grapalat" w:hAnsi="GHEA Grapalat" w:cs="Sylfaen"/>
          <w:sz w:val="20"/>
          <w:lang w:val="ru-RU"/>
        </w:rPr>
        <w:t>անձինք</w:t>
      </w:r>
      <w:r w:rsidRPr="00640568">
        <w:rPr>
          <w:rFonts w:ascii="GHEA Grapalat" w:hAnsi="GHEA Grapalat" w:cs="Sylfaen"/>
          <w:sz w:val="20"/>
          <w:lang w:val="es-ES"/>
        </w:rPr>
        <w:t>.</w:t>
      </w:r>
    </w:p>
    <w:p w14:paraId="12F531B4"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63808FAB" w14:textId="77777777" w:rsidR="00CC1CD1" w:rsidRPr="00640568" w:rsidRDefault="00CC1CD1" w:rsidP="00CC1CD1">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561485AF"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որոնց</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վերաբերյալ</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ոլորտում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հակամրցակցային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գերիշխող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դիրքի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չարաշահման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անբարեխիղճ</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մրցակցության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պատասխանատվություն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սահմանող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վարչական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ակտը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ներկայացվելու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երեք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տարվա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դարձել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անբողոքարկելի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իսկ</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բողոքարկված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լինելու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դեպքում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թողնվել</w:t>
      </w:r>
      <w:proofErr w:type="spellEnd"/>
      <w:r w:rsidRPr="00640568">
        <w:rPr>
          <w:rFonts w:ascii="GHEA Grapalat" w:hAnsi="GHEA Grapalat" w:cs="Sylfaen"/>
          <w:sz w:val="20"/>
          <w:szCs w:val="20"/>
          <w:lang w:val="es-ES"/>
        </w:rPr>
        <w:t xml:space="preserve"> </w:t>
      </w:r>
      <w:r w:rsidRPr="00640568">
        <w:rPr>
          <w:rFonts w:ascii="GHEA Grapalat" w:hAnsi="GHEA Grapalat" w:cs="Sylfaen"/>
          <w:sz w:val="20"/>
          <w:szCs w:val="20"/>
        </w:rPr>
        <w:t>է</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անփոփոխ</w:t>
      </w:r>
      <w:proofErr w:type="spellEnd"/>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
    <w:p w14:paraId="6C59805C" w14:textId="77777777" w:rsidR="00CC1CD1" w:rsidRPr="00640568" w:rsidRDefault="00CC1CD1" w:rsidP="00CC1CD1">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409E37F1" w14:textId="77777777" w:rsidR="00CC1CD1" w:rsidRPr="00640568" w:rsidRDefault="00CC1CD1" w:rsidP="00CC1CD1">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0D4EF65" w14:textId="77777777" w:rsidR="00CC1CD1" w:rsidRPr="00640568" w:rsidRDefault="00CC1CD1" w:rsidP="00CC1CD1">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3F0BD2C" w14:textId="77777777" w:rsidR="00CC1CD1" w:rsidRPr="00640568" w:rsidRDefault="00CC1CD1" w:rsidP="00CC1CD1">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559625C3" w14:textId="77777777" w:rsidR="00CC1CD1" w:rsidRPr="00640568" w:rsidRDefault="00CC1CD1" w:rsidP="00CC1CD1">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C338F70" w14:textId="2C10F947" w:rsidR="00CC1CD1" w:rsidRDefault="00CC1CD1" w:rsidP="00CC1CD1">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571F05A0" w14:textId="77777777" w:rsidR="005200BD" w:rsidRPr="00FC334E" w:rsidRDefault="005200BD" w:rsidP="005200BD">
      <w:pPr>
        <w:pStyle w:val="ListParagraph"/>
        <w:numPr>
          <w:ilvl w:val="0"/>
          <w:numId w:val="31"/>
        </w:numPr>
        <w:ind w:left="90" w:firstLine="450"/>
        <w:jc w:val="both"/>
        <w:rPr>
          <w:rFonts w:ascii="GHEA Grapalat" w:hAnsi="GHEA Grapalat"/>
          <w:sz w:val="20"/>
          <w:szCs w:val="20"/>
          <w:lang w:val="es-ES"/>
        </w:rPr>
      </w:pPr>
      <w:r w:rsidRPr="00FC334E">
        <w:rPr>
          <w:rFonts w:ascii="GHEA Grapalat" w:hAnsi="GHEA Grapalat"/>
          <w:sz w:val="20"/>
          <w:szCs w:val="20"/>
          <w:lang w:val="es-ES"/>
        </w:rPr>
        <w:t xml:space="preserve">7) </w:t>
      </w:r>
      <w:proofErr w:type="spellStart"/>
      <w:r w:rsidRPr="00FC334E">
        <w:rPr>
          <w:rFonts w:ascii="GHEA Grapalat" w:hAnsi="GHEA Grapalat"/>
          <w:sz w:val="20"/>
          <w:szCs w:val="20"/>
          <w:lang w:val="es-ES"/>
        </w:rPr>
        <w:t>որոնք</w:t>
      </w:r>
      <w:proofErr w:type="spellEnd"/>
      <w:r w:rsidRPr="00FC334E">
        <w:rPr>
          <w:rFonts w:ascii="GHEA Grapalat" w:hAnsi="GHEA Grapalat"/>
          <w:sz w:val="20"/>
          <w:szCs w:val="20"/>
          <w:lang w:val="es-ES"/>
        </w:rPr>
        <w:t xml:space="preserve"> </w:t>
      </w:r>
      <w:r w:rsidRPr="00FC334E">
        <w:rPr>
          <w:rFonts w:ascii="GHEA Grapalat" w:hAnsi="GHEA Grapalat" w:cs="Calibri"/>
          <w:color w:val="000000"/>
          <w:lang w:val="hy-AM"/>
        </w:rPr>
        <w:t xml:space="preserve">ՀՀ </w:t>
      </w:r>
      <w:proofErr w:type="spellStart"/>
      <w:r w:rsidRPr="00FC334E">
        <w:rPr>
          <w:rFonts w:ascii="GHEA Grapalat" w:hAnsi="GHEA Grapalat" w:cs="Sylfaen"/>
          <w:sz w:val="20"/>
          <w:szCs w:val="20"/>
        </w:rPr>
        <w:t>կառավարության</w:t>
      </w:r>
      <w:proofErr w:type="spellEnd"/>
      <w:r w:rsidRPr="00FC334E">
        <w:rPr>
          <w:rFonts w:ascii="GHEA Grapalat" w:hAnsi="GHEA Grapalat" w:cs="Sylfaen"/>
          <w:sz w:val="20"/>
          <w:szCs w:val="20"/>
          <w:lang w:val="es-ES"/>
        </w:rPr>
        <w:t xml:space="preserve"> 20.06.2025</w:t>
      </w:r>
      <w:r w:rsidRPr="00FC334E">
        <w:rPr>
          <w:rFonts w:ascii="GHEA Grapalat" w:hAnsi="GHEA Grapalat" w:cs="Sylfaen"/>
          <w:sz w:val="20"/>
          <w:szCs w:val="20"/>
        </w:rPr>
        <w:t>թ</w:t>
      </w:r>
      <w:r w:rsidRPr="00FC334E">
        <w:rPr>
          <w:rFonts w:ascii="GHEA Grapalat" w:hAnsi="GHEA Grapalat" w:cs="Sylfaen"/>
          <w:sz w:val="20"/>
          <w:szCs w:val="20"/>
          <w:lang w:val="es-ES"/>
        </w:rPr>
        <w:t>. N 817-</w:t>
      </w:r>
      <w:r w:rsidRPr="00FC334E">
        <w:rPr>
          <w:rFonts w:ascii="GHEA Grapalat" w:hAnsi="GHEA Grapalat" w:cs="Sylfaen"/>
          <w:sz w:val="20"/>
          <w:szCs w:val="20"/>
        </w:rPr>
        <w:t>Ա</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որոշման</w:t>
      </w:r>
      <w:proofErr w:type="spellEnd"/>
      <w:r w:rsidRPr="00FC334E">
        <w:rPr>
          <w:rFonts w:ascii="GHEA Grapalat" w:hAnsi="GHEA Grapalat" w:cs="Sylfaen"/>
          <w:sz w:val="20"/>
          <w:szCs w:val="20"/>
          <w:lang w:val="es-ES"/>
        </w:rPr>
        <w:t xml:space="preserve"> 1-</w:t>
      </w:r>
      <w:proofErr w:type="spellStart"/>
      <w:r w:rsidRPr="00FC334E">
        <w:rPr>
          <w:rFonts w:ascii="GHEA Grapalat" w:hAnsi="GHEA Grapalat" w:cs="Sylfaen"/>
          <w:sz w:val="20"/>
          <w:szCs w:val="20"/>
        </w:rPr>
        <w:t>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կետի</w:t>
      </w:r>
      <w:proofErr w:type="spellEnd"/>
      <w:r w:rsidRPr="00FC334E">
        <w:rPr>
          <w:rFonts w:ascii="GHEA Grapalat" w:hAnsi="GHEA Grapalat" w:cs="Sylfaen"/>
          <w:sz w:val="20"/>
          <w:szCs w:val="20"/>
          <w:lang w:val="es-ES"/>
        </w:rPr>
        <w:t xml:space="preserve"> 2-</w:t>
      </w:r>
      <w:proofErr w:type="spellStart"/>
      <w:r w:rsidRPr="00FC334E">
        <w:rPr>
          <w:rFonts w:ascii="GHEA Grapalat" w:hAnsi="GHEA Grapalat" w:cs="Sylfaen"/>
          <w:sz w:val="20"/>
          <w:szCs w:val="20"/>
        </w:rPr>
        <w:t>րդ</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ենթակետի</w:t>
      </w:r>
      <w:proofErr w:type="spellEnd"/>
      <w:r w:rsidRPr="00FC334E">
        <w:rPr>
          <w:rFonts w:ascii="GHEA Grapalat" w:hAnsi="GHEA Grapalat" w:cs="Sylfaen"/>
          <w:sz w:val="20"/>
          <w:szCs w:val="20"/>
          <w:lang w:val="es-ES"/>
        </w:rPr>
        <w:t xml:space="preserve"> </w:t>
      </w:r>
      <w:r w:rsidRPr="00FC334E">
        <w:rPr>
          <w:rFonts w:ascii="GHEA Grapalat" w:hAnsi="GHEA Grapalat"/>
          <w:u w:val="single"/>
          <w:lang w:val="es-ES"/>
        </w:rPr>
        <w:t>«</w:t>
      </w:r>
      <w:r w:rsidRPr="00FC334E">
        <w:rPr>
          <w:rFonts w:ascii="GHEA Grapalat" w:hAnsi="GHEA Grapalat" w:cs="Sylfaen"/>
          <w:sz w:val="20"/>
          <w:szCs w:val="20"/>
        </w:rPr>
        <w:t>զ</w:t>
      </w:r>
      <w:r w:rsidRPr="00FC334E">
        <w:rPr>
          <w:rFonts w:ascii="GHEA Grapalat" w:hAnsi="GHEA Grapalat"/>
          <w:lang w:val="af-ZA"/>
        </w:rPr>
        <w:t>»</w:t>
      </w:r>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rPr>
        <w:t>պարբերության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վրա</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գնման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գործընթացներին</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չմասնակցելու</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պարտավորագրերի</w:t>
      </w:r>
      <w:proofErr w:type="spellEnd"/>
      <w:r w:rsidRPr="00FC334E">
        <w:rPr>
          <w:rFonts w:ascii="GHEA Grapalat" w:hAnsi="GHEA Grapalat" w:cs="Sylfaen"/>
          <w:sz w:val="20"/>
          <w:szCs w:val="20"/>
          <w:lang w:val="es-ES"/>
        </w:rPr>
        <w:t xml:space="preserve"> </w:t>
      </w:r>
      <w:proofErr w:type="spellStart"/>
      <w:r w:rsidRPr="00FC334E">
        <w:rPr>
          <w:rFonts w:ascii="GHEA Grapalat" w:hAnsi="GHEA Grapalat" w:cs="Sylfaen"/>
          <w:sz w:val="20"/>
          <w:szCs w:val="20"/>
          <w:lang w:val="es-ES"/>
        </w:rPr>
        <w:t>հիմքով</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հայտը</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ներկայացնելու</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օրվա</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դրությամբ</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ներառված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են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նույն</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որոշման</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կետի</w:t>
      </w:r>
      <w:proofErr w:type="spellEnd"/>
      <w:r w:rsidRPr="00FC334E">
        <w:rPr>
          <w:rFonts w:ascii="GHEA Grapalat" w:hAnsi="GHEA Grapalat"/>
          <w:sz w:val="20"/>
          <w:szCs w:val="20"/>
          <w:lang w:val="es-ES"/>
        </w:rPr>
        <w:t xml:space="preserve"> 2-րդ </w:t>
      </w:r>
      <w:proofErr w:type="spellStart"/>
      <w:r w:rsidRPr="00FC334E">
        <w:rPr>
          <w:rFonts w:ascii="GHEA Grapalat" w:hAnsi="GHEA Grapalat"/>
          <w:sz w:val="20"/>
          <w:szCs w:val="20"/>
          <w:lang w:val="es-ES"/>
        </w:rPr>
        <w:t>ենթակետով</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նախատեսված</w:t>
      </w:r>
      <w:proofErr w:type="spellEnd"/>
      <w:r w:rsidRPr="00FC334E">
        <w:rPr>
          <w:rFonts w:ascii="GHEA Grapalat" w:hAnsi="GHEA Grapalat"/>
          <w:sz w:val="20"/>
          <w:szCs w:val="20"/>
          <w:lang w:val="es-ES"/>
        </w:rPr>
        <w:t xml:space="preserve">  </w:t>
      </w:r>
      <w:proofErr w:type="spellStart"/>
      <w:r w:rsidRPr="00FC334E">
        <w:rPr>
          <w:rFonts w:ascii="GHEA Grapalat" w:hAnsi="GHEA Grapalat"/>
          <w:sz w:val="20"/>
          <w:szCs w:val="20"/>
          <w:lang w:val="es-ES"/>
        </w:rPr>
        <w:t>ցուցակում</w:t>
      </w:r>
      <w:proofErr w:type="spellEnd"/>
      <w:r w:rsidRPr="00FC334E">
        <w:rPr>
          <w:rFonts w:ascii="GHEA Grapalat" w:hAnsi="GHEA Grapalat" w:cs="Sylfaen"/>
          <w:sz w:val="20"/>
          <w:szCs w:val="20"/>
          <w:lang w:val="es-ES"/>
        </w:rPr>
        <w:t>:</w:t>
      </w:r>
      <w:r w:rsidRPr="00FC334E">
        <w:rPr>
          <w:rFonts w:ascii="GHEA Grapalat" w:hAnsi="GHEA Grapalat"/>
          <w:sz w:val="20"/>
          <w:szCs w:val="20"/>
          <w:lang w:val="es-ES"/>
        </w:rPr>
        <w:t xml:space="preserve"> </w:t>
      </w:r>
    </w:p>
    <w:p w14:paraId="287F5767" w14:textId="77777777" w:rsidR="00CC1CD1" w:rsidRPr="00296EE5" w:rsidRDefault="00CC1CD1" w:rsidP="00CC1CD1">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Բացի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կետով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հայտարարությունից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թվում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lastRenderedPageBreak/>
        <w:t>ընտրված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մասնակցից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այլ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փաստաթղթեր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հիմնավորումներ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չեն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rPr>
        <w:t>կարող</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պահանջվել</w:t>
      </w:r>
      <w:proofErr w:type="spellEnd"/>
      <w:r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Pr="005E1F72">
        <w:rPr>
          <w:rFonts w:ascii="GHEA Grapalat" w:hAnsi="GHEA Grapalat" w:cs="Tahoma"/>
          <w:sz w:val="20"/>
        </w:rPr>
        <w:t>Մասնակցի</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հայտարարության</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իսկությունը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գնահատող</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հանձնաժողովը</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այսուհետ</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հանձնաժողով</w:t>
      </w:r>
      <w:proofErr w:type="spellEnd"/>
      <w:r w:rsidRPr="005E1F72">
        <w:rPr>
          <w:rFonts w:ascii="GHEA Grapalat" w:hAnsi="GHEA Grapalat" w:cs="Tahoma"/>
          <w:sz w:val="20"/>
          <w:lang w:val="es-ES"/>
        </w:rPr>
        <w:t xml:space="preserve">) </w:t>
      </w:r>
      <w:proofErr w:type="spellStart"/>
      <w:r w:rsidRPr="005E1F72">
        <w:rPr>
          <w:rFonts w:ascii="GHEA Grapalat" w:hAnsi="GHEA Grapalat" w:cs="Tahoma"/>
          <w:sz w:val="20"/>
        </w:rPr>
        <w:t>գնահատում</w:t>
      </w:r>
      <w:proofErr w:type="spellEnd"/>
      <w:r w:rsidRPr="005E1F72">
        <w:rPr>
          <w:rFonts w:ascii="GHEA Grapalat" w:hAnsi="GHEA Grapalat" w:cs="Tahoma"/>
          <w:sz w:val="20"/>
          <w:lang w:val="es-ES"/>
        </w:rPr>
        <w:t xml:space="preserve"> </w:t>
      </w:r>
      <w:r w:rsidRPr="005E1F72">
        <w:rPr>
          <w:rFonts w:ascii="GHEA Grapalat" w:hAnsi="GHEA Grapalat" w:cs="Tahoma"/>
          <w:sz w:val="20"/>
        </w:rPr>
        <w:t>է</w:t>
      </w:r>
      <w:r w:rsidRPr="005E1F72">
        <w:rPr>
          <w:rFonts w:ascii="GHEA Grapalat" w:hAnsi="GHEA Grapalat" w:cs="Tahoma"/>
          <w:sz w:val="20"/>
          <w:lang w:val="es-ES"/>
        </w:rPr>
        <w:t xml:space="preserve"> </w:t>
      </w:r>
      <w:proofErr w:type="spellStart"/>
      <w:r w:rsidRPr="005E1F72">
        <w:rPr>
          <w:rFonts w:ascii="GHEA Grapalat" w:hAnsi="GHEA Grapalat" w:cs="Tahoma"/>
          <w:sz w:val="20"/>
        </w:rPr>
        <w:t>սույն</w:t>
      </w:r>
      <w:proofErr w:type="spellEnd"/>
      <w:r w:rsidRPr="005E1F72">
        <w:rPr>
          <w:rFonts w:ascii="GHEA Grapalat" w:hAnsi="GHEA Grapalat" w:cs="Tahoma"/>
          <w:sz w:val="20"/>
          <w:lang w:val="es-ES"/>
        </w:rPr>
        <w:t xml:space="preserve"> </w:t>
      </w:r>
      <w:proofErr w:type="spellStart"/>
      <w:r w:rsidRPr="004E515C">
        <w:rPr>
          <w:rFonts w:ascii="GHEA Grapalat" w:hAnsi="GHEA Grapalat" w:cs="Tahoma"/>
          <w:sz w:val="20"/>
        </w:rPr>
        <w:t>հրավերով</w:t>
      </w:r>
      <w:proofErr w:type="spellEnd"/>
      <w:r w:rsidRPr="005C6B8D">
        <w:rPr>
          <w:rFonts w:ascii="GHEA Grapalat" w:hAnsi="GHEA Grapalat" w:cs="Tahoma"/>
          <w:sz w:val="20"/>
          <w:lang w:val="es-ES"/>
        </w:rPr>
        <w:t xml:space="preserve"> </w:t>
      </w:r>
      <w:proofErr w:type="spellStart"/>
      <w:r w:rsidRPr="005C6B8D">
        <w:rPr>
          <w:rFonts w:ascii="GHEA Grapalat" w:hAnsi="GHEA Grapalat" w:cs="Tahoma"/>
          <w:sz w:val="20"/>
        </w:rPr>
        <w:t>սահմանված</w:t>
      </w:r>
      <w:proofErr w:type="spellEnd"/>
      <w:r w:rsidRPr="000E5F1F">
        <w:rPr>
          <w:rFonts w:ascii="GHEA Grapalat" w:hAnsi="GHEA Grapalat" w:cs="Tahoma"/>
          <w:sz w:val="20"/>
          <w:lang w:val="es-ES"/>
        </w:rPr>
        <w:t xml:space="preserve"> </w:t>
      </w:r>
      <w:proofErr w:type="spellStart"/>
      <w:r w:rsidRPr="00403A28">
        <w:rPr>
          <w:rFonts w:ascii="GHEA Grapalat" w:hAnsi="GHEA Grapalat" w:cs="Tahoma"/>
          <w:sz w:val="20"/>
        </w:rPr>
        <w:t>պայմաններով</w:t>
      </w:r>
      <w:proofErr w:type="spellEnd"/>
      <w:r w:rsidRPr="00296EE5">
        <w:rPr>
          <w:rFonts w:ascii="GHEA Grapalat" w:hAnsi="GHEA Grapalat" w:cs="Tahoma"/>
          <w:sz w:val="20"/>
          <w:lang w:val="es-ES"/>
        </w:rPr>
        <w:t>:</w:t>
      </w:r>
    </w:p>
    <w:p w14:paraId="684EA155" w14:textId="77777777" w:rsidR="00396814" w:rsidRPr="003E3DC0" w:rsidRDefault="00396814" w:rsidP="00396814">
      <w:pPr>
        <w:ind w:firstLine="720"/>
        <w:jc w:val="both"/>
        <w:rPr>
          <w:rFonts w:ascii="GHEA Grapalat" w:hAnsi="GHEA Grapalat" w:cs="Sylfaen"/>
          <w:sz w:val="20"/>
          <w:szCs w:val="20"/>
          <w:lang w:val="es-ES"/>
        </w:rPr>
      </w:pPr>
      <w:r w:rsidRPr="003E3DC0">
        <w:rPr>
          <w:rFonts w:ascii="GHEA Grapalat" w:hAnsi="GHEA Grapalat" w:cs="Tahoma"/>
          <w:sz w:val="20"/>
          <w:szCs w:val="20"/>
          <w:lang w:val="es-ES"/>
        </w:rPr>
        <w:t>2.3</w:t>
      </w:r>
      <w:r w:rsidRPr="003E3DC0">
        <w:rPr>
          <w:rFonts w:ascii="GHEA Grapalat" w:hAnsi="GHEA Grapalat" w:cs="Tahoma"/>
          <w:sz w:val="20"/>
          <w:szCs w:val="20"/>
          <w:lang w:val="hy-AM"/>
        </w:rPr>
        <w:t xml:space="preserve"> </w:t>
      </w:r>
      <w:bookmarkStart w:id="3" w:name="_Hlk201942661"/>
      <w:proofErr w:type="spellStart"/>
      <w:r w:rsidRPr="003E3DC0">
        <w:rPr>
          <w:rFonts w:ascii="GHEA Grapalat" w:hAnsi="GHEA Grapalat" w:cs="Sylfaen"/>
          <w:sz w:val="20"/>
          <w:szCs w:val="20"/>
        </w:rPr>
        <w:t>Մասնակիցի</w:t>
      </w:r>
      <w:proofErr w:type="spellEnd"/>
      <w:r w:rsidRPr="003E3DC0">
        <w:rPr>
          <w:rFonts w:ascii="GHEA Grapalat" w:hAnsi="GHEA Grapalat" w:cs="Sylfaen"/>
          <w:sz w:val="20"/>
          <w:szCs w:val="20"/>
        </w:rPr>
        <w:t>՝</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Օ</w:t>
      </w:r>
      <w:proofErr w:type="spellStart"/>
      <w:r w:rsidRPr="003E3DC0">
        <w:rPr>
          <w:rFonts w:ascii="GHEA Grapalat" w:hAnsi="GHEA Grapalat" w:cs="Sylfaen"/>
          <w:sz w:val="20"/>
          <w:szCs w:val="20"/>
        </w:rPr>
        <w:t>րենքի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հոդվածի</w:t>
      </w:r>
      <w:proofErr w:type="spellEnd"/>
      <w:r w:rsidRPr="003E3DC0">
        <w:rPr>
          <w:rFonts w:ascii="GHEA Grapalat" w:hAnsi="GHEA Grapalat" w:cs="Sylfaen"/>
          <w:sz w:val="20"/>
          <w:szCs w:val="20"/>
          <w:lang w:val="es-ES"/>
        </w:rPr>
        <w:t xml:space="preserve"> 1-</w:t>
      </w:r>
      <w:proofErr w:type="spellStart"/>
      <w:r w:rsidRPr="003E3DC0">
        <w:rPr>
          <w:rFonts w:ascii="GHEA Grapalat" w:hAnsi="GHEA Grapalat" w:cs="Sylfaen"/>
          <w:sz w:val="20"/>
          <w:szCs w:val="20"/>
        </w:rPr>
        <w:t>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մասի</w:t>
      </w:r>
      <w:proofErr w:type="spellEnd"/>
      <w:r w:rsidRPr="003E3DC0">
        <w:rPr>
          <w:rFonts w:ascii="GHEA Grapalat" w:hAnsi="GHEA Grapalat" w:cs="Sylfaen"/>
          <w:sz w:val="20"/>
          <w:szCs w:val="20"/>
          <w:lang w:val="es-ES"/>
        </w:rPr>
        <w:t xml:space="preserve"> 6-</w:t>
      </w:r>
      <w:proofErr w:type="spellStart"/>
      <w:r w:rsidRPr="003E3DC0">
        <w:rPr>
          <w:rFonts w:ascii="GHEA Grapalat" w:hAnsi="GHEA Grapalat" w:cs="Sylfaen"/>
          <w:sz w:val="20"/>
          <w:szCs w:val="20"/>
        </w:rPr>
        <w:t>րդ</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կետով</w:t>
      </w:r>
      <w:proofErr w:type="spellEnd"/>
      <w:r w:rsidRPr="003E3DC0">
        <w:rPr>
          <w:rFonts w:ascii="GHEA Grapalat" w:hAnsi="GHEA Grapalat" w:cs="Sylfaen"/>
          <w:sz w:val="20"/>
          <w:szCs w:val="20"/>
          <w:lang w:val="es-ES"/>
        </w:rPr>
        <w:t xml:space="preserve"> </w:t>
      </w:r>
      <w:bookmarkStart w:id="4" w:name="_Hlk201928997"/>
      <w:proofErr w:type="spellStart"/>
      <w:r w:rsidRPr="003E3DC0">
        <w:rPr>
          <w:rFonts w:ascii="GHEA Grapalat" w:hAnsi="GHEA Grapalat" w:cs="Sylfaen"/>
          <w:sz w:val="20"/>
          <w:szCs w:val="20"/>
          <w:lang w:val="es-ES"/>
        </w:rPr>
        <w:t>ինչպես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նաև</w:t>
      </w:r>
      <w:proofErr w:type="spellEnd"/>
      <w:r w:rsidRPr="003E3DC0">
        <w:rPr>
          <w:rFonts w:ascii="GHEA Grapalat" w:hAnsi="GHEA Grapalat" w:cs="Sylfaen"/>
          <w:sz w:val="20"/>
          <w:szCs w:val="20"/>
          <w:lang w:val="es-ES"/>
        </w:rPr>
        <w:t xml:space="preserve"> </w:t>
      </w:r>
      <w:r w:rsidRPr="003E3DC0">
        <w:rPr>
          <w:rFonts w:ascii="GHEA Grapalat" w:hAnsi="GHEA Grapalat" w:cs="Calibri"/>
          <w:color w:val="000000"/>
          <w:lang w:val="hy-AM"/>
        </w:rPr>
        <w:t xml:space="preserve">ՀՀ </w:t>
      </w:r>
      <w:proofErr w:type="spellStart"/>
      <w:r w:rsidRPr="003E3DC0">
        <w:rPr>
          <w:rFonts w:ascii="GHEA Grapalat" w:hAnsi="GHEA Grapalat" w:cs="Sylfaen"/>
          <w:sz w:val="20"/>
          <w:szCs w:val="20"/>
        </w:rPr>
        <w:t>կառավարության</w:t>
      </w:r>
      <w:proofErr w:type="spellEnd"/>
      <w:r w:rsidRPr="003E3DC0">
        <w:rPr>
          <w:rFonts w:ascii="GHEA Grapalat" w:hAnsi="GHEA Grapalat" w:cs="Sylfaen"/>
          <w:sz w:val="20"/>
          <w:szCs w:val="20"/>
          <w:lang w:val="es-ES"/>
        </w:rPr>
        <w:t xml:space="preserve"> 20.06.2025</w:t>
      </w:r>
      <w:r w:rsidRPr="003E3DC0">
        <w:rPr>
          <w:rFonts w:ascii="GHEA Grapalat" w:hAnsi="GHEA Grapalat" w:cs="Sylfaen"/>
          <w:sz w:val="20"/>
          <w:szCs w:val="20"/>
        </w:rPr>
        <w:t>թ</w:t>
      </w:r>
      <w:r w:rsidRPr="003E3DC0">
        <w:rPr>
          <w:rFonts w:ascii="GHEA Grapalat" w:hAnsi="GHEA Grapalat" w:cs="Sylfaen"/>
          <w:sz w:val="20"/>
          <w:szCs w:val="20"/>
          <w:lang w:val="es-ES"/>
        </w:rPr>
        <w:t>. N 817-</w:t>
      </w:r>
      <w:r w:rsidRPr="003E3DC0">
        <w:rPr>
          <w:rFonts w:ascii="GHEA Grapalat" w:hAnsi="GHEA Grapalat" w:cs="Sylfaen"/>
          <w:sz w:val="20"/>
          <w:szCs w:val="20"/>
        </w:rPr>
        <w:t>Ա</w:t>
      </w:r>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որոշման</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կետի</w:t>
      </w:r>
      <w:proofErr w:type="spellEnd"/>
      <w:r w:rsidRPr="003E3DC0">
        <w:rPr>
          <w:rFonts w:ascii="GHEA Grapalat" w:hAnsi="GHEA Grapalat" w:cs="Sylfaen"/>
          <w:sz w:val="20"/>
          <w:szCs w:val="20"/>
          <w:lang w:val="es-ES"/>
        </w:rPr>
        <w:t xml:space="preserve"> 2-րդ </w:t>
      </w:r>
      <w:proofErr w:type="spellStart"/>
      <w:r w:rsidRPr="003E3DC0">
        <w:rPr>
          <w:rFonts w:ascii="GHEA Grapalat" w:hAnsi="GHEA Grapalat" w:cs="Sylfaen"/>
          <w:sz w:val="20"/>
          <w:szCs w:val="20"/>
          <w:lang w:val="es-ES"/>
        </w:rPr>
        <w:t>ենթակետով</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lang w:val="es-ES"/>
        </w:rPr>
        <w:t>նախատեսված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ցուցակներում</w:t>
      </w:r>
      <w:proofErr w:type="spellEnd"/>
      <w:r w:rsidRPr="003E3DC0">
        <w:rPr>
          <w:rFonts w:ascii="GHEA Grapalat" w:hAnsi="GHEA Grapalat" w:cs="Sylfaen"/>
          <w:sz w:val="20"/>
          <w:szCs w:val="20"/>
          <w:lang w:val="es-ES"/>
        </w:rPr>
        <w:t xml:space="preserve"> </w:t>
      </w:r>
      <w:bookmarkEnd w:id="4"/>
      <w:proofErr w:type="spellStart"/>
      <w:r w:rsidRPr="003E3DC0">
        <w:rPr>
          <w:rFonts w:ascii="GHEA Grapalat" w:hAnsi="GHEA Grapalat" w:cs="Sylfaen"/>
          <w:sz w:val="20"/>
          <w:szCs w:val="20"/>
        </w:rPr>
        <w:t>ներառվելը</w:t>
      </w:r>
      <w:proofErr w:type="spellEnd"/>
      <w:r w:rsidRPr="003E3DC0">
        <w:rPr>
          <w:rFonts w:ascii="GHEA Grapalat" w:hAnsi="GHEA Grapalat" w:cs="Sylfaen"/>
          <w:sz w:val="20"/>
          <w:szCs w:val="20"/>
          <w:lang w:val="es-ES"/>
        </w:rPr>
        <w:t xml:space="preserve"> , </w:t>
      </w:r>
      <w:proofErr w:type="spellStart"/>
      <w:r w:rsidRPr="003E3DC0">
        <w:rPr>
          <w:rFonts w:ascii="GHEA Grapalat" w:hAnsi="GHEA Grapalat" w:cs="Sylfaen"/>
          <w:sz w:val="20"/>
          <w:szCs w:val="20"/>
        </w:rPr>
        <w:t>դրանցում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գտնվելու</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ժամանակահատվածում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ինքնաբերաբար</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հանգեցնում</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են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վերջինիս</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հետ</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փոխկապակցված</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անձանց</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գնումների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գործընթացին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մասնակցության</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իրավունքի</w:t>
      </w:r>
      <w:proofErr w:type="spellEnd"/>
      <w:r w:rsidRPr="003E3DC0">
        <w:rPr>
          <w:rFonts w:ascii="GHEA Grapalat" w:hAnsi="GHEA Grapalat" w:cs="Sylfaen"/>
          <w:sz w:val="20"/>
          <w:szCs w:val="20"/>
          <w:lang w:val="es-ES"/>
        </w:rPr>
        <w:t xml:space="preserve"> </w:t>
      </w:r>
      <w:proofErr w:type="spellStart"/>
      <w:r w:rsidRPr="003E3DC0">
        <w:rPr>
          <w:rFonts w:ascii="GHEA Grapalat" w:hAnsi="GHEA Grapalat" w:cs="Sylfaen"/>
          <w:sz w:val="20"/>
          <w:szCs w:val="20"/>
        </w:rPr>
        <w:t>սահմանափակման</w:t>
      </w:r>
      <w:proofErr w:type="spellEnd"/>
      <w:r w:rsidRPr="003E3DC0">
        <w:rPr>
          <w:rFonts w:ascii="GHEA Grapalat" w:hAnsi="GHEA Grapalat" w:cs="Sylfaen"/>
          <w:sz w:val="20"/>
          <w:szCs w:val="20"/>
          <w:lang w:val="es-ES"/>
        </w:rPr>
        <w:t>:</w:t>
      </w:r>
    </w:p>
    <w:p w14:paraId="2B9035F6" w14:textId="77777777" w:rsidR="00396814" w:rsidRPr="0093002B" w:rsidRDefault="00396814" w:rsidP="00396814">
      <w:pPr>
        <w:ind w:firstLine="720"/>
        <w:jc w:val="both"/>
        <w:rPr>
          <w:rFonts w:ascii="GHEA Grapalat" w:hAnsi="GHEA Grapalat"/>
          <w:sz w:val="20"/>
          <w:szCs w:val="20"/>
          <w:lang w:val="es-ES"/>
        </w:rPr>
      </w:pPr>
      <w:r w:rsidRPr="003E3DC0">
        <w:rPr>
          <w:rFonts w:ascii="GHEA Grapalat" w:hAnsi="GHEA Grapalat"/>
          <w:color w:val="000000"/>
          <w:lang w:val="es-ES"/>
        </w:rPr>
        <w:t xml:space="preserve"> </w:t>
      </w:r>
      <w:bookmarkEnd w:id="3"/>
      <w:r w:rsidRPr="003E3DC0">
        <w:rPr>
          <w:rFonts w:ascii="GHEA Grapalat" w:hAnsi="GHEA Grapalat" w:cs="Tahoma"/>
          <w:sz w:val="20"/>
          <w:szCs w:val="20"/>
          <w:lang w:val="es-ES"/>
        </w:rPr>
        <w:t xml:space="preserve"> </w:t>
      </w:r>
      <w:r w:rsidRPr="003E3DC0">
        <w:rPr>
          <w:rFonts w:ascii="GHEA Grapalat" w:hAnsi="GHEA Grapalat" w:cs="Sylfaen"/>
          <w:sz w:val="20"/>
          <w:szCs w:val="20"/>
          <w:lang w:val="hy-AM"/>
        </w:rPr>
        <w:t>Արգելվում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է</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կետով</w:t>
      </w:r>
      <w:r w:rsidRPr="003E3DC0">
        <w:rPr>
          <w:rFonts w:ascii="GHEA Grapalat" w:hAnsi="GHEA Grapalat"/>
          <w:sz w:val="20"/>
          <w:szCs w:val="20"/>
          <w:lang w:val="es-ES"/>
        </w:rPr>
        <w:t xml:space="preserve"> </w:t>
      </w:r>
      <w:r w:rsidRPr="003E3DC0">
        <w:rPr>
          <w:rFonts w:ascii="GHEA Grapalat" w:hAnsi="GHEA Grapalat"/>
          <w:sz w:val="20"/>
          <w:szCs w:val="20"/>
          <w:lang w:val="hy-AM"/>
        </w:rPr>
        <w:t>սահմանված</w:t>
      </w:r>
      <w:r w:rsidRPr="003E3DC0">
        <w:rPr>
          <w:rFonts w:ascii="GHEA Grapalat" w:hAnsi="GHEA Grapalat"/>
          <w:sz w:val="20"/>
          <w:szCs w:val="20"/>
          <w:lang w:val="es-ES"/>
        </w:rPr>
        <w:t xml:space="preserve"> </w:t>
      </w:r>
      <w:r w:rsidRPr="003E3DC0">
        <w:rPr>
          <w:rFonts w:ascii="GHEA Grapalat" w:hAnsi="GHEA Grapalat"/>
          <w:sz w:val="20"/>
          <w:szCs w:val="20"/>
          <w:lang w:val="hy-AM"/>
        </w:rPr>
        <w:t>փոխկապակցված</w:t>
      </w:r>
      <w:r w:rsidRPr="003E3DC0">
        <w:rPr>
          <w:rFonts w:ascii="GHEA Grapalat" w:hAnsi="GHEA Grapalat"/>
          <w:sz w:val="20"/>
          <w:szCs w:val="20"/>
          <w:lang w:val="es-ES"/>
        </w:rPr>
        <w:t xml:space="preserve"> </w:t>
      </w:r>
      <w:r w:rsidRPr="003E3DC0">
        <w:rPr>
          <w:rFonts w:ascii="GHEA Grapalat" w:hAnsi="GHEA Grapalat"/>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sz w:val="20"/>
          <w:szCs w:val="20"/>
          <w:lang w:val="hy-AM"/>
        </w:rPr>
        <w:t>և</w:t>
      </w:r>
      <w:r w:rsidRPr="003E3DC0">
        <w:rPr>
          <w:rFonts w:ascii="GHEA Grapalat" w:hAnsi="GHEA Grapalat"/>
          <w:sz w:val="20"/>
          <w:szCs w:val="20"/>
          <w:lang w:val="es-ES"/>
        </w:rPr>
        <w:t xml:space="preserve"> (</w:t>
      </w:r>
      <w:r w:rsidRPr="003E3DC0">
        <w:rPr>
          <w:rFonts w:ascii="GHEA Grapalat" w:hAnsi="GHEA Grapalat"/>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ավելի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քան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հիսուն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տոկոս</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միևնույն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անձանց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պատկանող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բաժնեմաս</w:t>
      </w:r>
      <w:r w:rsidRPr="003E3DC0">
        <w:rPr>
          <w:rFonts w:ascii="GHEA Grapalat" w:hAnsi="GHEA Grapalat"/>
          <w:sz w:val="20"/>
          <w:szCs w:val="20"/>
          <w:lang w:val="es-ES"/>
        </w:rPr>
        <w:t xml:space="preserve"> (</w:t>
      </w:r>
      <w:r w:rsidRPr="003E3DC0">
        <w:rPr>
          <w:rFonts w:ascii="GHEA Grapalat" w:hAnsi="GHEA Grapalat"/>
          <w:sz w:val="20"/>
          <w:szCs w:val="20"/>
          <w:lang w:val="hy-AM"/>
        </w:rPr>
        <w:t>փայաբաժին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ունեցող</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միաժամանակյա</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մասնակցությունը</w:t>
      </w:r>
      <w:r w:rsidRPr="003E3DC0">
        <w:rPr>
          <w:rFonts w:ascii="GHEA Grapalat" w:hAnsi="GHEA Grapalat"/>
          <w:sz w:val="20"/>
          <w:szCs w:val="20"/>
          <w:lang w:val="es-ES"/>
        </w:rPr>
        <w:t xml:space="preserve"> </w:t>
      </w:r>
      <w:r w:rsidRPr="003E3DC0">
        <w:rPr>
          <w:rFonts w:ascii="GHEA Grapalat" w:hAnsi="GHEA Grapalat"/>
          <w:sz w:val="20"/>
          <w:szCs w:val="20"/>
          <w:lang w:val="hy-AM"/>
        </w:rPr>
        <w:t>սույն</w:t>
      </w:r>
      <w:r w:rsidRPr="003E3DC0">
        <w:rPr>
          <w:rFonts w:ascii="GHEA Grapalat" w:hAnsi="GHEA Grapalat"/>
          <w:sz w:val="20"/>
          <w:szCs w:val="20"/>
          <w:lang w:val="es-ES"/>
        </w:rPr>
        <w:t xml:space="preserve"> </w:t>
      </w:r>
      <w:r w:rsidRPr="003E3DC0">
        <w:rPr>
          <w:rFonts w:ascii="GHEA Grapalat" w:hAnsi="GHEA Grapalat"/>
          <w:sz w:val="20"/>
          <w:szCs w:val="20"/>
          <w:lang w:val="hy-AM"/>
        </w:rPr>
        <w:t xml:space="preserve">ընթացակարգին </w:t>
      </w:r>
      <w:r w:rsidRPr="003E3DC0">
        <w:rPr>
          <w:rFonts w:ascii="GHEA Grapalat" w:hAnsi="GHEA Grapalat" w:cs="Sylfaen"/>
          <w:sz w:val="20"/>
          <w:szCs w:val="20"/>
          <w:lang w:val="es-ES"/>
        </w:rPr>
        <w:t>(</w:t>
      </w:r>
      <w:r w:rsidRPr="003E3DC0">
        <w:rPr>
          <w:rFonts w:ascii="GHEA Grapalat" w:hAnsi="GHEA Grapalat" w:cs="Sylfaen"/>
          <w:sz w:val="20"/>
          <w:szCs w:val="20"/>
          <w:lang w:val="hy-AM"/>
        </w:rPr>
        <w:t>միևնույն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չափաբաժնին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բացառությամբ</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պետության</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համայնքների</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կողմից</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հիմնադրված</w:t>
      </w:r>
      <w:r w:rsidRPr="003E3DC0">
        <w:rPr>
          <w:rFonts w:ascii="GHEA Grapalat" w:hAnsi="GHEA Grapalat"/>
          <w:sz w:val="20"/>
          <w:szCs w:val="20"/>
          <w:lang w:val="es-ES"/>
        </w:rPr>
        <w:t xml:space="preserve"> </w:t>
      </w:r>
      <w:r w:rsidRPr="003E3DC0">
        <w:rPr>
          <w:rFonts w:ascii="GHEA Grapalat" w:hAnsi="GHEA Grapalat" w:cs="Sylfaen"/>
          <w:sz w:val="20"/>
          <w:szCs w:val="20"/>
          <w:lang w:val="hy-AM"/>
        </w:rPr>
        <w:t>կազմակերպությունների</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և</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կամ</w:t>
      </w:r>
      <w:r w:rsidRPr="003E3DC0">
        <w:rPr>
          <w:rFonts w:ascii="GHEA Grapalat" w:hAnsi="GHEA Grapalat" w:cs="Sylfaen"/>
          <w:sz w:val="20"/>
          <w:szCs w:val="20"/>
          <w:lang w:val="es-ES"/>
        </w:rPr>
        <w:t xml:space="preserve">) </w:t>
      </w:r>
      <w:r w:rsidRPr="003E3DC0">
        <w:rPr>
          <w:rFonts w:ascii="GHEA Grapalat" w:hAnsi="GHEA Grapalat" w:cs="Sylfaen"/>
          <w:sz w:val="20"/>
          <w:lang w:val="hy-AM"/>
        </w:rPr>
        <w:t>համատեղ</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ործունեության</w:t>
      </w:r>
      <w:r w:rsidRPr="003E3DC0">
        <w:rPr>
          <w:rFonts w:ascii="GHEA Grapalat" w:hAnsi="GHEA Grapalat" w:cs="Times Armenian"/>
          <w:sz w:val="20"/>
          <w:lang w:val="af-ZA"/>
        </w:rPr>
        <w:t xml:space="preserve"> </w:t>
      </w:r>
      <w:r w:rsidRPr="003E3DC0">
        <w:rPr>
          <w:rFonts w:ascii="GHEA Grapalat" w:hAnsi="GHEA Grapalat" w:cs="Sylfaen"/>
          <w:sz w:val="20"/>
          <w:lang w:val="hy-AM"/>
        </w:rPr>
        <w:t>կար</w:t>
      </w:r>
      <w:r w:rsidRPr="003E3DC0">
        <w:rPr>
          <w:rFonts w:ascii="GHEA Grapalat" w:hAnsi="GHEA Grapalat" w:cs="Times Armenian"/>
          <w:sz w:val="20"/>
          <w:lang w:val="hy-AM"/>
        </w:rPr>
        <w:t>գ</w:t>
      </w:r>
      <w:r w:rsidRPr="003E3DC0">
        <w:rPr>
          <w:rFonts w:ascii="GHEA Grapalat" w:hAnsi="GHEA Grapalat" w:cs="Sylfaen"/>
          <w:sz w:val="20"/>
          <w:lang w:val="hy-AM"/>
        </w:rPr>
        <w:t>ով</w:t>
      </w:r>
      <w:r w:rsidRPr="003E3DC0">
        <w:rPr>
          <w:rFonts w:ascii="GHEA Grapalat" w:hAnsi="GHEA Grapalat" w:cs="Sylfaen"/>
          <w:sz w:val="20"/>
          <w:lang w:val="af-ZA"/>
        </w:rPr>
        <w:t xml:space="preserve"> </w:t>
      </w:r>
      <w:r w:rsidRPr="003E3DC0">
        <w:rPr>
          <w:rFonts w:ascii="GHEA Grapalat" w:hAnsi="GHEA Grapalat" w:cs="Times Armenian"/>
          <w:sz w:val="20"/>
          <w:lang w:val="af-ZA"/>
        </w:rPr>
        <w:t>(</w:t>
      </w:r>
      <w:r w:rsidRPr="003E3DC0">
        <w:rPr>
          <w:rFonts w:ascii="GHEA Grapalat" w:hAnsi="GHEA Grapalat" w:cs="Sylfaen"/>
          <w:sz w:val="20"/>
          <w:lang w:val="hy-AM"/>
        </w:rPr>
        <w:t>կոնսորցիումով</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նումների</w:t>
      </w:r>
      <w:r w:rsidRPr="003E3DC0">
        <w:rPr>
          <w:rFonts w:ascii="GHEA Grapalat" w:hAnsi="GHEA Grapalat" w:cs="Times Armenian"/>
          <w:sz w:val="20"/>
          <w:lang w:val="af-ZA"/>
        </w:rPr>
        <w:t xml:space="preserve"> </w:t>
      </w:r>
      <w:r w:rsidRPr="003E3DC0">
        <w:rPr>
          <w:rFonts w:ascii="GHEA Grapalat" w:hAnsi="GHEA Grapalat" w:cs="Times Armenian"/>
          <w:sz w:val="20"/>
          <w:lang w:val="hy-AM"/>
        </w:rPr>
        <w:t>գ</w:t>
      </w:r>
      <w:r w:rsidRPr="003E3DC0">
        <w:rPr>
          <w:rFonts w:ascii="GHEA Grapalat" w:hAnsi="GHEA Grapalat" w:cs="Sylfaen"/>
          <w:sz w:val="20"/>
          <w:lang w:val="hy-AM"/>
        </w:rPr>
        <w:t>ործընթացին</w:t>
      </w:r>
      <w:r w:rsidRPr="003E3DC0">
        <w:rPr>
          <w:rFonts w:ascii="GHEA Grapalat" w:hAnsi="GHEA Grapalat" w:cs="Sylfaen"/>
          <w:sz w:val="20"/>
          <w:lang w:val="es-ES"/>
        </w:rPr>
        <w:t xml:space="preserve"> </w:t>
      </w:r>
      <w:r w:rsidRPr="003E3DC0">
        <w:rPr>
          <w:rFonts w:ascii="GHEA Grapalat" w:hAnsi="GHEA Grapalat" w:cs="Sylfaen"/>
          <w:sz w:val="20"/>
          <w:szCs w:val="20"/>
          <w:lang w:val="hy-AM"/>
        </w:rPr>
        <w:t>մասնակցության</w:t>
      </w:r>
      <w:r w:rsidRPr="003E3DC0">
        <w:rPr>
          <w:rFonts w:ascii="GHEA Grapalat" w:hAnsi="GHEA Grapalat" w:cs="Sylfaen"/>
          <w:sz w:val="20"/>
          <w:szCs w:val="20"/>
          <w:lang w:val="es-ES"/>
        </w:rPr>
        <w:t xml:space="preserve"> </w:t>
      </w:r>
      <w:r w:rsidRPr="003E3DC0">
        <w:rPr>
          <w:rFonts w:ascii="GHEA Grapalat" w:hAnsi="GHEA Grapalat" w:cs="Sylfaen"/>
          <w:sz w:val="20"/>
          <w:szCs w:val="20"/>
          <w:lang w:val="hy-AM"/>
        </w:rPr>
        <w:t>դեպքերի</w:t>
      </w:r>
      <w:r w:rsidRPr="003E3DC0">
        <w:rPr>
          <w:rFonts w:ascii="GHEA Grapalat" w:hAnsi="GHEA Grapalat" w:cs="Sylfaen"/>
          <w:sz w:val="20"/>
          <w:szCs w:val="20"/>
          <w:lang w:val="es-ES"/>
        </w:rPr>
        <w:t>:</w:t>
      </w:r>
    </w:p>
    <w:p w14:paraId="4607FD9B" w14:textId="77777777" w:rsidR="00CC1CD1" w:rsidRPr="005E1F72" w:rsidRDefault="00CC1CD1" w:rsidP="00CC1CD1">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Pr="005E1F72">
        <w:rPr>
          <w:rFonts w:ascii="GHEA Grapalat" w:hAnsi="GHEA Grapalat"/>
          <w:sz w:val="20"/>
          <w:szCs w:val="20"/>
        </w:rPr>
        <w:t>կետի</w:t>
      </w:r>
      <w:proofErr w:type="spellEnd"/>
      <w:r w:rsidRPr="005E1F72">
        <w:rPr>
          <w:rFonts w:ascii="GHEA Grapalat" w:hAnsi="GHEA Grapalat"/>
          <w:sz w:val="20"/>
          <w:szCs w:val="20"/>
          <w:lang w:val="es-ES"/>
        </w:rPr>
        <w:t xml:space="preserve"> </w:t>
      </w:r>
      <w:r w:rsidRPr="005E1F72">
        <w:rPr>
          <w:rFonts w:ascii="GHEA Grapalat" w:hAnsi="GHEA Grapalat"/>
          <w:sz w:val="20"/>
          <w:szCs w:val="20"/>
          <w:lang w:val="hy-AM"/>
        </w:rPr>
        <w:t>իմաստով`</w:t>
      </w:r>
    </w:p>
    <w:p w14:paraId="3B98F3DB"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75CFFC83"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7171344"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B4B044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7EFD2D6"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6783AAC"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D6FDE0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47A4C094"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167CBD1E" w14:textId="77777777" w:rsidR="00CC1CD1" w:rsidRPr="005E1F72" w:rsidRDefault="00CC1CD1" w:rsidP="00CC1CD1">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A6FE916" w14:textId="77777777" w:rsidR="00CC1CD1" w:rsidRPr="005E1F72" w:rsidRDefault="00CC1CD1" w:rsidP="00CC1CD1">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24DCBE1" w14:textId="77777777" w:rsidR="00CC1CD1" w:rsidRPr="005E1F72"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D935D3E" w14:textId="77777777" w:rsidR="00CC1CD1" w:rsidRPr="005E1F72" w:rsidRDefault="00CC1CD1" w:rsidP="00CC1CD1">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596CD995" w14:textId="77777777" w:rsidR="00CC1CD1" w:rsidRPr="00B01C80" w:rsidRDefault="00CC1CD1" w:rsidP="00CC1CD1">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 xml:space="preserve">2.4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177245">
        <w:rPr>
          <w:rFonts w:ascii="GHEA Grapalat" w:hAnsi="GHEA Grapalat" w:cs="Arial"/>
          <w:sz w:val="20"/>
          <w:lang w:val="hy-AM"/>
        </w:rPr>
        <w:t>ընտրված մասնակից ճանաչվելու դեպքում</w:t>
      </w:r>
      <w:r>
        <w:rPr>
          <w:rFonts w:ascii="GHEA Grapalat" w:hAnsi="GHEA Grapalat" w:cs="Arial"/>
          <w:sz w:val="20"/>
          <w:lang w:val="hy-AM"/>
        </w:rPr>
        <w:t xml:space="preserve"> </w:t>
      </w:r>
      <w:r>
        <w:rPr>
          <w:rFonts w:ascii="GHEA Grapalat" w:hAnsi="GHEA Grapalat"/>
          <w:color w:val="000000"/>
          <w:sz w:val="20"/>
          <w:szCs w:val="20"/>
          <w:lang w:val="hy-AM"/>
        </w:rPr>
        <w:t>ներկայացնում է որակավորման ապահովում՝ սույն հրավերով սահմանված կարգով և չափով:</w:t>
      </w:r>
      <w:r w:rsidRPr="00B01C80">
        <w:rPr>
          <w:rFonts w:ascii="GHEA Grapalat" w:hAnsi="GHEA Grapalat"/>
          <w:color w:val="000000"/>
          <w:sz w:val="20"/>
          <w:szCs w:val="20"/>
          <w:lang w:val="hy-AM"/>
        </w:rPr>
        <w:t xml:space="preserve"> </w:t>
      </w:r>
    </w:p>
    <w:p w14:paraId="3FE3FC99" w14:textId="77777777" w:rsidR="00CC1CD1" w:rsidRPr="00F5285F" w:rsidRDefault="00CC1CD1" w:rsidP="00CC1CD1">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4B2068">
        <w:rPr>
          <w:rFonts w:ascii="GHEA Grapalat" w:hAnsi="GHEA Grapalat" w:cs="Sylfaen"/>
          <w:sz w:val="20"/>
          <w:lang w:val="hy-AM"/>
        </w:rPr>
        <w:t>2.</w:t>
      </w:r>
      <w:r w:rsidRPr="00417B96">
        <w:rPr>
          <w:rFonts w:ascii="GHEA Grapalat" w:hAnsi="GHEA Grapalat" w:cs="Sylfaen"/>
          <w:sz w:val="20"/>
          <w:lang w:val="hy-AM"/>
        </w:rPr>
        <w:t>5</w:t>
      </w:r>
      <w:r w:rsidRPr="004B2068">
        <w:rPr>
          <w:rFonts w:ascii="GHEA Grapalat" w:hAnsi="GHEA Grapalat" w:cs="Sylfaen"/>
          <w:sz w:val="20"/>
          <w:lang w:val="hy-AM"/>
        </w:rPr>
        <w:t xml:space="preserve"> Սույն ընթացակարգի շրջանակում կնքվելիք պայմանագիրը</w:t>
      </w:r>
      <w:r w:rsidRPr="00417B96">
        <w:rPr>
          <w:rFonts w:ascii="GHEA Grapalat" w:hAnsi="GHEA Grapalat" w:cs="Sylfaen"/>
          <w:sz w:val="20"/>
          <w:lang w:val="af-ZA"/>
        </w:rPr>
        <w:t xml:space="preserve"> </w:t>
      </w:r>
      <w:r w:rsidRPr="004B2068">
        <w:rPr>
          <w:rFonts w:ascii="GHEA Grapalat" w:hAnsi="GHEA Grapalat" w:cs="Sylfaen"/>
          <w:sz w:val="20"/>
          <w:lang w:val="hy-AM"/>
        </w:rPr>
        <w:t>կարող</w:t>
      </w:r>
      <w:r w:rsidRPr="00417B96">
        <w:rPr>
          <w:rFonts w:ascii="GHEA Grapalat" w:hAnsi="GHEA Grapalat" w:cs="Sylfaen"/>
          <w:sz w:val="20"/>
          <w:lang w:val="af-ZA"/>
        </w:rPr>
        <w:t xml:space="preserve"> է </w:t>
      </w:r>
      <w:r w:rsidRPr="004B2068">
        <w:rPr>
          <w:rFonts w:ascii="GHEA Grapalat" w:hAnsi="GHEA Grapalat" w:cs="Sylfaen"/>
          <w:sz w:val="20"/>
          <w:lang w:val="hy-AM"/>
        </w:rPr>
        <w:t>իրականացվել</w:t>
      </w:r>
      <w:r w:rsidRPr="00417B96">
        <w:rPr>
          <w:rFonts w:ascii="GHEA Grapalat" w:hAnsi="GHEA Grapalat" w:cs="Sylfaen"/>
          <w:sz w:val="20"/>
          <w:lang w:val="af-ZA"/>
        </w:rPr>
        <w:t xml:space="preserve"> ենթակապալի </w:t>
      </w:r>
      <w:r w:rsidRPr="004B2068">
        <w:rPr>
          <w:rFonts w:ascii="GHEA Grapalat" w:hAnsi="GHEA Grapalat" w:cs="Sylfaen"/>
          <w:sz w:val="20"/>
          <w:lang w:val="hy-AM"/>
        </w:rPr>
        <w:t>պայմանագիր</w:t>
      </w:r>
      <w:r w:rsidRPr="00417B96">
        <w:rPr>
          <w:rFonts w:ascii="GHEA Grapalat" w:hAnsi="GHEA Grapalat" w:cs="Sylfaen"/>
          <w:sz w:val="20"/>
          <w:lang w:val="af-ZA"/>
        </w:rPr>
        <w:t xml:space="preserve"> </w:t>
      </w:r>
      <w:r w:rsidRPr="004B2068">
        <w:rPr>
          <w:rFonts w:ascii="GHEA Grapalat" w:hAnsi="GHEA Grapalat" w:cs="Sylfaen"/>
          <w:sz w:val="20"/>
          <w:lang w:val="hy-AM"/>
        </w:rPr>
        <w:t>կնքելու</w:t>
      </w:r>
      <w:r w:rsidRPr="00417B96">
        <w:rPr>
          <w:rFonts w:ascii="GHEA Grapalat" w:hAnsi="GHEA Grapalat" w:cs="Sylfaen"/>
          <w:sz w:val="20"/>
          <w:lang w:val="af-ZA"/>
        </w:rPr>
        <w:t xml:space="preserve"> </w:t>
      </w:r>
      <w:r w:rsidRPr="004B2068">
        <w:rPr>
          <w:rFonts w:ascii="GHEA Grapalat" w:hAnsi="GHEA Grapalat" w:cs="Sylfaen"/>
          <w:sz w:val="20"/>
          <w:lang w:val="hy-AM"/>
        </w:rPr>
        <w:t>միջոցով։</w:t>
      </w:r>
      <w:r w:rsidRPr="00417B96">
        <w:rPr>
          <w:rFonts w:ascii="GHEA Grapalat" w:hAnsi="GHEA Grapalat" w:cs="Sylfaen"/>
          <w:sz w:val="20"/>
          <w:lang w:val="af-ZA"/>
        </w:rPr>
        <w:t xml:space="preserve"> Ենթակապալի </w:t>
      </w:r>
      <w:proofErr w:type="spellStart"/>
      <w:r w:rsidRPr="00417B96">
        <w:rPr>
          <w:rFonts w:ascii="GHEA Grapalat" w:hAnsi="GHEA Grapalat" w:cs="Sylfaen"/>
          <w:sz w:val="20"/>
        </w:rPr>
        <w:t>պայմանագրի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կողմ</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չի</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կարող</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հանդիսանալ</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սույն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ընթացակարգին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մասնակցելու</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նպատակով</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հայտ</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ներկայացրած</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մասնակիցը</w:t>
      </w:r>
      <w:proofErr w:type="spellEnd"/>
      <w:r w:rsidRPr="00417B96">
        <w:rPr>
          <w:rFonts w:ascii="GHEA Grapalat" w:hAnsi="GHEA Grapalat" w:cs="Sylfaen"/>
          <w:sz w:val="20"/>
          <w:lang w:val="af-ZA"/>
        </w:rPr>
        <w:t>:</w:t>
      </w:r>
      <w:r w:rsidRPr="005E1F72">
        <w:rPr>
          <w:rFonts w:ascii="GHEA Grapalat" w:hAnsi="GHEA Grapalat" w:cs="Sylfaen"/>
          <w:sz w:val="20"/>
          <w:lang w:val="af-ZA"/>
        </w:rPr>
        <w:t xml:space="preserve"> </w:t>
      </w:r>
    </w:p>
    <w:p w14:paraId="285E60C3" w14:textId="77777777" w:rsidR="00CC1CD1" w:rsidRPr="005E1F72" w:rsidRDefault="00CC1CD1" w:rsidP="00CC1CD1">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Pr>
          <w:rFonts w:ascii="GHEA Grapalat" w:hAnsi="GHEA Grapalat" w:cs="Sylfaen"/>
          <w:szCs w:val="24"/>
          <w:lang w:val="hy-AM"/>
        </w:rPr>
        <w:t>6</w:t>
      </w:r>
      <w:r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47B2D0E3" w14:textId="77777777" w:rsidR="00CC1CD1" w:rsidRPr="005E1F72" w:rsidRDefault="00CC1CD1" w:rsidP="00CC1CD1">
      <w:pPr>
        <w:pStyle w:val="BodyTextIndent2"/>
        <w:spacing w:line="240" w:lineRule="auto"/>
        <w:rPr>
          <w:rFonts w:ascii="GHEA Grapalat" w:hAnsi="GHEA Grapalat" w:cs="Sylfaen"/>
          <w:szCs w:val="24"/>
        </w:rPr>
      </w:pPr>
      <w:r>
        <w:rPr>
          <w:rFonts w:ascii="GHEA Grapalat" w:hAnsi="GHEA Grapalat" w:cs="Sylfaen"/>
          <w:szCs w:val="24"/>
          <w:lang w:val="hy-AM"/>
        </w:rPr>
        <w:t>1</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պայմանագրի</w:t>
      </w:r>
      <w:r w:rsidRPr="005E1F72">
        <w:rPr>
          <w:rFonts w:ascii="GHEA Grapalat" w:hAnsi="GHEA Grapalat" w:cs="Sylfaen"/>
          <w:szCs w:val="24"/>
        </w:rPr>
        <w:t xml:space="preserve"> </w:t>
      </w:r>
      <w:r w:rsidRPr="005E1F72">
        <w:rPr>
          <w:rFonts w:ascii="GHEA Grapalat" w:hAnsi="GHEA Grapalat" w:cs="Sylfaen"/>
          <w:szCs w:val="24"/>
          <w:lang w:val="ru-RU"/>
        </w:rPr>
        <w:t>կողմերից</w:t>
      </w:r>
      <w:r w:rsidRPr="005E1F72">
        <w:rPr>
          <w:rFonts w:ascii="GHEA Grapalat" w:hAnsi="GHEA Grapalat" w:cs="Sylfaen"/>
          <w:szCs w:val="24"/>
        </w:rPr>
        <w:t xml:space="preserve"> </w:t>
      </w:r>
      <w:r w:rsidRPr="005E1F72">
        <w:rPr>
          <w:rFonts w:ascii="GHEA Grapalat" w:hAnsi="GHEA Grapalat" w:cs="Sylfaen"/>
          <w:szCs w:val="24"/>
          <w:lang w:val="ru-RU"/>
        </w:rPr>
        <w:t>որևէ</w:t>
      </w:r>
      <w:r w:rsidRPr="005E1F72">
        <w:rPr>
          <w:rFonts w:ascii="GHEA Grapalat" w:hAnsi="GHEA Grapalat" w:cs="Sylfaen"/>
          <w:szCs w:val="24"/>
        </w:rPr>
        <w:t xml:space="preserve"> </w:t>
      </w:r>
      <w:r w:rsidRPr="005E1F72">
        <w:rPr>
          <w:rFonts w:ascii="GHEA Grapalat" w:hAnsi="GHEA Grapalat" w:cs="Sylfaen"/>
          <w:szCs w:val="24"/>
          <w:lang w:val="ru-RU"/>
        </w:rPr>
        <w:t>մեկը</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նույն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406C77">
        <w:rPr>
          <w:rFonts w:ascii="GHEA Grapalat" w:hAnsi="GHEA Grapalat" w:cs="Sylfaen"/>
        </w:rPr>
        <w:t>(</w:t>
      </w:r>
      <w:proofErr w:type="spellStart"/>
      <w:r w:rsidRPr="00330A00">
        <w:rPr>
          <w:rFonts w:ascii="GHEA Grapalat" w:hAnsi="GHEA Grapalat" w:cs="Sylfaen"/>
          <w:lang w:val="en-US"/>
        </w:rPr>
        <w:t>միևնույն</w:t>
      </w:r>
      <w:proofErr w:type="spellEnd"/>
      <w:r w:rsidRPr="00406C77">
        <w:rPr>
          <w:rFonts w:ascii="GHEA Grapalat" w:hAnsi="GHEA Grapalat" w:cs="Sylfaen"/>
        </w:rPr>
        <w:t xml:space="preserve"> </w:t>
      </w:r>
      <w:proofErr w:type="spellStart"/>
      <w:r w:rsidRPr="00330A00">
        <w:rPr>
          <w:rFonts w:ascii="GHEA Grapalat" w:hAnsi="GHEA Grapalat" w:cs="Sylfaen"/>
          <w:lang w:val="en-US"/>
        </w:rPr>
        <w:t>չափաբաժնին</w:t>
      </w:r>
      <w:proofErr w:type="spellEnd"/>
      <w:r w:rsidRPr="00406C77">
        <w:rPr>
          <w:rFonts w:ascii="GHEA Grapalat" w:hAnsi="GHEA Grapalat" w:cs="Sylfaen"/>
        </w:rPr>
        <w:t xml:space="preserve">) </w:t>
      </w:r>
      <w:r w:rsidRPr="005E1F72">
        <w:rPr>
          <w:rFonts w:ascii="GHEA Grapalat" w:hAnsi="GHEA Grapalat" w:cs="Sylfaen"/>
          <w:szCs w:val="24"/>
          <w:lang w:val="ru-RU"/>
        </w:rPr>
        <w:t>ներկայացնել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հայտ</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պարբերության</w:t>
      </w:r>
      <w:r w:rsidRPr="005E1F72">
        <w:rPr>
          <w:rFonts w:ascii="GHEA Grapalat" w:hAnsi="GHEA Grapalat" w:cs="Sylfaen"/>
          <w:szCs w:val="24"/>
        </w:rPr>
        <w:t xml:space="preserve"> </w:t>
      </w:r>
      <w:r w:rsidRPr="005E1F72">
        <w:rPr>
          <w:rFonts w:ascii="GHEA Grapalat" w:hAnsi="GHEA Grapalat" w:cs="Sylfaen"/>
          <w:szCs w:val="24"/>
          <w:lang w:val="ru-RU"/>
        </w:rPr>
        <w:t>պահանջի</w:t>
      </w:r>
      <w:r w:rsidRPr="005E1F72">
        <w:rPr>
          <w:rFonts w:ascii="GHEA Grapalat" w:hAnsi="GHEA Grapalat" w:cs="Sylfaen"/>
          <w:szCs w:val="24"/>
        </w:rPr>
        <w:t xml:space="preserve"> </w:t>
      </w:r>
      <w:r w:rsidRPr="005E1F72">
        <w:rPr>
          <w:rFonts w:ascii="GHEA Grapalat" w:hAnsi="GHEA Grapalat" w:cs="Sylfaen"/>
          <w:szCs w:val="24"/>
          <w:lang w:val="ru-RU"/>
        </w:rPr>
        <w:t>չպահպանման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հայտերի</w:t>
      </w:r>
      <w:r w:rsidRPr="005E1F72">
        <w:rPr>
          <w:rFonts w:ascii="GHEA Grapalat" w:hAnsi="GHEA Grapalat" w:cs="Sylfaen"/>
          <w:szCs w:val="24"/>
        </w:rPr>
        <w:t xml:space="preserve"> </w:t>
      </w:r>
      <w:r w:rsidRPr="005E1F72">
        <w:rPr>
          <w:rFonts w:ascii="GHEA Grapalat" w:hAnsi="GHEA Grapalat" w:cs="Sylfaen"/>
          <w:szCs w:val="24"/>
          <w:lang w:val="ru-RU"/>
        </w:rPr>
        <w:t>բացման</w:t>
      </w:r>
      <w:r w:rsidRPr="005E1F72">
        <w:rPr>
          <w:rFonts w:ascii="GHEA Grapalat" w:hAnsi="GHEA Grapalat" w:cs="Sylfaen"/>
          <w:szCs w:val="24"/>
        </w:rPr>
        <w:t xml:space="preserve"> </w:t>
      </w:r>
      <w:r w:rsidRPr="005E1F72">
        <w:rPr>
          <w:rFonts w:ascii="GHEA Grapalat" w:hAnsi="GHEA Grapalat" w:cs="Sylfaen"/>
          <w:szCs w:val="24"/>
          <w:lang w:val="ru-RU"/>
        </w:rPr>
        <w:t>նիստում</w:t>
      </w:r>
      <w:r w:rsidRPr="005E1F72">
        <w:rPr>
          <w:rFonts w:ascii="GHEA Grapalat" w:hAnsi="GHEA Grapalat" w:cs="Sylfaen"/>
          <w:szCs w:val="24"/>
        </w:rPr>
        <w:t xml:space="preserve"> </w:t>
      </w:r>
      <w:r w:rsidRPr="005E1F72">
        <w:rPr>
          <w:rFonts w:ascii="GHEA Grapalat" w:hAnsi="GHEA Grapalat" w:cs="Sylfaen"/>
          <w:szCs w:val="24"/>
          <w:lang w:val="ru-RU"/>
        </w:rPr>
        <w:t>մերժվում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ինչպես</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այնպես</w:t>
      </w:r>
      <w:r w:rsidRPr="005E1F72">
        <w:rPr>
          <w:rFonts w:ascii="GHEA Grapalat" w:hAnsi="GHEA Grapalat" w:cs="Sylfaen"/>
          <w:szCs w:val="24"/>
        </w:rPr>
        <w:t xml:space="preserve"> </w:t>
      </w:r>
      <w:r w:rsidRPr="005E1F72">
        <w:rPr>
          <w:rFonts w:ascii="GHEA Grapalat" w:hAnsi="GHEA Grapalat" w:cs="Sylfaen"/>
          <w:szCs w:val="24"/>
          <w:lang w:val="ru-RU"/>
        </w:rPr>
        <w:t>էլ</w:t>
      </w:r>
      <w:r w:rsidRPr="005E1F72">
        <w:rPr>
          <w:rFonts w:ascii="GHEA Grapalat" w:hAnsi="GHEA Grapalat" w:cs="Sylfaen"/>
          <w:szCs w:val="24"/>
        </w:rPr>
        <w:t xml:space="preserve"> </w:t>
      </w:r>
      <w:r w:rsidRPr="005E1F72">
        <w:rPr>
          <w:rFonts w:ascii="GHEA Grapalat" w:hAnsi="GHEA Grapalat" w:cs="Sylfaen"/>
          <w:szCs w:val="24"/>
          <w:lang w:val="ru-RU"/>
        </w:rPr>
        <w:t>առանձին</w:t>
      </w:r>
      <w:r w:rsidRPr="005E1F72">
        <w:rPr>
          <w:rFonts w:ascii="GHEA Grapalat" w:hAnsi="GHEA Grapalat" w:cs="Sylfaen"/>
          <w:szCs w:val="24"/>
        </w:rPr>
        <w:t xml:space="preserve"> </w:t>
      </w:r>
      <w:r w:rsidRPr="005E1F72">
        <w:rPr>
          <w:rFonts w:ascii="GHEA Grapalat" w:hAnsi="GHEA Grapalat" w:cs="Sylfaen"/>
          <w:szCs w:val="24"/>
          <w:lang w:val="ru-RU"/>
        </w:rPr>
        <w:t>ներկայացված</w:t>
      </w:r>
      <w:r w:rsidRPr="005E1F72">
        <w:rPr>
          <w:rFonts w:ascii="GHEA Grapalat" w:hAnsi="GHEA Grapalat" w:cs="Sylfaen"/>
          <w:szCs w:val="24"/>
        </w:rPr>
        <w:t xml:space="preserve"> </w:t>
      </w:r>
      <w:r w:rsidRPr="005E1F72">
        <w:rPr>
          <w:rFonts w:ascii="GHEA Grapalat" w:hAnsi="GHEA Grapalat" w:cs="Sylfaen"/>
          <w:szCs w:val="24"/>
          <w:lang w:val="ru-RU"/>
        </w:rPr>
        <w:t>հայտերը</w:t>
      </w:r>
      <w:r w:rsidRPr="005E1F72">
        <w:rPr>
          <w:rFonts w:ascii="GHEA Grapalat" w:hAnsi="GHEA Grapalat" w:cs="Sylfaen"/>
          <w:szCs w:val="24"/>
        </w:rPr>
        <w:t>.</w:t>
      </w:r>
    </w:p>
    <w:p w14:paraId="32046936" w14:textId="77777777" w:rsidR="00CC1CD1" w:rsidRPr="005E1F72" w:rsidRDefault="00CC1CD1" w:rsidP="00CC1CD1">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lastRenderedPageBreak/>
        <w:t>2</w:t>
      </w:r>
      <w:r w:rsidRPr="005E1F72">
        <w:rPr>
          <w:rFonts w:ascii="GHEA Grapalat" w:hAnsi="GHEA Grapalat" w:cs="Sylfaen"/>
          <w:szCs w:val="24"/>
        </w:rPr>
        <w:t>) Մ</w:t>
      </w:r>
      <w:r w:rsidRPr="005E1F72">
        <w:rPr>
          <w:rFonts w:ascii="GHEA Grapalat" w:hAnsi="GHEA Grapalat" w:cs="Sylfaen"/>
          <w:szCs w:val="24"/>
          <w:lang w:val="ru-RU"/>
        </w:rPr>
        <w:t>ասնակիցները</w:t>
      </w:r>
      <w:r w:rsidRPr="005E1F72">
        <w:rPr>
          <w:rFonts w:ascii="GHEA Grapalat" w:hAnsi="GHEA Grapalat" w:cs="Sylfaen"/>
          <w:szCs w:val="24"/>
        </w:rPr>
        <w:t xml:space="preserve"> </w:t>
      </w:r>
      <w:r w:rsidRPr="005E1F72">
        <w:rPr>
          <w:rFonts w:ascii="GHEA Grapalat" w:hAnsi="GHEA Grapalat" w:cs="Sylfaen"/>
          <w:szCs w:val="24"/>
          <w:lang w:val="ru-RU"/>
        </w:rPr>
        <w:t>կրում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համապարտ</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պատասխանատվություն</w:t>
      </w:r>
      <w:r w:rsidRPr="005E1F72">
        <w:rPr>
          <w:rFonts w:ascii="GHEA Grapalat" w:hAnsi="GHEA Grapalat" w:cs="Sylfaen"/>
          <w:szCs w:val="24"/>
        </w:rPr>
        <w:t>:</w:t>
      </w:r>
      <w:r w:rsidRPr="005E1F72">
        <w:rPr>
          <w:rFonts w:ascii="GHEA Grapalat" w:hAnsi="GHEA Grapalat" w:cs="Sylfaen"/>
          <w:szCs w:val="24"/>
          <w:lang w:val="hy-AM"/>
        </w:rPr>
        <w:t xml:space="preserve"> </w:t>
      </w:r>
      <w:r w:rsidRPr="005E1F72">
        <w:rPr>
          <w:rFonts w:ascii="GHEA Grapalat" w:hAnsi="GHEA Grapalat" w:cs="Sylfaen"/>
          <w:szCs w:val="24"/>
        </w:rPr>
        <w:t>Ընդ որում,</w:t>
      </w:r>
      <w:r w:rsidRPr="005E1F72">
        <w:rPr>
          <w:rFonts w:ascii="GHEA Grapalat" w:hAnsi="GHEA Grapalat" w:cs="Sylfaen"/>
          <w:szCs w:val="24"/>
          <w:lang w:val="hy-AM"/>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անդամի</w:t>
      </w:r>
      <w:r w:rsidRPr="005E1F72">
        <w:rPr>
          <w:rFonts w:ascii="GHEA Grapalat" w:hAnsi="GHEA Grapalat" w:cs="Sylfaen"/>
          <w:szCs w:val="24"/>
        </w:rPr>
        <w:t xml:space="preserve"> </w:t>
      </w:r>
      <w:r w:rsidRPr="005E1F72">
        <w:rPr>
          <w:rFonts w:ascii="GHEA Grapalat" w:hAnsi="GHEA Grapalat" w:cs="Sylfaen"/>
          <w:szCs w:val="24"/>
          <w:lang w:val="ru-RU"/>
        </w:rPr>
        <w:t>կոնսորցիումից</w:t>
      </w:r>
      <w:r w:rsidRPr="005E1F72">
        <w:rPr>
          <w:rFonts w:ascii="GHEA Grapalat" w:hAnsi="GHEA Grapalat" w:cs="Sylfaen"/>
          <w:szCs w:val="24"/>
        </w:rPr>
        <w:t xml:space="preserve"> </w:t>
      </w:r>
      <w:r w:rsidRPr="005E1F72">
        <w:rPr>
          <w:rFonts w:ascii="GHEA Grapalat" w:hAnsi="GHEA Grapalat" w:cs="Sylfaen"/>
          <w:szCs w:val="24"/>
          <w:lang w:val="ru-RU"/>
        </w:rPr>
        <w:t>դուրս</w:t>
      </w:r>
      <w:r w:rsidRPr="005E1F72">
        <w:rPr>
          <w:rFonts w:ascii="GHEA Grapalat" w:hAnsi="GHEA Grapalat" w:cs="Sylfaen"/>
          <w:szCs w:val="24"/>
        </w:rPr>
        <w:t xml:space="preserve"> </w:t>
      </w:r>
      <w:r w:rsidRPr="005E1F72">
        <w:rPr>
          <w:rFonts w:ascii="GHEA Grapalat" w:hAnsi="GHEA Grapalat" w:cs="Sylfaen"/>
          <w:szCs w:val="24"/>
          <w:lang w:val="ru-RU"/>
        </w:rPr>
        <w:t>գալու</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հետ</w:t>
      </w:r>
      <w:r w:rsidRPr="005E1F72">
        <w:rPr>
          <w:rFonts w:ascii="GHEA Grapalat" w:hAnsi="GHEA Grapalat" w:cs="Sylfaen"/>
          <w:szCs w:val="24"/>
        </w:rPr>
        <w:t xml:space="preserve"> </w:t>
      </w:r>
      <w:r w:rsidRPr="005E1F72">
        <w:rPr>
          <w:rFonts w:ascii="GHEA Grapalat" w:hAnsi="GHEA Grapalat" w:cs="Sylfaen"/>
          <w:szCs w:val="24"/>
          <w:lang w:val="en-US"/>
        </w:rPr>
        <w:t>պ</w:t>
      </w:r>
      <w:r w:rsidRPr="005E1F72">
        <w:rPr>
          <w:rFonts w:ascii="GHEA Grapalat" w:hAnsi="GHEA Grapalat" w:cs="Sylfaen"/>
          <w:szCs w:val="24"/>
          <w:lang w:val="ru-RU"/>
        </w:rPr>
        <w:t>ատվիրատուի</w:t>
      </w:r>
      <w:r w:rsidRPr="005E1F72">
        <w:rPr>
          <w:rFonts w:ascii="GHEA Grapalat" w:hAnsi="GHEA Grapalat" w:cs="Sylfaen"/>
          <w:szCs w:val="24"/>
        </w:rPr>
        <w:t xml:space="preserve"> </w:t>
      </w:r>
      <w:r w:rsidRPr="005E1F72">
        <w:rPr>
          <w:rFonts w:ascii="GHEA Grapalat" w:hAnsi="GHEA Grapalat" w:cs="Sylfaen"/>
          <w:szCs w:val="24"/>
          <w:lang w:val="ru-RU"/>
        </w:rPr>
        <w:t>կնքած</w:t>
      </w:r>
      <w:r w:rsidRPr="005E1F72">
        <w:rPr>
          <w:rFonts w:ascii="GHEA Grapalat" w:hAnsi="GHEA Grapalat" w:cs="Sylfaen"/>
          <w:szCs w:val="24"/>
        </w:rPr>
        <w:t xml:space="preserve"> </w:t>
      </w:r>
      <w:r w:rsidRPr="005E1F72">
        <w:rPr>
          <w:rFonts w:ascii="GHEA Grapalat" w:hAnsi="GHEA Grapalat" w:cs="Sylfaen"/>
          <w:szCs w:val="24"/>
          <w:lang w:val="ru-RU"/>
        </w:rPr>
        <w:t>պայմանագիրը</w:t>
      </w:r>
      <w:r w:rsidRPr="005E1F72">
        <w:rPr>
          <w:rFonts w:ascii="GHEA Grapalat" w:hAnsi="GHEA Grapalat" w:cs="Sylfaen"/>
          <w:szCs w:val="24"/>
        </w:rPr>
        <w:t xml:space="preserve"> </w:t>
      </w:r>
      <w:r w:rsidRPr="005E1F72">
        <w:rPr>
          <w:rFonts w:ascii="GHEA Grapalat" w:hAnsi="GHEA Grapalat" w:cs="Sylfaen"/>
          <w:szCs w:val="24"/>
          <w:lang w:val="ru-RU"/>
        </w:rPr>
        <w:t>միակողմանիորեն</w:t>
      </w:r>
      <w:r w:rsidRPr="005E1F72">
        <w:rPr>
          <w:rFonts w:ascii="GHEA Grapalat" w:hAnsi="GHEA Grapalat" w:cs="Sylfaen"/>
          <w:szCs w:val="24"/>
        </w:rPr>
        <w:t xml:space="preserve"> </w:t>
      </w:r>
      <w:r w:rsidRPr="005E1F72">
        <w:rPr>
          <w:rFonts w:ascii="GHEA Grapalat" w:hAnsi="GHEA Grapalat" w:cs="Sylfaen"/>
          <w:szCs w:val="24"/>
          <w:lang w:val="ru-RU"/>
        </w:rPr>
        <w:t>լուծվում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կոնսորցիումի</w:t>
      </w:r>
      <w:r w:rsidRPr="005E1F72">
        <w:rPr>
          <w:rFonts w:ascii="GHEA Grapalat" w:hAnsi="GHEA Grapalat" w:cs="Sylfaen"/>
          <w:szCs w:val="24"/>
        </w:rPr>
        <w:t xml:space="preserve"> </w:t>
      </w:r>
      <w:r w:rsidRPr="005E1F72">
        <w:rPr>
          <w:rFonts w:ascii="GHEA Grapalat" w:hAnsi="GHEA Grapalat" w:cs="Sylfaen"/>
          <w:szCs w:val="24"/>
          <w:lang w:val="ru-RU"/>
        </w:rPr>
        <w:t>անդամների</w:t>
      </w:r>
      <w:r w:rsidRPr="005E1F72">
        <w:rPr>
          <w:rFonts w:ascii="GHEA Grapalat" w:hAnsi="GHEA Grapalat" w:cs="Sylfaen"/>
          <w:szCs w:val="24"/>
        </w:rPr>
        <w:t xml:space="preserve"> </w:t>
      </w:r>
      <w:r w:rsidRPr="005E1F72">
        <w:rPr>
          <w:rFonts w:ascii="GHEA Grapalat" w:hAnsi="GHEA Grapalat" w:cs="Sylfaen"/>
          <w:szCs w:val="24"/>
          <w:lang w:val="ru-RU"/>
        </w:rPr>
        <w:t>նկատմամբ</w:t>
      </w:r>
      <w:r w:rsidRPr="005E1F72">
        <w:rPr>
          <w:rFonts w:ascii="GHEA Grapalat" w:hAnsi="GHEA Grapalat" w:cs="Sylfaen"/>
          <w:szCs w:val="24"/>
        </w:rPr>
        <w:t xml:space="preserve"> </w:t>
      </w:r>
      <w:r w:rsidRPr="005E1F72">
        <w:rPr>
          <w:rFonts w:ascii="GHEA Grapalat" w:hAnsi="GHEA Grapalat" w:cs="Sylfaen"/>
          <w:szCs w:val="24"/>
          <w:lang w:val="ru-RU"/>
        </w:rPr>
        <w:t>կիրառվում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պայմանագրով</w:t>
      </w:r>
      <w:r w:rsidRPr="005E1F72">
        <w:rPr>
          <w:rFonts w:ascii="GHEA Grapalat" w:hAnsi="GHEA Grapalat" w:cs="Sylfaen"/>
          <w:szCs w:val="24"/>
        </w:rPr>
        <w:t xml:space="preserve"> </w:t>
      </w:r>
      <w:r w:rsidRPr="005E1F72">
        <w:rPr>
          <w:rFonts w:ascii="GHEA Grapalat" w:hAnsi="GHEA Grapalat" w:cs="Sylfaen"/>
          <w:szCs w:val="24"/>
          <w:lang w:val="ru-RU"/>
        </w:rPr>
        <w:t>նախատեսված</w:t>
      </w:r>
      <w:r w:rsidRPr="005E1F72">
        <w:rPr>
          <w:rFonts w:ascii="GHEA Grapalat" w:hAnsi="GHEA Grapalat" w:cs="Sylfaen"/>
          <w:szCs w:val="24"/>
        </w:rPr>
        <w:t xml:space="preserve"> </w:t>
      </w:r>
      <w:r w:rsidRPr="005E1F72">
        <w:rPr>
          <w:rFonts w:ascii="GHEA Grapalat" w:hAnsi="GHEA Grapalat" w:cs="Sylfaen"/>
          <w:szCs w:val="24"/>
          <w:lang w:val="ru-RU"/>
        </w:rPr>
        <w:t>պատասխանատվության</w:t>
      </w:r>
      <w:r w:rsidRPr="005E1F72">
        <w:rPr>
          <w:rFonts w:ascii="GHEA Grapalat" w:hAnsi="GHEA Grapalat" w:cs="Sylfaen"/>
          <w:szCs w:val="24"/>
        </w:rPr>
        <w:t xml:space="preserve"> </w:t>
      </w:r>
      <w:r w:rsidRPr="005E1F72">
        <w:rPr>
          <w:rFonts w:ascii="GHEA Grapalat" w:hAnsi="GHEA Grapalat" w:cs="Sylfaen"/>
          <w:szCs w:val="24"/>
          <w:lang w:val="ru-RU"/>
        </w:rPr>
        <w:t>միջոցները</w:t>
      </w:r>
      <w:r w:rsidRPr="005E1F72">
        <w:rPr>
          <w:rFonts w:ascii="GHEA Grapalat" w:hAnsi="GHEA Grapalat" w:cs="Sylfaen"/>
          <w:szCs w:val="24"/>
          <w:lang w:val="hy-AM"/>
        </w:rPr>
        <w:t>:</w:t>
      </w:r>
    </w:p>
    <w:p w14:paraId="6E4500CD" w14:textId="77777777" w:rsidR="00CC1CD1" w:rsidRPr="005E1F72" w:rsidRDefault="00CC1CD1" w:rsidP="00CC1CD1">
      <w:pPr>
        <w:ind w:firstLine="567"/>
        <w:jc w:val="both"/>
        <w:rPr>
          <w:rFonts w:ascii="GHEA Grapalat" w:hAnsi="GHEA Grapalat"/>
          <w:b/>
          <w:sz w:val="20"/>
          <w:lang w:val="af-ZA"/>
        </w:rPr>
      </w:pPr>
    </w:p>
    <w:p w14:paraId="7030738F" w14:textId="77777777" w:rsidR="00CC1CD1" w:rsidRPr="005E1F72" w:rsidRDefault="00CC1CD1" w:rsidP="00CC1CD1">
      <w:pPr>
        <w:jc w:val="center"/>
        <w:rPr>
          <w:rFonts w:ascii="GHEA Grapalat" w:hAnsi="GHEA Grapalat" w:cs="Arial"/>
          <w:b/>
          <w:sz w:val="20"/>
          <w:lang w:val="af-ZA"/>
        </w:rPr>
      </w:pPr>
      <w:r w:rsidRPr="005E1F72">
        <w:rPr>
          <w:rFonts w:ascii="GHEA Grapalat" w:hAnsi="GHEA Grapalat"/>
          <w:b/>
          <w:sz w:val="20"/>
          <w:lang w:val="af-ZA"/>
        </w:rPr>
        <w:t xml:space="preserve">3.  </w:t>
      </w:r>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0DCE3468" w14:textId="77777777" w:rsidR="00CC1CD1" w:rsidRPr="005E1F72" w:rsidRDefault="00CC1CD1" w:rsidP="00CC1CD1">
      <w:pPr>
        <w:jc w:val="center"/>
        <w:rPr>
          <w:rFonts w:ascii="GHEA Grapalat" w:hAnsi="GHEA Grapalat"/>
          <w:b/>
          <w:sz w:val="20"/>
          <w:lang w:val="af-ZA"/>
        </w:rPr>
      </w:pPr>
    </w:p>
    <w:p w14:paraId="3ABD2C35" w14:textId="77777777" w:rsidR="00CC1CD1" w:rsidRPr="005E1F72" w:rsidRDefault="00CC1CD1" w:rsidP="00CC1CD1">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29-</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p>
    <w:p w14:paraId="0655D076" w14:textId="77777777" w:rsidR="00CC1CD1" w:rsidRPr="005E1F72" w:rsidRDefault="00CC1CD1" w:rsidP="00CC1CD1">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համակարգի</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միջոցով</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հանձնաժողովից</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Pr="005E1F72">
        <w:rPr>
          <w:rFonts w:ascii="GHEA Grapalat" w:hAnsi="GHEA Grapalat" w:cs="Tahoma"/>
          <w:sz w:val="20"/>
        </w:rPr>
        <w:t>։</w:t>
      </w:r>
      <w:r w:rsidRPr="005E1F72">
        <w:rPr>
          <w:rFonts w:ascii="GHEA Grapalat" w:hAnsi="GHEA Grapalat"/>
          <w:sz w:val="20"/>
          <w:lang w:val="af-ZA"/>
        </w:rPr>
        <w:t xml:space="preserve"> </w:t>
      </w:r>
      <w:proofErr w:type="spellStart"/>
      <w:r w:rsidRPr="005E1F72">
        <w:rPr>
          <w:rFonts w:ascii="GHEA Grapalat" w:hAnsi="GHEA Grapalat"/>
          <w:sz w:val="20"/>
        </w:rPr>
        <w:t>Հանձնաժողովը</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համակարգի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միջոցով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Pr="00406C77">
        <w:rPr>
          <w:rFonts w:ascii="GHEA Grapalat" w:hAnsi="GHEA Grapalat" w:cs="Sylfaen"/>
          <w:sz w:val="20"/>
          <w:vertAlign w:val="superscript"/>
          <w:lang w:val="af-ZA"/>
        </w:rPr>
        <w:t>5</w:t>
      </w:r>
      <w:r w:rsidRPr="005E1F72">
        <w:rPr>
          <w:rFonts w:ascii="GHEA Grapalat" w:hAnsi="GHEA Grapalat" w:cs="Tahoma"/>
          <w:sz w:val="20"/>
        </w:rPr>
        <w:t>։</w:t>
      </w:r>
      <w:r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252B053A" w14:textId="77777777" w:rsidR="00CC1CD1" w:rsidRPr="005E1F72" w:rsidRDefault="00CC1CD1" w:rsidP="00CC1CD1">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տրամադրելու</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օրը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Pr="005E1F72">
        <w:rPr>
          <w:rFonts w:ascii="GHEA Grapalat" w:hAnsi="GHEA Grapalat" w:cs="Arial"/>
          <w:sz w:val="20"/>
        </w:rPr>
        <w:t>համակարգում</w:t>
      </w:r>
      <w:proofErr w:type="spellEnd"/>
      <w:r w:rsidRPr="005E1F72">
        <w:rPr>
          <w:rFonts w:ascii="GHEA Grapalat" w:hAnsi="GHEA Grapalat" w:cs="Arial"/>
          <w:sz w:val="20"/>
          <w:lang w:val="af-ZA"/>
        </w:rPr>
        <w:t xml:space="preserve"> </w:t>
      </w:r>
      <w:r w:rsidRPr="005E1F72">
        <w:rPr>
          <w:rFonts w:ascii="GHEA Grapalat" w:hAnsi="GHEA Grapalat" w:cs="Arial"/>
          <w:sz w:val="20"/>
        </w:rPr>
        <w:t>և</w:t>
      </w:r>
      <w:r w:rsidRPr="005E1F72">
        <w:rPr>
          <w:rFonts w:ascii="GHEA Grapalat" w:hAnsi="GHEA Grapalat" w:cs="Arial"/>
          <w:sz w:val="20"/>
          <w:lang w:val="af-ZA"/>
        </w:rPr>
        <w:t xml:space="preserve"> </w:t>
      </w:r>
      <w:r w:rsidRPr="005E1F72">
        <w:rPr>
          <w:rFonts w:ascii="GHEA Grapalat" w:hAnsi="GHEA Grapalat" w:cs="Sylfaen"/>
          <w:sz w:val="20"/>
          <w:lang w:val="af-ZA"/>
        </w:rPr>
        <w:t xml:space="preserve">www.procurement.am </w:t>
      </w:r>
      <w:r w:rsidRPr="005E1F72">
        <w:rPr>
          <w:rFonts w:ascii="GHEA Grapalat" w:hAnsi="GHEA Grapalat" w:cs="Sylfaen"/>
          <w:sz w:val="20"/>
          <w:lang w:val="ru-RU"/>
        </w:rPr>
        <w:t>հասցեով</w:t>
      </w:r>
      <w:r w:rsidRPr="005E1F72">
        <w:rPr>
          <w:rFonts w:ascii="GHEA Grapalat" w:hAnsi="GHEA Grapalat" w:cs="Sylfaen"/>
          <w:sz w:val="20"/>
          <w:lang w:val="af-ZA"/>
        </w:rPr>
        <w:t xml:space="preserve"> </w:t>
      </w:r>
      <w:proofErr w:type="spellStart"/>
      <w:r w:rsidRPr="005E1F72">
        <w:rPr>
          <w:rFonts w:ascii="GHEA Grapalat" w:hAnsi="GHEA Grapalat" w:cs="Sylfaen"/>
          <w:sz w:val="20"/>
        </w:rPr>
        <w:t>գործող</w:t>
      </w:r>
      <w:proofErr w:type="spellEnd"/>
      <w:r w:rsidRPr="005E1F72">
        <w:rPr>
          <w:rFonts w:ascii="GHEA Grapalat" w:hAnsi="GHEA Grapalat" w:cs="Sylfaen"/>
          <w:sz w:val="20"/>
          <w:lang w:val="af-ZA"/>
        </w:rPr>
        <w:t xml:space="preserve"> </w:t>
      </w:r>
      <w:r w:rsidRPr="005E1F72">
        <w:rPr>
          <w:rFonts w:ascii="GHEA Grapalat" w:hAnsi="GHEA Grapalat" w:cs="Sylfaen"/>
          <w:sz w:val="20"/>
          <w:lang w:val="ru-RU"/>
        </w:rPr>
        <w:t>տեղեկագր</w:t>
      </w:r>
      <w:r w:rsidRPr="005E1F72">
        <w:rPr>
          <w:rFonts w:ascii="GHEA Grapalat" w:hAnsi="GHEA Grapalat" w:cs="Sylfaen"/>
          <w:sz w:val="20"/>
        </w:rPr>
        <w:t>ի</w:t>
      </w:r>
      <w:r w:rsidRPr="005E1F72">
        <w:rPr>
          <w:rFonts w:ascii="GHEA Grapalat" w:hAnsi="GHEA Grapalat" w:cs="Sylfaen"/>
          <w:sz w:val="20"/>
          <w:lang w:val="af-ZA"/>
        </w:rPr>
        <w:t xml:space="preserve"> (</w:t>
      </w:r>
      <w:r w:rsidRPr="005E1F72">
        <w:rPr>
          <w:rFonts w:ascii="GHEA Grapalat" w:hAnsi="GHEA Grapalat" w:cs="Sylfaen"/>
          <w:sz w:val="20"/>
          <w:lang w:val="ru-RU"/>
        </w:rPr>
        <w:t>այսուհետ</w:t>
      </w:r>
      <w:r w:rsidRPr="005E1F72">
        <w:rPr>
          <w:rFonts w:ascii="GHEA Grapalat" w:hAnsi="GHEA Grapalat" w:cs="Sylfaen"/>
          <w:sz w:val="20"/>
          <w:lang w:val="af-ZA"/>
        </w:rPr>
        <w:t xml:space="preserve">` </w:t>
      </w:r>
      <w:r w:rsidRPr="005E1F72">
        <w:rPr>
          <w:rFonts w:ascii="GHEA Grapalat" w:hAnsi="GHEA Grapalat" w:cs="Sylfaen"/>
          <w:sz w:val="20"/>
          <w:lang w:val="ru-RU"/>
        </w:rPr>
        <w:t>տեղեկագիր</w:t>
      </w:r>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բաժնի</w:t>
      </w:r>
      <w:proofErr w:type="spellEnd"/>
      <w:r w:rsidRPr="005E1F72">
        <w:rPr>
          <w:rFonts w:ascii="GHEA Grapalat" w:hAnsi="GHEA Grapalat" w:cs="Sylfaen"/>
          <w:sz w:val="20"/>
          <w:lang w:val="af-ZA"/>
        </w:rPr>
        <w:t xml:space="preserve"> </w:t>
      </w:r>
      <w:r w:rsidRPr="005E1F72">
        <w:rPr>
          <w:rFonts w:ascii="GHEA Grapalat" w:hAnsi="GHEA Grapalat"/>
          <w:lang w:val="af-ZA"/>
        </w:rPr>
        <w:t>«</w:t>
      </w:r>
      <w:proofErr w:type="spellStart"/>
      <w:r w:rsidRPr="005E1F72">
        <w:rPr>
          <w:rFonts w:ascii="GHEA Grapalat" w:hAnsi="GHEA Grapalat" w:cs="Sylfaen"/>
          <w:sz w:val="20"/>
        </w:rPr>
        <w:t>Հրավերների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վերաբերյալ</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հայտարարություններ</w:t>
      </w:r>
      <w:proofErr w:type="spellEnd"/>
      <w:r w:rsidRPr="005E1F72">
        <w:rPr>
          <w:rFonts w:ascii="GHEA Grapalat" w:hAnsi="GHEA Grapalat"/>
          <w:lang w:val="af-ZA"/>
        </w:rPr>
        <w:t>»</w:t>
      </w:r>
      <w:r w:rsidRPr="005E1F72">
        <w:rPr>
          <w:rFonts w:ascii="GHEA Grapalat" w:hAnsi="GHEA Grapalat" w:cs="Sylfaen"/>
          <w:sz w:val="20"/>
          <w:lang w:val="af-ZA"/>
        </w:rPr>
        <w:t xml:space="preserve"> </w:t>
      </w:r>
      <w:proofErr w:type="spellStart"/>
      <w:r w:rsidRPr="005E1F72">
        <w:rPr>
          <w:rFonts w:ascii="GHEA Grapalat" w:hAnsi="GHEA Grapalat" w:cs="Sylfaen"/>
          <w:sz w:val="20"/>
        </w:rPr>
        <w:t>ենթաբաբաժնում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Pr="005E1F72">
        <w:rPr>
          <w:rFonts w:ascii="GHEA Grapalat" w:hAnsi="GHEA Grapalat" w:cs="Tahoma"/>
          <w:sz w:val="20"/>
        </w:rPr>
        <w:t>։</w:t>
      </w:r>
      <w:r w:rsidRPr="005E1F72">
        <w:rPr>
          <w:rFonts w:ascii="GHEA Grapalat" w:hAnsi="GHEA Grapalat" w:cs="Tahoma"/>
          <w:sz w:val="20"/>
          <w:lang w:val="af-ZA"/>
        </w:rPr>
        <w:t xml:space="preserve"> </w:t>
      </w:r>
    </w:p>
    <w:p w14:paraId="7E744B0C" w14:textId="77777777" w:rsidR="00CC1CD1" w:rsidRPr="005E1F72" w:rsidRDefault="00CC1CD1" w:rsidP="00CC1CD1">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Pr="005E1F72">
        <w:rPr>
          <w:rFonts w:ascii="GHEA Grapalat" w:hAnsi="GHEA Grapalat" w:cs="Arial Unicode"/>
          <w:sz w:val="20"/>
        </w:rPr>
        <w:t>սույն</w:t>
      </w:r>
      <w:proofErr w:type="spellEnd"/>
      <w:r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Pr="002A4619">
        <w:rPr>
          <w:rFonts w:ascii="GHEA Grapalat" w:hAnsi="GHEA Grapalat" w:cs="Sylfaen"/>
          <w:sz w:val="20"/>
          <w:lang w:val="af-ZA"/>
        </w:rPr>
        <w:t xml:space="preserve"> </w:t>
      </w:r>
      <w:r w:rsidRPr="00FF0FC3">
        <w:rPr>
          <w:rFonts w:ascii="GHEA Grapalat" w:hAnsi="GHEA Grapalat" w:cs="Sylfaen"/>
          <w:sz w:val="20"/>
          <w:lang w:val="ru-RU"/>
        </w:rPr>
        <w:t>կամ</w:t>
      </w:r>
      <w:r w:rsidRPr="002A4619">
        <w:rPr>
          <w:rFonts w:ascii="GHEA Grapalat" w:hAnsi="GHEA Grapalat" w:cs="Sylfaen"/>
          <w:sz w:val="20"/>
          <w:lang w:val="af-ZA"/>
        </w:rPr>
        <w:t xml:space="preserve"> </w:t>
      </w:r>
      <w:r w:rsidRPr="00FF0FC3">
        <w:rPr>
          <w:rFonts w:ascii="GHEA Grapalat" w:hAnsi="GHEA Grapalat" w:cs="Sylfaen"/>
          <w:sz w:val="20"/>
          <w:lang w:val="ru-RU"/>
        </w:rPr>
        <w:t>եթե</w:t>
      </w:r>
      <w:r w:rsidRPr="002A4619">
        <w:rPr>
          <w:rFonts w:ascii="GHEA Grapalat" w:hAnsi="GHEA Grapalat" w:cs="Sylfaen"/>
          <w:sz w:val="20"/>
          <w:lang w:val="af-ZA"/>
        </w:rPr>
        <w:t xml:space="preserve"> </w:t>
      </w:r>
      <w:r w:rsidRPr="00FF0FC3">
        <w:rPr>
          <w:rFonts w:ascii="GHEA Grapalat" w:hAnsi="GHEA Grapalat" w:cs="Sylfaen"/>
          <w:sz w:val="20"/>
          <w:lang w:val="ru-RU"/>
        </w:rPr>
        <w:t>հարցումը</w:t>
      </w:r>
      <w:r w:rsidRPr="002A4619">
        <w:rPr>
          <w:rFonts w:ascii="GHEA Grapalat" w:hAnsi="GHEA Grapalat" w:cs="Sylfaen"/>
          <w:sz w:val="20"/>
          <w:lang w:val="af-ZA"/>
        </w:rPr>
        <w:t xml:space="preserve"> </w:t>
      </w:r>
      <w:r w:rsidRPr="00FF0FC3">
        <w:rPr>
          <w:rFonts w:ascii="GHEA Grapalat" w:hAnsi="GHEA Grapalat" w:cs="Sylfaen"/>
          <w:sz w:val="20"/>
          <w:lang w:val="ru-RU"/>
        </w:rPr>
        <w:t>վերաբերում</w:t>
      </w:r>
      <w:r w:rsidRPr="002A4619">
        <w:rPr>
          <w:rFonts w:ascii="GHEA Grapalat" w:hAnsi="GHEA Grapalat" w:cs="Sylfaen"/>
          <w:sz w:val="20"/>
          <w:lang w:val="af-ZA"/>
        </w:rPr>
        <w:t xml:space="preserve"> </w:t>
      </w:r>
      <w:r w:rsidRPr="00FF0FC3">
        <w:rPr>
          <w:rFonts w:ascii="GHEA Grapalat" w:hAnsi="GHEA Grapalat" w:cs="Sylfaen"/>
          <w:sz w:val="20"/>
          <w:lang w:val="ru-RU"/>
        </w:rPr>
        <w:t>է</w:t>
      </w:r>
      <w:r w:rsidRPr="002A4619">
        <w:rPr>
          <w:rFonts w:ascii="GHEA Grapalat" w:hAnsi="GHEA Grapalat" w:cs="Sylfaen"/>
          <w:sz w:val="20"/>
          <w:lang w:val="af-ZA"/>
        </w:rPr>
        <w:t xml:space="preserve"> </w:t>
      </w:r>
      <w:r w:rsidRPr="00FF0FC3">
        <w:rPr>
          <w:rFonts w:ascii="GHEA Grapalat" w:hAnsi="GHEA Grapalat" w:cs="Sylfaen"/>
          <w:sz w:val="20"/>
          <w:lang w:val="ru-RU"/>
        </w:rPr>
        <w:t>վերջինիս</w:t>
      </w:r>
      <w:r w:rsidRPr="002A4619">
        <w:rPr>
          <w:rFonts w:ascii="GHEA Grapalat" w:hAnsi="GHEA Grapalat" w:cs="Sylfaen"/>
          <w:sz w:val="20"/>
          <w:lang w:val="af-ZA"/>
        </w:rPr>
        <w:t xml:space="preserve"> </w:t>
      </w:r>
      <w:r w:rsidRPr="00FF0FC3">
        <w:rPr>
          <w:rFonts w:ascii="GHEA Grapalat" w:hAnsi="GHEA Grapalat" w:cs="Sylfaen"/>
          <w:sz w:val="20"/>
          <w:lang w:val="ru-RU"/>
        </w:rPr>
        <w:t>կողմից</w:t>
      </w:r>
      <w:r w:rsidRPr="002A4619">
        <w:rPr>
          <w:rFonts w:ascii="GHEA Grapalat" w:hAnsi="GHEA Grapalat" w:cs="Sylfaen"/>
          <w:sz w:val="20"/>
          <w:lang w:val="af-ZA"/>
        </w:rPr>
        <w:t xml:space="preserve"> </w:t>
      </w:r>
      <w:r w:rsidRPr="00FF0FC3">
        <w:rPr>
          <w:rFonts w:ascii="GHEA Grapalat" w:hAnsi="GHEA Grapalat" w:cs="Sylfaen"/>
          <w:sz w:val="20"/>
          <w:lang w:val="ru-RU"/>
        </w:rPr>
        <w:t>առաջարկվելիք</w:t>
      </w:r>
      <w:r w:rsidRPr="002A4619">
        <w:rPr>
          <w:rFonts w:ascii="GHEA Grapalat" w:hAnsi="GHEA Grapalat" w:cs="Sylfaen"/>
          <w:sz w:val="20"/>
          <w:lang w:val="af-ZA"/>
        </w:rPr>
        <w:t xml:space="preserve"> </w:t>
      </w:r>
      <w:r>
        <w:rPr>
          <w:rFonts w:ascii="GHEA Grapalat" w:hAnsi="GHEA Grapalat" w:cs="Sylfaen"/>
          <w:sz w:val="20"/>
          <w:lang w:val="af-ZA"/>
        </w:rPr>
        <w:t xml:space="preserve">սարքերի և սարքավորումների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w:t>
      </w:r>
      <w:r w:rsidRPr="002A4619">
        <w:rPr>
          <w:rFonts w:ascii="GHEA Grapalat" w:hAnsi="GHEA Grapalat" w:cs="Sylfaen"/>
          <w:sz w:val="20"/>
          <w:lang w:val="af-ZA"/>
        </w:rPr>
        <w:t xml:space="preserve">` </w:t>
      </w:r>
      <w:r w:rsidRPr="00FF0FC3">
        <w:rPr>
          <w:rFonts w:ascii="GHEA Grapalat" w:hAnsi="GHEA Grapalat" w:cs="Sylfaen"/>
          <w:sz w:val="20"/>
          <w:lang w:val="ru-RU"/>
        </w:rPr>
        <w:t>սույն</w:t>
      </w:r>
      <w:r w:rsidRPr="002A4619">
        <w:rPr>
          <w:rFonts w:ascii="GHEA Grapalat" w:hAnsi="GHEA Grapalat" w:cs="Sylfaen"/>
          <w:sz w:val="20"/>
          <w:lang w:val="af-ZA"/>
        </w:rPr>
        <w:t xml:space="preserve"> </w:t>
      </w:r>
      <w:r w:rsidRPr="00FF0FC3">
        <w:rPr>
          <w:rFonts w:ascii="GHEA Grapalat" w:hAnsi="GHEA Grapalat" w:cs="Sylfaen"/>
          <w:sz w:val="20"/>
          <w:lang w:val="ru-RU"/>
        </w:rPr>
        <w:t>հրավերով</w:t>
      </w:r>
      <w:r w:rsidRPr="002A4619">
        <w:rPr>
          <w:rFonts w:ascii="GHEA Grapalat" w:hAnsi="GHEA Grapalat" w:cs="Sylfaen"/>
          <w:sz w:val="20"/>
          <w:lang w:val="af-ZA"/>
        </w:rPr>
        <w:t xml:space="preserve"> </w:t>
      </w:r>
      <w:r w:rsidRPr="00FF0FC3">
        <w:rPr>
          <w:rFonts w:ascii="GHEA Grapalat" w:hAnsi="GHEA Grapalat" w:cs="Sylfaen"/>
          <w:sz w:val="20"/>
          <w:lang w:val="ru-RU"/>
        </w:rPr>
        <w:t>նախատեսված</w:t>
      </w:r>
      <w:r w:rsidRPr="002A4619">
        <w:rPr>
          <w:rFonts w:ascii="GHEA Grapalat" w:hAnsi="GHEA Grapalat" w:cs="Sylfaen"/>
          <w:sz w:val="20"/>
          <w:lang w:val="af-ZA"/>
        </w:rPr>
        <w:t xml:space="preserve"> </w:t>
      </w:r>
      <w:r w:rsidRPr="00FF0FC3">
        <w:rPr>
          <w:rFonts w:ascii="GHEA Grapalat" w:hAnsi="GHEA Grapalat" w:cs="Sylfaen"/>
          <w:sz w:val="20"/>
          <w:lang w:val="ru-RU"/>
        </w:rPr>
        <w:t>տեխնիկական</w:t>
      </w:r>
      <w:r w:rsidRPr="002A4619">
        <w:rPr>
          <w:rFonts w:ascii="GHEA Grapalat" w:hAnsi="GHEA Grapalat" w:cs="Sylfaen"/>
          <w:sz w:val="20"/>
          <w:lang w:val="af-ZA"/>
        </w:rPr>
        <w:t xml:space="preserve"> </w:t>
      </w:r>
      <w:r w:rsidRPr="00FF0FC3">
        <w:rPr>
          <w:rFonts w:ascii="GHEA Grapalat" w:hAnsi="GHEA Grapalat" w:cs="Sylfaen"/>
          <w:sz w:val="20"/>
          <w:lang w:val="ru-RU"/>
        </w:rPr>
        <w:t>բնութագրերին</w:t>
      </w:r>
      <w:r w:rsidRPr="002A4619">
        <w:rPr>
          <w:rFonts w:ascii="GHEA Grapalat" w:hAnsi="GHEA Grapalat" w:cs="Sylfaen"/>
          <w:sz w:val="20"/>
          <w:lang w:val="af-ZA"/>
        </w:rPr>
        <w:t xml:space="preserve"> </w:t>
      </w:r>
      <w:r w:rsidRPr="00FF0FC3">
        <w:rPr>
          <w:rFonts w:ascii="GHEA Grapalat" w:hAnsi="GHEA Grapalat" w:cs="Sylfaen"/>
          <w:sz w:val="20"/>
          <w:lang w:val="ru-RU"/>
        </w:rPr>
        <w:t>համարժեքության</w:t>
      </w:r>
      <w:r w:rsidRPr="002A4619">
        <w:rPr>
          <w:rFonts w:ascii="GHEA Grapalat" w:hAnsi="GHEA Grapalat" w:cs="Sylfaen"/>
          <w:sz w:val="20"/>
          <w:lang w:val="af-ZA"/>
        </w:rPr>
        <w:t xml:space="preserve"> </w:t>
      </w:r>
      <w:r w:rsidRPr="00FF0FC3">
        <w:rPr>
          <w:rFonts w:ascii="GHEA Grapalat" w:hAnsi="GHEA Grapalat" w:cs="Sylfaen"/>
          <w:sz w:val="20"/>
          <w:lang w:val="ru-RU"/>
        </w:rPr>
        <w:t>համա</w:t>
      </w:r>
      <w:r w:rsidRPr="002A4619">
        <w:rPr>
          <w:rFonts w:ascii="GHEA Grapalat" w:hAnsi="GHEA Grapalat" w:cs="Sylfaen"/>
          <w:sz w:val="20"/>
          <w:lang w:val="af-ZA"/>
        </w:rPr>
        <w:softHyphen/>
      </w:r>
      <w:r w:rsidRPr="00FF0FC3">
        <w:rPr>
          <w:rFonts w:ascii="GHEA Grapalat" w:hAnsi="GHEA Grapalat" w:cs="Sylfaen"/>
          <w:sz w:val="20"/>
          <w:lang w:val="ru-RU"/>
        </w:rPr>
        <w:t>պատասխանությանը</w:t>
      </w:r>
      <w:r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Pr="005E1F72">
        <w:rPr>
          <w:rFonts w:ascii="GHEA Grapalat" w:hAnsi="GHEA Grapalat"/>
          <w:sz w:val="20"/>
          <w:szCs w:val="20"/>
        </w:rPr>
        <w:t>Ընդ</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որում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մասնակիցը</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գրավոր</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ծանուցվում</w:t>
      </w:r>
      <w:proofErr w:type="spellEnd"/>
      <w:r w:rsidRPr="005E1F72">
        <w:rPr>
          <w:rFonts w:ascii="GHEA Grapalat" w:hAnsi="GHEA Grapalat"/>
          <w:sz w:val="20"/>
          <w:szCs w:val="20"/>
          <w:lang w:val="af-ZA"/>
        </w:rPr>
        <w:t xml:space="preserve"> </w:t>
      </w:r>
      <w:r w:rsidRPr="005E1F72">
        <w:rPr>
          <w:rFonts w:ascii="GHEA Grapalat" w:hAnsi="GHEA Grapalat"/>
          <w:sz w:val="20"/>
          <w:szCs w:val="20"/>
        </w:rPr>
        <w:t>է</w:t>
      </w:r>
      <w:r w:rsidRPr="005E1F72">
        <w:rPr>
          <w:rFonts w:ascii="GHEA Grapalat" w:hAnsi="GHEA Grapalat"/>
          <w:sz w:val="20"/>
          <w:szCs w:val="20"/>
          <w:lang w:val="af-ZA"/>
        </w:rPr>
        <w:t xml:space="preserve"> </w:t>
      </w:r>
      <w:proofErr w:type="spellStart"/>
      <w:r w:rsidRPr="005E1F72">
        <w:rPr>
          <w:rFonts w:ascii="GHEA Grapalat" w:hAnsi="GHEA Grapalat"/>
          <w:sz w:val="20"/>
          <w:szCs w:val="20"/>
        </w:rPr>
        <w:t>պարզաբանում</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չտրամադրելու</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հիմքերի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մասին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հարցումը</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ստանալու</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հաջորդող</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երկու</w:t>
      </w:r>
      <w:proofErr w:type="spellEnd"/>
      <w:r w:rsidRPr="005E1F72">
        <w:rPr>
          <w:rFonts w:ascii="GHEA Grapalat" w:hAnsi="GHEA Grapalat" w:cs="Sylfaen"/>
          <w:sz w:val="20"/>
          <w:szCs w:val="20"/>
          <w:lang w:val="af-ZA"/>
        </w:rPr>
        <w:t xml:space="preserve"> </w:t>
      </w:r>
      <w:proofErr w:type="spellStart"/>
      <w:r w:rsidRPr="005E1F72">
        <w:rPr>
          <w:rFonts w:ascii="GHEA Grapalat" w:hAnsi="GHEA Grapalat" w:cs="Sylfaen"/>
          <w:sz w:val="20"/>
          <w:szCs w:val="20"/>
        </w:rPr>
        <w:t>օրացուցային</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օրվա</w:t>
      </w:r>
      <w:proofErr w:type="spellEnd"/>
      <w:r w:rsidRPr="005E1F72">
        <w:rPr>
          <w:rFonts w:ascii="GHEA Grapalat" w:hAnsi="GHEA Grapalat"/>
          <w:sz w:val="20"/>
          <w:szCs w:val="20"/>
          <w:lang w:val="af-ZA"/>
        </w:rPr>
        <w:t xml:space="preserve"> </w:t>
      </w:r>
      <w:proofErr w:type="spellStart"/>
      <w:r w:rsidRPr="005E1F72">
        <w:rPr>
          <w:rFonts w:ascii="GHEA Grapalat" w:hAnsi="GHEA Grapalat" w:cs="Sylfaen"/>
          <w:sz w:val="20"/>
          <w:szCs w:val="20"/>
        </w:rPr>
        <w:t>ընթացքում</w:t>
      </w:r>
      <w:proofErr w:type="spellEnd"/>
      <w:r w:rsidRPr="005E1F72">
        <w:rPr>
          <w:rFonts w:ascii="GHEA Grapalat" w:hAnsi="GHEA Grapalat"/>
          <w:sz w:val="20"/>
          <w:szCs w:val="20"/>
          <w:lang w:val="af-ZA"/>
        </w:rPr>
        <w:t>:</w:t>
      </w:r>
    </w:p>
    <w:p w14:paraId="4E70086A" w14:textId="77777777" w:rsidR="00CC1CD1" w:rsidRDefault="00CC1CD1" w:rsidP="00CC1CD1">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Pr="005E1F72">
        <w:rPr>
          <w:rFonts w:ascii="GHEA Grapalat" w:hAnsi="GHEA Grapalat" w:cs="Arial Unicode"/>
          <w:sz w:val="20"/>
        </w:rPr>
        <w:t>համակարգում</w:t>
      </w:r>
      <w:proofErr w:type="spellEnd"/>
      <w:r w:rsidRPr="002A4619">
        <w:rPr>
          <w:rFonts w:ascii="GHEA Grapalat" w:hAnsi="GHEA Grapalat" w:cs="Arial Unicode"/>
          <w:sz w:val="20"/>
          <w:lang w:val="af-ZA"/>
        </w:rPr>
        <w:t xml:space="preserve"> </w:t>
      </w:r>
      <w:r w:rsidRPr="005E1F72">
        <w:rPr>
          <w:rFonts w:ascii="GHEA Grapalat" w:hAnsi="GHEA Grapalat" w:cs="Arial Unicode"/>
          <w:sz w:val="20"/>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Pr="005E1F72">
        <w:rPr>
          <w:rFonts w:ascii="GHEA Grapalat" w:hAnsi="GHEA Grapalat" w:cs="Tahoma"/>
          <w:sz w:val="20"/>
        </w:rPr>
        <w:t>։</w:t>
      </w:r>
      <w:r>
        <w:rPr>
          <w:rFonts w:ascii="GHEA Grapalat" w:hAnsi="GHEA Grapalat" w:cs="Tahoma"/>
          <w:sz w:val="20"/>
          <w:vertAlign w:val="superscript"/>
        </w:rPr>
        <w:t>5</w:t>
      </w:r>
      <w:r w:rsidRPr="002A4619">
        <w:rPr>
          <w:rFonts w:ascii="GHEA Grapalat" w:hAnsi="GHEA Grapalat" w:cs="Arial Unicode"/>
          <w:sz w:val="20"/>
          <w:lang w:val="af-ZA"/>
        </w:rPr>
        <w:t xml:space="preserve"> </w:t>
      </w:r>
    </w:p>
    <w:p w14:paraId="3AFFAA7E" w14:textId="77777777" w:rsidR="00CC1CD1" w:rsidRDefault="00CC1CD1" w:rsidP="00CC1CD1">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Pr="004B2068">
        <w:rPr>
          <w:rFonts w:ascii="GHEA Grapalat" w:hAnsi="GHEA Grapalat" w:cs="Sylfaen"/>
          <w:sz w:val="20"/>
          <w:lang w:val="hy-AM"/>
        </w:rPr>
        <w:t xml:space="preserve"> </w:t>
      </w:r>
    </w:p>
    <w:p w14:paraId="7D3C7165" w14:textId="77777777" w:rsidR="00CC1CD1" w:rsidRPr="000677B2" w:rsidRDefault="00CC1CD1" w:rsidP="00CC1CD1">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 xml:space="preserve">3.6 </w:t>
      </w:r>
      <w:r>
        <w:rPr>
          <w:rFonts w:ascii="GHEA Grapalat" w:hAnsi="GHEA Grapalat" w:cs="Arial Unicode"/>
          <w:sz w:val="20"/>
          <w:lang w:val="hy-AM"/>
        </w:rPr>
        <w:t xml:space="preserve"> </w:t>
      </w:r>
      <w:r>
        <w:rPr>
          <w:rFonts w:ascii="GHEA Grapalat" w:hAnsi="GHEA Grapalat" w:cs="Sylfaen"/>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մասնակիցները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Pr="00CC3A77">
        <w:rPr>
          <w:rStyle w:val="FootnoteReference"/>
          <w:rFonts w:ascii="GHEA Grapalat" w:hAnsi="GHEA Grapalat" w:cs="Sylfaen"/>
          <w:color w:val="FFFFFF"/>
          <w:sz w:val="20"/>
          <w:shd w:val="clear" w:color="auto" w:fill="FFFFFF"/>
          <w:lang w:val="ru-RU"/>
        </w:rPr>
        <w:footnoteReference w:id="2"/>
      </w:r>
      <w:r w:rsidRPr="000677B2">
        <w:rPr>
          <w:rFonts w:ascii="GHEA Grapalat" w:hAnsi="GHEA Grapalat" w:cs="Tahoma"/>
          <w:sz w:val="20"/>
          <w:lang w:val="hy-AM"/>
        </w:rPr>
        <w:t>։</w:t>
      </w:r>
      <w:r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93002B" w:rsidRDefault="00B051BE" w:rsidP="00836C5F">
      <w:pPr>
        <w:ind w:firstLine="567"/>
        <w:jc w:val="both"/>
        <w:rPr>
          <w:rFonts w:ascii="GHEA Grapalat" w:hAnsi="GHEA Grapalat"/>
          <w:b/>
          <w:sz w:val="20"/>
          <w:lang w:val="hy-AM"/>
        </w:rPr>
      </w:pPr>
    </w:p>
    <w:p w14:paraId="14ADE673" w14:textId="77777777" w:rsidR="00096865" w:rsidRPr="0093002B" w:rsidRDefault="00955A1E" w:rsidP="00EF3662">
      <w:pPr>
        <w:jc w:val="center"/>
        <w:rPr>
          <w:rFonts w:ascii="GHEA Grapalat" w:hAnsi="GHEA Grapalat" w:cs="Arial"/>
          <w:b/>
          <w:sz w:val="20"/>
          <w:lang w:val="hy-AM"/>
        </w:rPr>
      </w:pPr>
      <w:r w:rsidRPr="0093002B">
        <w:rPr>
          <w:rFonts w:ascii="GHEA Grapalat" w:hAnsi="GHEA Grapalat"/>
          <w:b/>
          <w:sz w:val="20"/>
          <w:lang w:val="hy-AM"/>
        </w:rPr>
        <w:t xml:space="preserve">4.  </w:t>
      </w:r>
      <w:r w:rsidRPr="0093002B">
        <w:rPr>
          <w:rFonts w:ascii="GHEA Grapalat" w:hAnsi="GHEA Grapalat" w:cs="Sylfaen"/>
          <w:b/>
          <w:sz w:val="20"/>
          <w:lang w:val="hy-AM"/>
        </w:rPr>
        <w:t>ՀԱՅՏԸ</w:t>
      </w:r>
      <w:r w:rsidRPr="0093002B">
        <w:rPr>
          <w:rFonts w:ascii="GHEA Grapalat" w:hAnsi="GHEA Grapalat" w:cs="Arial"/>
          <w:b/>
          <w:sz w:val="20"/>
          <w:lang w:val="hy-AM"/>
        </w:rPr>
        <w:t xml:space="preserve"> </w:t>
      </w:r>
      <w:r w:rsidRPr="0093002B">
        <w:rPr>
          <w:rFonts w:ascii="GHEA Grapalat" w:hAnsi="GHEA Grapalat" w:cs="Sylfaen"/>
          <w:b/>
          <w:sz w:val="20"/>
          <w:lang w:val="hy-AM"/>
        </w:rPr>
        <w:t>ՆԵՐԿԱՅԱՑՆԵԼՈՒ</w:t>
      </w:r>
      <w:r w:rsidRPr="0093002B">
        <w:rPr>
          <w:rFonts w:ascii="GHEA Grapalat" w:hAnsi="GHEA Grapalat" w:cs="Arial"/>
          <w:b/>
          <w:sz w:val="20"/>
          <w:lang w:val="hy-AM"/>
        </w:rPr>
        <w:t xml:space="preserve"> </w:t>
      </w:r>
      <w:r w:rsidRPr="0093002B">
        <w:rPr>
          <w:rFonts w:ascii="GHEA Grapalat" w:hAnsi="GHEA Grapalat" w:cs="Sylfaen"/>
          <w:b/>
          <w:sz w:val="20"/>
          <w:lang w:val="hy-AM"/>
        </w:rPr>
        <w:t>ԿԱՐԳԸ</w:t>
      </w:r>
    </w:p>
    <w:p w14:paraId="6E6E75E8" w14:textId="77777777" w:rsidR="00096865" w:rsidRPr="0093002B" w:rsidRDefault="00096865" w:rsidP="00EF3662">
      <w:pPr>
        <w:jc w:val="center"/>
        <w:rPr>
          <w:rFonts w:ascii="GHEA Grapalat" w:hAnsi="GHEA Grapalat"/>
          <w:b/>
          <w:sz w:val="20"/>
          <w:lang w:val="hy-AM"/>
        </w:rPr>
      </w:pPr>
      <w:r w:rsidRPr="0093002B">
        <w:rPr>
          <w:rFonts w:ascii="GHEA Grapalat" w:hAnsi="GHEA Grapalat"/>
          <w:b/>
          <w:sz w:val="20"/>
          <w:lang w:val="hy-AM"/>
        </w:rPr>
        <w:t xml:space="preserve">  </w:t>
      </w:r>
    </w:p>
    <w:p w14:paraId="1EAE44F6" w14:textId="4309EE66" w:rsidR="00096865" w:rsidRDefault="00096865" w:rsidP="00EF3662">
      <w:pPr>
        <w:ind w:firstLine="567"/>
        <w:jc w:val="both"/>
        <w:rPr>
          <w:rFonts w:ascii="GHEA Grapalat" w:hAnsi="GHEA Grapalat" w:cs="Sylfaen"/>
          <w:sz w:val="20"/>
          <w:lang w:val="hy-AM"/>
        </w:rPr>
      </w:pPr>
      <w:r w:rsidRPr="0093002B">
        <w:rPr>
          <w:rFonts w:ascii="GHEA Grapalat" w:hAnsi="GHEA Grapalat"/>
          <w:sz w:val="20"/>
          <w:lang w:val="hy-AM"/>
        </w:rPr>
        <w:t>4</w:t>
      </w:r>
      <w:r w:rsidRPr="0093002B">
        <w:rPr>
          <w:rFonts w:ascii="GHEA Grapalat" w:hAnsi="GHEA Grapalat" w:cs="Sylfaen"/>
          <w:sz w:val="20"/>
          <w:lang w:val="hy-AM"/>
        </w:rPr>
        <w:t xml:space="preserve">.1 Սույն ընթացակարգին մասնակցելու համար </w:t>
      </w:r>
      <w:r w:rsidR="000946A3" w:rsidRPr="0093002B">
        <w:rPr>
          <w:rFonts w:ascii="GHEA Grapalat" w:hAnsi="GHEA Grapalat" w:cs="Sylfaen"/>
          <w:sz w:val="20"/>
          <w:lang w:val="hy-AM"/>
        </w:rPr>
        <w:t xml:space="preserve">մասնակիցը </w:t>
      </w:r>
      <w:r w:rsidR="00926875" w:rsidRPr="0093002B">
        <w:rPr>
          <w:rFonts w:ascii="GHEA Grapalat" w:hAnsi="GHEA Grapalat" w:cs="Sylfaen"/>
          <w:sz w:val="20"/>
          <w:lang w:val="hy-AM"/>
        </w:rPr>
        <w:t xml:space="preserve">համակարգի միջոցով հանձնաժողովին ներկայացնում է </w:t>
      </w:r>
      <w:r w:rsidR="000946A3" w:rsidRPr="0093002B">
        <w:rPr>
          <w:rFonts w:ascii="GHEA Grapalat" w:hAnsi="GHEA Grapalat" w:cs="Sylfaen"/>
          <w:sz w:val="20"/>
          <w:lang w:val="hy-AM"/>
        </w:rPr>
        <w:t>հայտ</w:t>
      </w:r>
      <w:r w:rsidR="004D5671" w:rsidRPr="0093002B">
        <w:rPr>
          <w:rFonts w:ascii="GHEA Grapalat" w:hAnsi="GHEA Grapalat" w:cs="Tahoma"/>
          <w:sz w:val="20"/>
          <w:lang w:val="hy-AM"/>
        </w:rPr>
        <w:t>։</w:t>
      </w:r>
      <w:r w:rsidRPr="0093002B">
        <w:rPr>
          <w:rFonts w:ascii="GHEA Grapalat" w:hAnsi="GHEA Grapalat"/>
          <w:sz w:val="20"/>
          <w:lang w:val="hy-AM"/>
        </w:rPr>
        <w:t xml:space="preserve"> </w:t>
      </w:r>
      <w:r w:rsidR="00220ACB" w:rsidRPr="0093002B">
        <w:rPr>
          <w:rFonts w:ascii="GHEA Grapalat" w:hAnsi="GHEA Grapalat" w:cs="Sylfaen"/>
          <w:sz w:val="20"/>
          <w:lang w:val="hy-AM"/>
        </w:rPr>
        <w:t xml:space="preserve">Հայտը սույն հրավերի հիման վրա </w:t>
      </w:r>
      <w:r w:rsidR="00051B7F" w:rsidRPr="0093002B">
        <w:rPr>
          <w:rFonts w:ascii="GHEA Grapalat" w:hAnsi="GHEA Grapalat" w:cs="Sylfaen"/>
          <w:sz w:val="20"/>
          <w:lang w:val="hy-AM"/>
        </w:rPr>
        <w:t>մ</w:t>
      </w:r>
      <w:r w:rsidR="00220ACB" w:rsidRPr="0093002B">
        <w:rPr>
          <w:rFonts w:ascii="GHEA Grapalat" w:hAnsi="GHEA Grapalat" w:cs="Sylfaen"/>
          <w:sz w:val="20"/>
          <w:lang w:val="hy-AM"/>
        </w:rPr>
        <w:t>ասնակցի կողմից ներկայացվող առաջարկն</w:t>
      </w:r>
      <w:r w:rsidR="005F1F95" w:rsidRPr="0093002B">
        <w:rPr>
          <w:rFonts w:ascii="GHEA Grapalat" w:hAnsi="GHEA Grapalat" w:cs="Sylfaen"/>
          <w:sz w:val="20"/>
          <w:lang w:val="hy-AM"/>
        </w:rPr>
        <w:t xml:space="preserve"> է:</w:t>
      </w:r>
    </w:p>
    <w:p w14:paraId="2C512B37" w14:textId="77777777" w:rsidR="006351A5" w:rsidRPr="00943E8E" w:rsidRDefault="006351A5" w:rsidP="006351A5">
      <w:pPr>
        <w:pStyle w:val="BodyTextIndent2"/>
        <w:spacing w:line="240" w:lineRule="auto"/>
        <w:ind w:firstLine="567"/>
        <w:rPr>
          <w:rFonts w:ascii="GHEA Grapalat" w:hAnsi="GHEA Grapalat" w:cs="Sylfaen"/>
          <w:color w:val="FF0000"/>
          <w:szCs w:val="24"/>
          <w:lang w:val="hy-AM"/>
        </w:rPr>
      </w:pPr>
      <w:r w:rsidRPr="00943E8E">
        <w:rPr>
          <w:rFonts w:ascii="GHEA Grapalat" w:hAnsi="GHEA Grapalat" w:cs="Sylfaen"/>
          <w:color w:val="FF0000"/>
        </w:rPr>
        <w:lastRenderedPageBreak/>
        <w:t>Մասնակիցը</w:t>
      </w:r>
      <w:r w:rsidRPr="00943E8E">
        <w:rPr>
          <w:rFonts w:ascii="GHEA Grapalat" w:hAnsi="GHEA Grapalat"/>
          <w:color w:val="FF0000"/>
          <w:lang w:val="hy-AM"/>
        </w:rPr>
        <w:t xml:space="preserve"> </w:t>
      </w:r>
      <w:r w:rsidRPr="00943E8E">
        <w:rPr>
          <w:rFonts w:ascii="GHEA Grapalat" w:hAnsi="GHEA Grapalat" w:cs="Sylfaen"/>
          <w:color w:val="FF0000"/>
        </w:rPr>
        <w:t>կարող</w:t>
      </w:r>
      <w:r w:rsidRPr="00943E8E">
        <w:rPr>
          <w:rFonts w:ascii="GHEA Grapalat" w:hAnsi="GHEA Grapalat"/>
          <w:color w:val="FF0000"/>
          <w:lang w:val="hy-AM"/>
        </w:rPr>
        <w:t xml:space="preserve"> </w:t>
      </w:r>
      <w:r w:rsidRPr="00943E8E">
        <w:rPr>
          <w:rFonts w:ascii="GHEA Grapalat" w:hAnsi="GHEA Grapalat" w:cs="Sylfaen"/>
          <w:color w:val="FF0000"/>
        </w:rPr>
        <w:t>է</w:t>
      </w:r>
      <w:r w:rsidRPr="00943E8E">
        <w:rPr>
          <w:rFonts w:ascii="GHEA Grapalat" w:hAnsi="GHEA Grapalat"/>
          <w:color w:val="FF0000"/>
          <w:lang w:val="hy-AM"/>
        </w:rPr>
        <w:t xml:space="preserve"> </w:t>
      </w:r>
      <w:r w:rsidRPr="00943E8E">
        <w:rPr>
          <w:rFonts w:ascii="GHEA Grapalat" w:hAnsi="GHEA Grapalat" w:cs="Sylfaen"/>
          <w:color w:val="FF0000"/>
        </w:rPr>
        <w:t>հայտ</w:t>
      </w:r>
      <w:r w:rsidRPr="00943E8E">
        <w:rPr>
          <w:rFonts w:ascii="GHEA Grapalat" w:hAnsi="GHEA Grapalat"/>
          <w:color w:val="FF0000"/>
          <w:lang w:val="hy-AM"/>
        </w:rPr>
        <w:t xml:space="preserve"> </w:t>
      </w:r>
      <w:r w:rsidRPr="00943E8E">
        <w:rPr>
          <w:rFonts w:ascii="GHEA Grapalat" w:hAnsi="GHEA Grapalat" w:cs="Sylfaen"/>
          <w:color w:val="FF0000"/>
        </w:rPr>
        <w:t>ներկայացնել</w:t>
      </w:r>
      <w:r w:rsidRPr="00943E8E">
        <w:rPr>
          <w:rFonts w:ascii="GHEA Grapalat" w:hAnsi="GHEA Grapalat"/>
          <w:color w:val="FF0000"/>
          <w:lang w:val="hy-AM"/>
        </w:rPr>
        <w:t xml:space="preserve"> </w:t>
      </w:r>
      <w:r w:rsidRPr="00943E8E">
        <w:rPr>
          <w:rFonts w:ascii="GHEA Grapalat" w:hAnsi="GHEA Grapalat" w:cs="Sylfaen"/>
          <w:color w:val="FF0000"/>
        </w:rPr>
        <w:t>ինչպես</w:t>
      </w:r>
      <w:r w:rsidRPr="00943E8E">
        <w:rPr>
          <w:rFonts w:ascii="GHEA Grapalat" w:hAnsi="GHEA Grapalat"/>
          <w:color w:val="FF0000"/>
          <w:lang w:val="hy-AM"/>
        </w:rPr>
        <w:t xml:space="preserve"> </w:t>
      </w:r>
      <w:r w:rsidRPr="00943E8E">
        <w:rPr>
          <w:rFonts w:ascii="GHEA Grapalat" w:hAnsi="GHEA Grapalat" w:cs="Sylfaen"/>
          <w:color w:val="FF0000"/>
        </w:rPr>
        <w:t>յուրաքանչյուր</w:t>
      </w:r>
      <w:r w:rsidRPr="00943E8E">
        <w:rPr>
          <w:rFonts w:ascii="GHEA Grapalat" w:hAnsi="GHEA Grapalat"/>
          <w:color w:val="FF0000"/>
          <w:lang w:val="hy-AM"/>
        </w:rPr>
        <w:t xml:space="preserve"> </w:t>
      </w:r>
      <w:r w:rsidRPr="00943E8E">
        <w:rPr>
          <w:rFonts w:ascii="GHEA Grapalat" w:hAnsi="GHEA Grapalat" w:cs="Sylfaen"/>
          <w:color w:val="FF0000"/>
        </w:rPr>
        <w:t>չափաբաժնի</w:t>
      </w:r>
      <w:r w:rsidRPr="00943E8E">
        <w:rPr>
          <w:rFonts w:ascii="GHEA Grapalat" w:hAnsi="GHEA Grapalat"/>
          <w:color w:val="FF0000"/>
          <w:lang w:val="hy-AM"/>
        </w:rPr>
        <w:t xml:space="preserve">, </w:t>
      </w:r>
      <w:r w:rsidRPr="00943E8E">
        <w:rPr>
          <w:rFonts w:ascii="GHEA Grapalat" w:hAnsi="GHEA Grapalat" w:cs="Sylfaen"/>
          <w:color w:val="FF0000"/>
        </w:rPr>
        <w:t>այնպես</w:t>
      </w:r>
      <w:r w:rsidRPr="00943E8E">
        <w:rPr>
          <w:rFonts w:ascii="GHEA Grapalat" w:hAnsi="GHEA Grapalat"/>
          <w:color w:val="FF0000"/>
          <w:lang w:val="hy-AM"/>
        </w:rPr>
        <w:t xml:space="preserve"> </w:t>
      </w:r>
      <w:r w:rsidRPr="00943E8E">
        <w:rPr>
          <w:rFonts w:ascii="GHEA Grapalat" w:hAnsi="GHEA Grapalat" w:cs="Sylfaen"/>
          <w:color w:val="FF0000"/>
        </w:rPr>
        <w:t>էլ</w:t>
      </w:r>
      <w:r w:rsidRPr="00943E8E">
        <w:rPr>
          <w:rFonts w:ascii="GHEA Grapalat" w:hAnsi="GHEA Grapalat"/>
          <w:color w:val="FF0000"/>
          <w:lang w:val="hy-AM"/>
        </w:rPr>
        <w:t xml:space="preserve"> </w:t>
      </w:r>
      <w:r w:rsidRPr="00943E8E">
        <w:rPr>
          <w:rFonts w:ascii="GHEA Grapalat" w:hAnsi="GHEA Grapalat" w:cs="Sylfaen"/>
          <w:color w:val="FF0000"/>
        </w:rPr>
        <w:t>մի</w:t>
      </w:r>
      <w:r w:rsidRPr="00943E8E">
        <w:rPr>
          <w:rFonts w:ascii="GHEA Grapalat" w:hAnsi="GHEA Grapalat"/>
          <w:color w:val="FF0000"/>
          <w:lang w:val="hy-AM"/>
        </w:rPr>
        <w:t xml:space="preserve"> </w:t>
      </w:r>
      <w:r w:rsidRPr="00943E8E">
        <w:rPr>
          <w:rFonts w:ascii="GHEA Grapalat" w:hAnsi="GHEA Grapalat" w:cs="Sylfaen"/>
          <w:color w:val="FF0000"/>
        </w:rPr>
        <w:t>քանի</w:t>
      </w:r>
      <w:r w:rsidRPr="00943E8E">
        <w:rPr>
          <w:rFonts w:ascii="GHEA Grapalat" w:hAnsi="GHEA Grapalat"/>
          <w:color w:val="FF0000"/>
          <w:lang w:val="hy-AM"/>
        </w:rPr>
        <w:t xml:space="preserve"> </w:t>
      </w:r>
      <w:r w:rsidRPr="00943E8E">
        <w:rPr>
          <w:rFonts w:ascii="GHEA Grapalat" w:hAnsi="GHEA Grapalat" w:cs="Sylfaen"/>
          <w:color w:val="FF0000"/>
        </w:rPr>
        <w:t>կամ</w:t>
      </w:r>
      <w:r w:rsidRPr="00943E8E">
        <w:rPr>
          <w:rFonts w:ascii="GHEA Grapalat" w:hAnsi="GHEA Grapalat"/>
          <w:color w:val="FF0000"/>
          <w:lang w:val="hy-AM"/>
        </w:rPr>
        <w:t xml:space="preserve"> </w:t>
      </w:r>
      <w:r w:rsidRPr="00943E8E">
        <w:rPr>
          <w:rFonts w:ascii="GHEA Grapalat" w:hAnsi="GHEA Grapalat" w:cs="Sylfaen"/>
          <w:color w:val="FF0000"/>
        </w:rPr>
        <w:t>բոլոր</w:t>
      </w:r>
      <w:r w:rsidRPr="00943E8E">
        <w:rPr>
          <w:rFonts w:ascii="GHEA Grapalat" w:hAnsi="GHEA Grapalat"/>
          <w:color w:val="FF0000"/>
          <w:lang w:val="hy-AM"/>
        </w:rPr>
        <w:t xml:space="preserve"> </w:t>
      </w:r>
      <w:r w:rsidRPr="00943E8E">
        <w:rPr>
          <w:rFonts w:ascii="GHEA Grapalat" w:hAnsi="GHEA Grapalat" w:cs="Sylfaen"/>
          <w:color w:val="FF0000"/>
        </w:rPr>
        <w:t>չափաբաժինների</w:t>
      </w:r>
      <w:r w:rsidRPr="00943E8E">
        <w:rPr>
          <w:rFonts w:ascii="GHEA Grapalat" w:hAnsi="GHEA Grapalat"/>
          <w:color w:val="FF0000"/>
          <w:lang w:val="hy-AM"/>
        </w:rPr>
        <w:t xml:space="preserve"> </w:t>
      </w:r>
      <w:r w:rsidRPr="00943E8E">
        <w:rPr>
          <w:rFonts w:ascii="GHEA Grapalat" w:hAnsi="GHEA Grapalat" w:cs="Sylfaen"/>
          <w:color w:val="FF0000"/>
        </w:rPr>
        <w:t>համար</w:t>
      </w:r>
      <w:r w:rsidRPr="00943E8E">
        <w:rPr>
          <w:rFonts w:ascii="GHEA Grapalat" w:hAnsi="GHEA Grapalat" w:cs="Sylfaen"/>
          <w:color w:val="FF0000"/>
          <w:vertAlign w:val="superscript"/>
        </w:rPr>
        <w:t>7</w:t>
      </w:r>
      <w:r w:rsidRPr="00943E8E">
        <w:rPr>
          <w:rStyle w:val="FootnoteReference"/>
          <w:rFonts w:ascii="GHEA Grapalat" w:hAnsi="GHEA Grapalat" w:cs="Sylfaen"/>
          <w:color w:val="FF0000"/>
        </w:rPr>
        <w:footnoteReference w:id="3"/>
      </w:r>
      <w:r w:rsidRPr="00943E8E">
        <w:rPr>
          <w:rFonts w:ascii="GHEA Grapalat" w:hAnsi="GHEA Grapalat" w:cs="Sylfaen"/>
          <w:color w:val="FF0000"/>
          <w:szCs w:val="24"/>
          <w:lang w:val="hy-AM"/>
        </w:rPr>
        <w:t xml:space="preserve">։  </w:t>
      </w:r>
    </w:p>
    <w:p w14:paraId="558CC1FF" w14:textId="77777777"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այտը ներկայացվում </w:t>
      </w:r>
      <w:r w:rsidRPr="0093002B">
        <w:rPr>
          <w:rFonts w:ascii="GHEA Grapalat" w:hAnsi="GHEA Grapalat" w:cs="Sylfaen"/>
          <w:szCs w:val="24"/>
          <w:lang w:val="hy-AM"/>
        </w:rPr>
        <w:t xml:space="preserve">է </w:t>
      </w:r>
      <w:r w:rsidR="00096865" w:rsidRPr="0093002B">
        <w:rPr>
          <w:rFonts w:ascii="GHEA Grapalat" w:hAnsi="GHEA Grapalat" w:cs="Sylfaen"/>
          <w:szCs w:val="24"/>
          <w:lang w:val="hy-AM"/>
        </w:rPr>
        <w:t>մինչև դրա համար սույն հրավերով սահմանված ժամկետի ավարտը</w:t>
      </w:r>
      <w:r w:rsidR="004D5671" w:rsidRPr="0093002B">
        <w:rPr>
          <w:rFonts w:ascii="GHEA Grapalat" w:hAnsi="GHEA Grapalat" w:cs="Sylfaen"/>
          <w:szCs w:val="24"/>
          <w:lang w:val="hy-AM"/>
        </w:rPr>
        <w:t>։</w:t>
      </w:r>
    </w:p>
    <w:p w14:paraId="13FB459B" w14:textId="736A5D1A" w:rsidR="00096865" w:rsidRPr="0093002B" w:rsidRDefault="000946A3"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Հ</w:t>
      </w:r>
      <w:r w:rsidR="00096865" w:rsidRPr="0093002B">
        <w:rPr>
          <w:rFonts w:ascii="GHEA Grapalat" w:hAnsi="GHEA Grapalat" w:cs="Sylfaen"/>
          <w:szCs w:val="24"/>
          <w:lang w:val="hy-AM"/>
        </w:rPr>
        <w:t xml:space="preserve">այտի պատրաստման կարգը նկարագրված է սույն հրավերի </w:t>
      </w:r>
      <w:r w:rsidR="00DD4F48" w:rsidRPr="0093002B">
        <w:rPr>
          <w:rFonts w:ascii="GHEA Grapalat" w:hAnsi="GHEA Grapalat" w:cs="Sylfaen"/>
          <w:szCs w:val="24"/>
          <w:lang w:val="hy-AM"/>
        </w:rPr>
        <w:t>2-րդ</w:t>
      </w:r>
      <w:r w:rsidR="00096865" w:rsidRPr="0093002B">
        <w:rPr>
          <w:rFonts w:ascii="GHEA Grapalat" w:hAnsi="GHEA Grapalat" w:cs="Sylfaen"/>
          <w:szCs w:val="24"/>
          <w:lang w:val="hy-AM"/>
        </w:rPr>
        <w:t xml:space="preserve"> մասում` </w:t>
      </w:r>
      <w:r w:rsidR="00F57EA6">
        <w:rPr>
          <w:rFonts w:ascii="GHEA Grapalat" w:hAnsi="GHEA Grapalat" w:cs="Sylfaen"/>
          <w:szCs w:val="24"/>
          <w:lang w:val="hy-AM"/>
        </w:rPr>
        <w:t>բաց մրցույթ</w:t>
      </w:r>
      <w:r w:rsidR="00AE26C8" w:rsidRPr="0093002B">
        <w:rPr>
          <w:rFonts w:ascii="GHEA Grapalat" w:hAnsi="GHEA Grapalat" w:cs="Sylfaen"/>
          <w:szCs w:val="24"/>
          <w:lang w:val="hy-AM"/>
        </w:rPr>
        <w:t xml:space="preserve">ի </w:t>
      </w:r>
      <w:r w:rsidR="00096865" w:rsidRPr="0093002B">
        <w:rPr>
          <w:rFonts w:ascii="GHEA Grapalat" w:hAnsi="GHEA Grapalat" w:cs="Sylfaen"/>
          <w:szCs w:val="24"/>
          <w:lang w:val="hy-AM"/>
        </w:rPr>
        <w:t>հայտերը պատրաստելու հրահանգում</w:t>
      </w:r>
      <w:r w:rsidR="004D5671" w:rsidRPr="0093002B">
        <w:rPr>
          <w:rFonts w:ascii="GHEA Grapalat" w:hAnsi="GHEA Grapalat" w:cs="Sylfaen"/>
          <w:szCs w:val="24"/>
          <w:lang w:val="hy-AM"/>
        </w:rPr>
        <w:t>։</w:t>
      </w:r>
    </w:p>
    <w:p w14:paraId="29AA095A" w14:textId="20F43C7A" w:rsidR="008B1605" w:rsidRPr="0093002B" w:rsidRDefault="00096865"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4.2  Ընթացակարգի հայտերն անհրաժեշտ է ներկայացնել </w:t>
      </w:r>
      <w:r w:rsidR="005F1F95" w:rsidRPr="0093002B">
        <w:rPr>
          <w:rFonts w:ascii="GHEA Grapalat" w:hAnsi="GHEA Grapalat" w:cs="Sylfaen"/>
          <w:szCs w:val="24"/>
          <w:lang w:val="hy-AM"/>
        </w:rPr>
        <w:t xml:space="preserve">համակարգի միջոցով </w:t>
      </w:r>
      <w:r w:rsidRPr="0093002B">
        <w:rPr>
          <w:rFonts w:ascii="GHEA Grapalat" w:hAnsi="GHEA Grapalat" w:cs="Sylfaen"/>
          <w:szCs w:val="24"/>
          <w:lang w:val="hy-AM"/>
        </w:rPr>
        <w:t xml:space="preserve">ոչ ուշ, քան սույն ընթացակարգի հայտարարությունը և հրավերը </w:t>
      </w:r>
      <w:r w:rsidR="005F1F95" w:rsidRPr="0093002B">
        <w:rPr>
          <w:rFonts w:ascii="GHEA Grapalat" w:hAnsi="GHEA Grapalat" w:cs="Sylfaen"/>
          <w:szCs w:val="24"/>
          <w:lang w:val="hy-AM"/>
        </w:rPr>
        <w:t xml:space="preserve">համակարգում </w:t>
      </w:r>
      <w:r w:rsidR="00585E16" w:rsidRPr="0093002B">
        <w:rPr>
          <w:rFonts w:ascii="GHEA Grapalat" w:hAnsi="GHEA Grapalat" w:cs="Sylfaen"/>
          <w:szCs w:val="24"/>
          <w:lang w:val="hy-AM"/>
        </w:rPr>
        <w:t>հ</w:t>
      </w:r>
      <w:r w:rsidRPr="0093002B">
        <w:rPr>
          <w:rFonts w:ascii="GHEA Grapalat" w:hAnsi="GHEA Grapalat" w:cs="Sylfaen"/>
          <w:szCs w:val="24"/>
          <w:lang w:val="hy-AM"/>
        </w:rPr>
        <w:t xml:space="preserve">րապարակվելու </w:t>
      </w:r>
      <w:r w:rsidR="00960672" w:rsidRPr="00406C77">
        <w:rPr>
          <w:rFonts w:ascii="GHEA Grapalat" w:hAnsi="GHEA Grapalat" w:cs="Sylfaen"/>
          <w:szCs w:val="24"/>
          <w:lang w:val="hy-AM"/>
        </w:rPr>
        <w:t xml:space="preserve">օրվանից հաշված </w:t>
      </w:r>
      <w:r w:rsidR="00973E8B">
        <w:rPr>
          <w:rFonts w:ascii="GHEA Grapalat" w:hAnsi="GHEA Grapalat"/>
          <w:b/>
        </w:rPr>
        <w:t xml:space="preserve">մինչև 2026 թվականի </w:t>
      </w:r>
      <w:r w:rsidR="00DB53A9">
        <w:rPr>
          <w:rFonts w:ascii="GHEA Grapalat" w:hAnsi="GHEA Grapalat"/>
          <w:b/>
        </w:rPr>
        <w:t>մարտի</w:t>
      </w:r>
      <w:r w:rsidR="00973E8B">
        <w:rPr>
          <w:rFonts w:ascii="GHEA Grapalat" w:hAnsi="GHEA Grapalat"/>
          <w:b/>
        </w:rPr>
        <w:t xml:space="preserve"> </w:t>
      </w:r>
      <w:r w:rsidR="009B3691">
        <w:rPr>
          <w:rFonts w:ascii="GHEA Grapalat" w:hAnsi="GHEA Grapalat"/>
          <w:b/>
        </w:rPr>
        <w:t>13</w:t>
      </w:r>
      <w:r w:rsidR="00960672" w:rsidRPr="0018744E">
        <w:rPr>
          <w:rFonts w:ascii="GHEA Grapalat" w:hAnsi="GHEA Grapalat"/>
          <w:b/>
          <w:lang w:val="hy-AM"/>
        </w:rPr>
        <w:t xml:space="preserve">-ը, ժամը </w:t>
      </w:r>
      <w:r w:rsidR="007B3CEF">
        <w:rPr>
          <w:rFonts w:ascii="GHEA Grapalat" w:hAnsi="GHEA Grapalat"/>
          <w:b/>
          <w:lang w:val="hy-AM"/>
        </w:rPr>
        <w:t>11:00</w:t>
      </w:r>
      <w:r w:rsidR="00960672" w:rsidRPr="00406C77">
        <w:rPr>
          <w:rFonts w:ascii="GHEA Grapalat" w:hAnsi="GHEA Grapalat" w:cs="Sylfaen"/>
          <w:szCs w:val="24"/>
          <w:lang w:val="hy-AM"/>
        </w:rPr>
        <w:t>-ն։</w:t>
      </w:r>
      <w:r w:rsidRPr="0093002B">
        <w:rPr>
          <w:rFonts w:ascii="GHEA Grapalat" w:hAnsi="GHEA Grapalat" w:cs="Sylfaen"/>
          <w:szCs w:val="24"/>
          <w:lang w:val="hy-AM"/>
        </w:rPr>
        <w:t xml:space="preserve"> </w:t>
      </w:r>
      <w:r w:rsidR="008B1605" w:rsidRPr="0093002B">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93002B">
        <w:rPr>
          <w:rFonts w:ascii="GHEA Grapalat" w:hAnsi="GHEA Grapalat" w:cs="Sylfaen"/>
          <w:szCs w:val="24"/>
          <w:lang w:val="hy-AM"/>
        </w:rPr>
        <w:t xml:space="preserve">համակարգի </w:t>
      </w:r>
      <w:r w:rsidR="008B1605" w:rsidRPr="0093002B">
        <w:rPr>
          <w:rFonts w:ascii="GHEA Grapalat" w:hAnsi="GHEA Grapalat" w:cs="Sylfaen"/>
          <w:szCs w:val="24"/>
          <w:lang w:val="hy-AM"/>
        </w:rPr>
        <w:t>կողմից։</w:t>
      </w:r>
    </w:p>
    <w:p w14:paraId="7B358474" w14:textId="77777777" w:rsidR="00B67CCD" w:rsidRPr="0093002B" w:rsidRDefault="00B67CCD"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4.</w:t>
      </w:r>
      <w:r w:rsidR="0028726A" w:rsidRPr="0093002B">
        <w:rPr>
          <w:rFonts w:ascii="GHEA Grapalat" w:hAnsi="GHEA Grapalat" w:cs="Sylfaen"/>
          <w:szCs w:val="24"/>
          <w:lang w:val="hy-AM"/>
        </w:rPr>
        <w:t xml:space="preserve">3 </w:t>
      </w:r>
      <w:r w:rsidRPr="0093002B">
        <w:rPr>
          <w:rFonts w:ascii="GHEA Grapalat" w:hAnsi="GHEA Grapalat" w:cs="Sylfaen"/>
          <w:szCs w:val="24"/>
          <w:lang w:val="hy-AM"/>
        </w:rPr>
        <w:t>Մասնակիցը հայտով ներկայացնում է`</w:t>
      </w:r>
    </w:p>
    <w:p w14:paraId="4F275046" w14:textId="77777777" w:rsidR="003850A0" w:rsidRPr="0093002B" w:rsidRDefault="003850A0" w:rsidP="003850A0">
      <w:pPr>
        <w:pStyle w:val="BodyTextIndent2"/>
        <w:spacing w:line="240" w:lineRule="auto"/>
        <w:ind w:firstLine="567"/>
        <w:rPr>
          <w:rFonts w:ascii="GHEA Grapalat" w:hAnsi="GHEA Grapalat" w:cs="Sylfaen"/>
          <w:szCs w:val="24"/>
          <w:lang w:val="hy-AM"/>
        </w:rPr>
      </w:pPr>
      <w:bookmarkStart w:id="6" w:name="_Hlk9261647"/>
      <w:r w:rsidRPr="0093002B">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93002B">
        <w:rPr>
          <w:rFonts w:ascii="GHEA Grapalat" w:hAnsi="GHEA Grapalat" w:cs="Sylfaen"/>
          <w:szCs w:val="24"/>
          <w:lang w:val="hy-AM"/>
        </w:rPr>
        <w:t>`</w:t>
      </w:r>
      <w:r w:rsidR="006818C6" w:rsidRPr="0093002B">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93002B">
        <w:rPr>
          <w:rFonts w:ascii="GHEA Grapalat" w:hAnsi="GHEA Grapalat" w:cs="Sylfaen"/>
          <w:szCs w:val="24"/>
          <w:lang w:val="hy-AM"/>
        </w:rPr>
        <w:t>, որը ներառում է`</w:t>
      </w:r>
    </w:p>
    <w:p w14:paraId="323F6A44" w14:textId="608E3F39"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ա) </w:t>
      </w:r>
      <w:r w:rsidR="000356CC" w:rsidRPr="0093002B">
        <w:rPr>
          <w:rFonts w:ascii="GHEA Grapalat" w:hAnsi="GHEA Grapalat" w:cs="Sylfaen"/>
          <w:szCs w:val="24"/>
          <w:lang w:val="hy-AM"/>
        </w:rPr>
        <w:t xml:space="preserve">հավաստում </w:t>
      </w:r>
      <w:r w:rsidRPr="0093002B">
        <w:rPr>
          <w:rFonts w:ascii="GHEA Grapalat" w:hAnsi="GHEA Grapalat" w:cs="Sylfaen"/>
          <w:szCs w:val="24"/>
          <w:lang w:val="hy-AM"/>
        </w:rPr>
        <w:t>սույն հրավերով սահմանված մասնակ</w:t>
      </w:r>
      <w:r w:rsidRPr="0093002B">
        <w:rPr>
          <w:rFonts w:ascii="GHEA Grapalat" w:hAnsi="GHEA Grapalat" w:cs="Sylfaen"/>
          <w:szCs w:val="24"/>
          <w:lang w:val="hy-AM"/>
        </w:rPr>
        <w:softHyphen/>
        <w:t xml:space="preserve">ցության իրավունքի պահանջներին իր </w:t>
      </w:r>
      <w:r w:rsidR="005C6B8D" w:rsidRPr="0093002B">
        <w:rPr>
          <w:rFonts w:ascii="GHEA Grapalat" w:hAnsi="GHEA Grapalat" w:cs="Sylfaen"/>
          <w:szCs w:val="24"/>
          <w:lang w:val="hy-AM"/>
        </w:rPr>
        <w:t xml:space="preserve">և իրեն փոխկապակցված անձանց </w:t>
      </w:r>
      <w:r w:rsidRPr="0093002B">
        <w:rPr>
          <w:rFonts w:ascii="GHEA Grapalat" w:hAnsi="GHEA Grapalat" w:cs="Sylfaen"/>
          <w:szCs w:val="24"/>
          <w:lang w:val="hy-AM"/>
        </w:rPr>
        <w:t>տվյալների համապատասխանության մասին.</w:t>
      </w:r>
    </w:p>
    <w:p w14:paraId="45DC8E91" w14:textId="4C8925E2" w:rsidR="00C63E1C" w:rsidRPr="0093002B" w:rsidRDefault="003850A0" w:rsidP="00972668">
      <w:pPr>
        <w:shd w:val="clear" w:color="auto" w:fill="FFFFFF"/>
        <w:ind w:firstLine="567"/>
        <w:jc w:val="both"/>
        <w:rPr>
          <w:rFonts w:ascii="GHEA Grapalat" w:hAnsi="GHEA Grapalat" w:cs="Sylfaen"/>
          <w:sz w:val="20"/>
          <w:lang w:val="hy-AM"/>
        </w:rPr>
      </w:pPr>
      <w:r w:rsidRPr="0093002B">
        <w:rPr>
          <w:rFonts w:ascii="GHEA Grapalat" w:hAnsi="GHEA Grapalat" w:cs="Sylfaen"/>
          <w:sz w:val="20"/>
          <w:lang w:val="hy-AM"/>
        </w:rPr>
        <w:t>բ)</w:t>
      </w:r>
      <w:r w:rsidRPr="0093002B">
        <w:rPr>
          <w:rFonts w:ascii="GHEA Grapalat" w:hAnsi="GHEA Grapalat" w:cs="Sylfaen"/>
          <w:lang w:val="hy-AM"/>
        </w:rPr>
        <w:t xml:space="preserve"> </w:t>
      </w:r>
      <w:r w:rsidR="00C63E1C" w:rsidRPr="0093002B">
        <w:rPr>
          <w:rFonts w:ascii="GHEA Grapalat" w:hAnsi="GHEA Grapalat" w:cs="Sylfaen"/>
          <w:sz w:val="20"/>
          <w:lang w:val="hy-AM"/>
        </w:rPr>
        <w:t>հավաստում՝ ընտրված մասնակից ճանաչվելու դեպքում, սույն հրավեր</w:t>
      </w:r>
      <w:r w:rsidR="00E93C59" w:rsidRPr="0093002B">
        <w:rPr>
          <w:rFonts w:ascii="GHEA Grapalat" w:hAnsi="GHEA Grapalat" w:cs="Sylfaen"/>
          <w:sz w:val="20"/>
          <w:lang w:val="hy-AM"/>
        </w:rPr>
        <w:t>ով</w:t>
      </w:r>
      <w:r w:rsidR="00EA68B2" w:rsidRPr="0093002B">
        <w:rPr>
          <w:rFonts w:ascii="GHEA Grapalat" w:hAnsi="GHEA Grapalat" w:cs="Sylfaen"/>
          <w:sz w:val="20"/>
          <w:lang w:val="hy-AM"/>
        </w:rPr>
        <w:t xml:space="preserve"> </w:t>
      </w:r>
      <w:r w:rsidR="00C63E1C" w:rsidRPr="0093002B">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93002B">
        <w:rPr>
          <w:rFonts w:ascii="GHEA Grapalat" w:hAnsi="GHEA Grapalat" w:cs="Sylfaen"/>
          <w:sz w:val="20"/>
          <w:lang w:val="hy-AM"/>
        </w:rPr>
        <w:t>.</w:t>
      </w:r>
      <w:r w:rsidR="00C63E1C" w:rsidRPr="0093002B">
        <w:rPr>
          <w:rFonts w:ascii="GHEA Grapalat" w:hAnsi="GHEA Grapalat" w:cs="Sylfaen"/>
          <w:sz w:val="20"/>
          <w:lang w:val="hy-AM"/>
        </w:rPr>
        <w:t xml:space="preserve"> </w:t>
      </w:r>
    </w:p>
    <w:p w14:paraId="39561EAD" w14:textId="71B92C81" w:rsidR="003850A0" w:rsidRPr="0093002B" w:rsidRDefault="003850A0" w:rsidP="003850A0">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գ) հայտարարություն սույն ընթացակարգի շրջանակում</w:t>
      </w:r>
      <w:r w:rsidR="00273411" w:rsidRPr="0093002B">
        <w:rPr>
          <w:rFonts w:ascii="GHEA Grapalat" w:hAnsi="GHEA Grapalat" w:cs="Sylfaen"/>
          <w:szCs w:val="24"/>
          <w:lang w:val="hy-AM"/>
        </w:rPr>
        <w:t xml:space="preserve"> անբարեխիղճ մրցակցության,</w:t>
      </w:r>
      <w:r w:rsidRPr="0093002B">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Pr="0093002B"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93002B">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1481882" w14:textId="7B983F8E" w:rsidR="00BE4408" w:rsidRPr="0093002B" w:rsidRDefault="00D968C4" w:rsidP="007E39F5">
      <w:pPr>
        <w:pStyle w:val="BodyTextIndent2"/>
        <w:spacing w:line="240" w:lineRule="auto"/>
        <w:ind w:firstLine="567"/>
        <w:rPr>
          <w:rFonts w:ascii="GHEA Grapalat" w:hAnsi="GHEA Grapalat" w:cs="Sylfaen"/>
          <w:szCs w:val="24"/>
          <w:lang w:val="hy-AM"/>
        </w:rPr>
      </w:pPr>
      <w:r>
        <w:rPr>
          <w:rFonts w:ascii="GHEA Grapalat" w:hAnsi="GHEA Grapalat"/>
          <w:lang w:val="hy-AM"/>
        </w:rPr>
        <w:t>ե</w:t>
      </w:r>
      <w:r w:rsidR="00BE4408" w:rsidRPr="0093002B">
        <w:rPr>
          <w:rFonts w:ascii="GHEA Grapalat" w:hAnsi="GHEA Grapalat"/>
          <w:lang w:val="hy-AM"/>
        </w:rPr>
        <w:t xml:space="preserve">) </w:t>
      </w:r>
      <w:r w:rsidR="00BE4408" w:rsidRPr="0093002B">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927C52" w:rsidRPr="008529A9">
        <w:rPr>
          <w:rFonts w:ascii="GHEA Grapalat" w:hAnsi="GHEA Grapalat" w:cs="Sylfaen"/>
          <w:szCs w:val="24"/>
          <w:lang w:val="hy-AM"/>
        </w:rPr>
        <w:t>.</w:t>
      </w:r>
      <w:r>
        <w:rPr>
          <w:rStyle w:val="FootnoteReference"/>
          <w:rFonts w:ascii="GHEA Grapalat" w:hAnsi="GHEA Grapalat" w:cs="Sylfaen"/>
          <w:szCs w:val="24"/>
          <w:lang w:val="hy-AM"/>
        </w:rPr>
        <w:footnoteReference w:id="4"/>
      </w:r>
    </w:p>
    <w:p w14:paraId="77C5B023" w14:textId="77777777" w:rsidR="00B67CCD" w:rsidRPr="0093002B" w:rsidRDefault="00246F46" w:rsidP="00612BDF">
      <w:pPr>
        <w:pStyle w:val="norm"/>
        <w:spacing w:line="240" w:lineRule="auto"/>
        <w:ind w:firstLine="630"/>
        <w:rPr>
          <w:rFonts w:ascii="GHEA Grapalat" w:hAnsi="GHEA Grapalat" w:cs="Sylfaen"/>
          <w:sz w:val="20"/>
          <w:szCs w:val="24"/>
          <w:lang w:val="hy-AM" w:eastAsia="en-US"/>
        </w:rPr>
      </w:pPr>
      <w:r w:rsidRPr="0093002B">
        <w:rPr>
          <w:rFonts w:ascii="GHEA Grapalat" w:hAnsi="GHEA Grapalat" w:cs="Sylfaen"/>
          <w:sz w:val="20"/>
          <w:lang w:val="hy-AM"/>
        </w:rPr>
        <w:t xml:space="preserve"> </w:t>
      </w:r>
      <w:bookmarkEnd w:id="7"/>
      <w:r w:rsidR="003850A0" w:rsidRPr="0093002B">
        <w:rPr>
          <w:rFonts w:ascii="GHEA Grapalat" w:hAnsi="GHEA Grapalat" w:cs="Sylfaen"/>
          <w:sz w:val="20"/>
          <w:szCs w:val="24"/>
          <w:lang w:val="hy-AM" w:eastAsia="en-US"/>
        </w:rPr>
        <w:t>2</w:t>
      </w:r>
      <w:r w:rsidR="003E3FD0" w:rsidRPr="0093002B">
        <w:rPr>
          <w:rFonts w:ascii="GHEA Grapalat" w:hAnsi="GHEA Grapalat" w:cs="Sylfaen"/>
          <w:sz w:val="20"/>
          <w:szCs w:val="24"/>
          <w:lang w:val="hy-AM" w:eastAsia="en-US"/>
        </w:rPr>
        <w:t>)</w:t>
      </w:r>
      <w:r w:rsidR="00B67CCD" w:rsidRPr="0093002B">
        <w:rPr>
          <w:rFonts w:ascii="GHEA Grapalat" w:hAnsi="GHEA Grapalat" w:cs="Sylfaen"/>
          <w:sz w:val="20"/>
          <w:szCs w:val="24"/>
          <w:lang w:val="hy-AM" w:eastAsia="en-US"/>
        </w:rPr>
        <w:t xml:space="preserve"> </w:t>
      </w:r>
      <w:r w:rsidR="0047117B" w:rsidRPr="0093002B">
        <w:rPr>
          <w:rFonts w:ascii="GHEA Grapalat" w:hAnsi="GHEA Grapalat" w:cs="Sylfaen"/>
          <w:sz w:val="20"/>
          <w:szCs w:val="24"/>
          <w:lang w:val="hy-AM" w:eastAsia="en-US"/>
        </w:rPr>
        <w:t xml:space="preserve">իր կողմից հաստատված </w:t>
      </w:r>
      <w:r w:rsidR="00B67CCD" w:rsidRPr="0093002B">
        <w:rPr>
          <w:rFonts w:ascii="GHEA Grapalat" w:hAnsi="GHEA Grapalat" w:cs="Sylfaen"/>
          <w:sz w:val="20"/>
          <w:szCs w:val="24"/>
          <w:lang w:val="hy-AM" w:eastAsia="en-US"/>
        </w:rPr>
        <w:t>գնային առաջարկ</w:t>
      </w:r>
      <w:r w:rsidR="00612BDF" w:rsidRPr="0093002B">
        <w:rPr>
          <w:rFonts w:ascii="GHEA Grapalat" w:hAnsi="GHEA Grapalat" w:cs="Sylfaen"/>
          <w:sz w:val="20"/>
          <w:szCs w:val="24"/>
          <w:lang w:val="hy-AM" w:eastAsia="en-US"/>
        </w:rPr>
        <w:t>.</w:t>
      </w:r>
    </w:p>
    <w:p w14:paraId="1F94C905" w14:textId="77777777" w:rsidR="00861B3B" w:rsidRDefault="007A68C0" w:rsidP="00861B3B">
      <w:pPr>
        <w:ind w:firstLine="567"/>
        <w:jc w:val="both"/>
        <w:rPr>
          <w:rFonts w:ascii="GHEA Grapalat" w:hAnsi="GHEA Grapalat"/>
          <w:sz w:val="20"/>
          <w:lang w:val="hy-AM"/>
        </w:rPr>
      </w:pPr>
      <w:r w:rsidRPr="0093002B">
        <w:rPr>
          <w:rFonts w:ascii="GHEA Grapalat" w:hAnsi="GHEA Grapalat" w:cs="Sylfaen"/>
          <w:sz w:val="20"/>
          <w:lang w:val="hy-AM"/>
        </w:rPr>
        <w:t xml:space="preserve">  </w:t>
      </w:r>
      <w:bookmarkStart w:id="8" w:name="_Hlk143681420"/>
      <w:r w:rsidRPr="00960672">
        <w:rPr>
          <w:rFonts w:ascii="GHEA Grapalat" w:hAnsi="GHEA Grapalat" w:cs="Sylfaen"/>
          <w:sz w:val="20"/>
          <w:lang w:val="hy-AM"/>
        </w:rPr>
        <w:t>3) հայտի ապահովում կանխիկ փողի կամ բանկային երաշխիքի ձևով</w:t>
      </w:r>
      <w:r w:rsidRPr="00960672">
        <w:rPr>
          <w:rFonts w:ascii="GHEA Grapalat" w:hAnsi="GHEA Grapalat"/>
          <w:sz w:val="20"/>
          <w:lang w:val="hy-AM"/>
        </w:rPr>
        <w:t>.</w:t>
      </w:r>
      <w:r w:rsidRPr="00960672">
        <w:rPr>
          <w:rStyle w:val="FootnoteReference"/>
          <w:rFonts w:ascii="GHEA Grapalat" w:hAnsi="GHEA Grapalat"/>
          <w:sz w:val="20"/>
          <w:lang w:val="hy-AM"/>
        </w:rPr>
        <w:footnoteReference w:id="5"/>
      </w:r>
      <w:r w:rsidRPr="0054241B">
        <w:rPr>
          <w:rFonts w:ascii="GHEA Grapalat" w:hAnsi="GHEA Grapalat"/>
          <w:sz w:val="20"/>
          <w:lang w:val="hy-AM"/>
        </w:rPr>
        <w:t xml:space="preserve"> </w:t>
      </w:r>
      <w:bookmarkEnd w:id="8"/>
    </w:p>
    <w:p w14:paraId="55C18DFB"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5) ենթակապալի պայմանագրի պատճենը և դրա կողմ հանդիսացող անձի տվյալները,  եթե կնքվելիք պայմանագիրն իրականացվելու է ենթակապալի միջոցով:</w:t>
      </w:r>
    </w:p>
    <w:p w14:paraId="7D70B56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6) համատեղ գործունեության պայմանագրի պատճենը, եթե մասնակիցները սույն ընթացակարգին մասնակցում են համատեղ գործունեության կարգով (կոնսորցիումով):</w:t>
      </w:r>
    </w:p>
    <w:p w14:paraId="67EC9E8A" w14:textId="77777777" w:rsidR="007A68C0" w:rsidRPr="0093002B" w:rsidRDefault="007A68C0" w:rsidP="007A68C0">
      <w:pPr>
        <w:pStyle w:val="norm"/>
        <w:spacing w:line="240" w:lineRule="auto"/>
        <w:rPr>
          <w:rFonts w:ascii="GHEA Grapalat" w:hAnsi="GHEA Grapalat" w:cs="Sylfaen"/>
          <w:sz w:val="20"/>
          <w:szCs w:val="24"/>
          <w:lang w:val="hy-AM" w:eastAsia="en-US"/>
        </w:rPr>
      </w:pPr>
      <w:bookmarkStart w:id="9" w:name="_Hlk9262052"/>
      <w:r w:rsidRPr="0093002B">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B8AF7DC"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53AA0F" w14:textId="77777777" w:rsidR="007A68C0" w:rsidRPr="0093002B" w:rsidRDefault="007A68C0" w:rsidP="007A68C0">
      <w:pPr>
        <w:pStyle w:val="norm"/>
        <w:numPr>
          <w:ilvl w:val="0"/>
          <w:numId w:val="18"/>
        </w:numPr>
        <w:spacing w:line="240" w:lineRule="auto"/>
        <w:ind w:left="0" w:firstLine="810"/>
        <w:rPr>
          <w:rFonts w:ascii="GHEA Grapalat" w:hAnsi="GHEA Grapalat" w:cs="Sylfaen"/>
          <w:sz w:val="20"/>
          <w:szCs w:val="24"/>
          <w:lang w:val="hy-AM" w:eastAsia="en-US"/>
        </w:rPr>
      </w:pPr>
      <w:r w:rsidRPr="0093002B">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9"/>
    <w:p w14:paraId="119B65DD" w14:textId="77777777" w:rsidR="00037DDE" w:rsidRPr="0093002B"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93002B" w:rsidRDefault="00C8055A" w:rsidP="00EF3662">
      <w:pPr>
        <w:jc w:val="center"/>
        <w:rPr>
          <w:rFonts w:ascii="GHEA Grapalat" w:hAnsi="GHEA Grapalat" w:cs="Arial"/>
          <w:b/>
          <w:sz w:val="20"/>
          <w:lang w:val="es-ES"/>
        </w:rPr>
      </w:pPr>
      <w:r w:rsidRPr="0093002B">
        <w:rPr>
          <w:rFonts w:ascii="GHEA Grapalat" w:hAnsi="GHEA Grapalat"/>
          <w:b/>
          <w:sz w:val="20"/>
          <w:lang w:val="es-ES"/>
        </w:rPr>
        <w:t>5</w:t>
      </w:r>
      <w:r w:rsidR="00A45946" w:rsidRPr="0093002B">
        <w:rPr>
          <w:rFonts w:ascii="GHEA Grapalat" w:hAnsi="GHEA Grapalat"/>
          <w:b/>
          <w:sz w:val="20"/>
          <w:lang w:val="es-ES"/>
        </w:rPr>
        <w:t xml:space="preserve">.   </w:t>
      </w:r>
      <w:r w:rsidR="00A45946" w:rsidRPr="0093002B">
        <w:rPr>
          <w:rFonts w:ascii="GHEA Grapalat" w:hAnsi="GHEA Grapalat" w:cs="Sylfaen"/>
          <w:b/>
          <w:sz w:val="20"/>
          <w:lang w:val="es-ES"/>
        </w:rPr>
        <w:t>ՀԱՅՏԻ</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ԳՆԱՅԻՆ</w:t>
      </w:r>
      <w:r w:rsidR="00A45946" w:rsidRPr="0093002B">
        <w:rPr>
          <w:rFonts w:ascii="GHEA Grapalat" w:hAnsi="GHEA Grapalat" w:cs="Arial"/>
          <w:b/>
          <w:sz w:val="20"/>
          <w:lang w:val="es-ES"/>
        </w:rPr>
        <w:t xml:space="preserve">  </w:t>
      </w:r>
      <w:r w:rsidR="00A45946" w:rsidRPr="0093002B">
        <w:rPr>
          <w:rFonts w:ascii="GHEA Grapalat" w:hAnsi="GHEA Grapalat" w:cs="Sylfaen"/>
          <w:b/>
          <w:sz w:val="20"/>
          <w:lang w:val="es-ES"/>
        </w:rPr>
        <w:t>ԱՌԱՋԱՐԿԸ</w:t>
      </w:r>
      <w:r w:rsidR="00A45946" w:rsidRPr="0093002B">
        <w:rPr>
          <w:rFonts w:ascii="GHEA Grapalat" w:hAnsi="GHEA Grapalat" w:cs="Arial"/>
          <w:b/>
          <w:sz w:val="20"/>
          <w:lang w:val="es-ES"/>
        </w:rPr>
        <w:t xml:space="preserve"> </w:t>
      </w:r>
    </w:p>
    <w:p w14:paraId="2F5CC508" w14:textId="77777777" w:rsidR="00A45946" w:rsidRPr="0093002B" w:rsidRDefault="00A45946" w:rsidP="00EF3662">
      <w:pPr>
        <w:jc w:val="center"/>
        <w:rPr>
          <w:rFonts w:ascii="GHEA Grapalat" w:hAnsi="GHEA Grapalat" w:cs="Arial"/>
          <w:b/>
          <w:sz w:val="20"/>
          <w:lang w:val="es-ES"/>
        </w:rPr>
      </w:pPr>
    </w:p>
    <w:p w14:paraId="65543ACB" w14:textId="77777777" w:rsidR="007A68C0" w:rsidRPr="0093002B" w:rsidRDefault="007A68C0" w:rsidP="007A68C0">
      <w:pPr>
        <w:ind w:firstLine="567"/>
        <w:jc w:val="both"/>
        <w:rPr>
          <w:rFonts w:ascii="GHEA Grapalat" w:hAnsi="GHEA Grapalat"/>
          <w:sz w:val="20"/>
          <w:lang w:val="es-ES"/>
        </w:rPr>
      </w:pPr>
      <w:r w:rsidRPr="0093002B">
        <w:rPr>
          <w:rFonts w:ascii="GHEA Grapalat" w:hAnsi="GHEA Grapalat" w:cs="Sylfaen"/>
          <w:sz w:val="20"/>
          <w:lang w:val="es-ES"/>
        </w:rPr>
        <w:lastRenderedPageBreak/>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6B607C4C" w14:textId="77777777" w:rsidR="007A68C0" w:rsidRPr="00FB1EC7" w:rsidRDefault="007A68C0" w:rsidP="007A68C0">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6F8D67CB" w14:textId="77777777" w:rsidR="007A68C0" w:rsidRPr="00FB1EC7" w:rsidRDefault="007A68C0" w:rsidP="007A68C0">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ED3BE13"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3C2FA4F6"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AD844D7"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25D5ACEC" w14:textId="77777777" w:rsidR="007A68C0" w:rsidRPr="00EE6E36" w:rsidRDefault="007A68C0" w:rsidP="007A68C0">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115791C9" w14:textId="77777777" w:rsidR="007A68C0" w:rsidRPr="00EE6E36" w:rsidRDefault="007A68C0" w:rsidP="007A68C0">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7807A6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46E4859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47E64A06"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68B2A34A" w14:textId="77777777" w:rsidR="007A68C0" w:rsidRPr="0093002B" w:rsidRDefault="007A68C0" w:rsidP="007A68C0">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82F494B" w14:textId="77777777" w:rsidR="007A68C0" w:rsidRPr="0093002B" w:rsidRDefault="007A68C0" w:rsidP="007A68C0">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1B7BF1" w14:textId="77777777" w:rsidR="007A68C0" w:rsidRPr="0093002B" w:rsidRDefault="007A68C0" w:rsidP="007A68C0">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6E6EA124" w14:textId="77777777" w:rsidR="007A68C0" w:rsidRPr="0093002B" w:rsidRDefault="007A68C0" w:rsidP="007A68C0">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2528E50E" w14:textId="77777777" w:rsidR="007A68C0" w:rsidRDefault="007A68C0" w:rsidP="007A68C0">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24D0AC8E" w14:textId="77777777" w:rsidR="00927C52" w:rsidRDefault="00927C52" w:rsidP="00927C52">
      <w:pPr>
        <w:pStyle w:val="norm"/>
        <w:spacing w:line="240" w:lineRule="auto"/>
        <w:ind w:firstLine="567"/>
        <w:rPr>
          <w:rFonts w:ascii="GHEA Grapalat" w:hAnsi="GHEA Grapalat"/>
          <w:b/>
          <w:sz w:val="20"/>
          <w:lang w:val="es-ES"/>
        </w:rPr>
      </w:pPr>
    </w:p>
    <w:p w14:paraId="5147DB43" w14:textId="77777777" w:rsidR="00927C52" w:rsidRDefault="00927C52" w:rsidP="00927C52">
      <w:pPr>
        <w:pStyle w:val="norm"/>
        <w:spacing w:line="240" w:lineRule="auto"/>
        <w:ind w:firstLine="567"/>
        <w:rPr>
          <w:rFonts w:ascii="GHEA Grapalat" w:hAnsi="GHEA Grapalat"/>
          <w:b/>
          <w:sz w:val="20"/>
          <w:lang w:val="es-ES"/>
        </w:rPr>
      </w:pPr>
    </w:p>
    <w:p w14:paraId="3CCC6BA7" w14:textId="34B803FE" w:rsidR="00096865" w:rsidRPr="00927C52" w:rsidRDefault="00220C7C" w:rsidP="00927C52">
      <w:pPr>
        <w:pStyle w:val="norm"/>
        <w:spacing w:line="240" w:lineRule="auto"/>
        <w:ind w:firstLine="567"/>
        <w:rPr>
          <w:rFonts w:ascii="GHEA Grapalat" w:hAnsi="GHEA Grapalat"/>
          <w:sz w:val="20"/>
          <w:lang w:val="es-ES"/>
        </w:rPr>
      </w:pPr>
      <w:r w:rsidRPr="0093002B">
        <w:rPr>
          <w:rFonts w:ascii="GHEA Grapalat" w:hAnsi="GHEA Grapalat"/>
          <w:b/>
          <w:sz w:val="20"/>
          <w:lang w:val="es-ES"/>
        </w:rPr>
        <w:t>6</w:t>
      </w:r>
      <w:r w:rsidR="00955A1E" w:rsidRPr="0093002B">
        <w:rPr>
          <w:rFonts w:ascii="GHEA Grapalat" w:hAnsi="GHEA Grapalat"/>
          <w:b/>
          <w:sz w:val="20"/>
          <w:lang w:val="es-ES"/>
        </w:rPr>
        <w:t xml:space="preserve">. </w:t>
      </w:r>
      <w:r w:rsidR="00955A1E" w:rsidRPr="0093002B">
        <w:rPr>
          <w:rFonts w:ascii="GHEA Grapalat" w:hAnsi="GHEA Grapalat"/>
          <w:b/>
          <w:sz w:val="20"/>
        </w:rPr>
        <w:t>ՀԱՅՏԻ</w:t>
      </w:r>
      <w:r w:rsidR="00955A1E" w:rsidRPr="0093002B">
        <w:rPr>
          <w:rFonts w:ascii="GHEA Grapalat" w:hAnsi="GHEA Grapalat"/>
          <w:b/>
          <w:sz w:val="20"/>
          <w:lang w:val="es-ES"/>
        </w:rPr>
        <w:t xml:space="preserve"> </w:t>
      </w:r>
      <w:r w:rsidR="00955A1E" w:rsidRPr="0093002B">
        <w:rPr>
          <w:rFonts w:ascii="GHEA Grapalat" w:hAnsi="GHEA Grapalat"/>
          <w:b/>
          <w:sz w:val="20"/>
        </w:rPr>
        <w:t>ԳՈՐԾՈՂՈՒԹՅԱՆ</w:t>
      </w:r>
      <w:r w:rsidR="00955A1E" w:rsidRPr="0093002B">
        <w:rPr>
          <w:rFonts w:ascii="GHEA Grapalat" w:hAnsi="GHEA Grapalat"/>
          <w:b/>
          <w:sz w:val="20"/>
          <w:lang w:val="es-ES"/>
        </w:rPr>
        <w:t xml:space="preserve"> </w:t>
      </w:r>
      <w:r w:rsidR="00955A1E" w:rsidRPr="0093002B">
        <w:rPr>
          <w:rFonts w:ascii="GHEA Grapalat" w:hAnsi="GHEA Grapalat"/>
          <w:b/>
          <w:sz w:val="20"/>
        </w:rPr>
        <w:t>ԺԱՄԿԵՏԸ</w:t>
      </w:r>
      <w:r w:rsidR="00955A1E" w:rsidRPr="0093002B">
        <w:rPr>
          <w:rFonts w:ascii="GHEA Grapalat" w:hAnsi="GHEA Grapalat"/>
          <w:b/>
          <w:sz w:val="20"/>
          <w:lang w:val="es-ES"/>
        </w:rPr>
        <w:t xml:space="preserve">, </w:t>
      </w:r>
      <w:r w:rsidR="00955A1E" w:rsidRPr="0093002B">
        <w:rPr>
          <w:rFonts w:ascii="GHEA Grapalat" w:hAnsi="GHEA Grapalat"/>
          <w:b/>
          <w:sz w:val="20"/>
        </w:rPr>
        <w:t>ՀԱՅՏԵՐՈՒՄ</w:t>
      </w:r>
      <w:r w:rsidR="00955A1E" w:rsidRPr="0093002B">
        <w:rPr>
          <w:rFonts w:ascii="GHEA Grapalat" w:hAnsi="GHEA Grapalat"/>
          <w:b/>
          <w:sz w:val="20"/>
          <w:lang w:val="es-ES"/>
        </w:rPr>
        <w:t xml:space="preserve"> </w:t>
      </w:r>
      <w:r w:rsidR="00955A1E" w:rsidRPr="0093002B">
        <w:rPr>
          <w:rFonts w:ascii="GHEA Grapalat" w:hAnsi="GHEA Grapalat"/>
          <w:b/>
          <w:sz w:val="20"/>
        </w:rPr>
        <w:t>ՓՈՓՈԽՈՒԹՅՈՒՆ</w:t>
      </w:r>
      <w:r w:rsidR="00955A1E" w:rsidRPr="0093002B">
        <w:rPr>
          <w:rFonts w:ascii="GHEA Grapalat" w:hAnsi="GHEA Grapalat"/>
          <w:b/>
          <w:sz w:val="20"/>
          <w:lang w:val="es-ES"/>
        </w:rPr>
        <w:t xml:space="preserve"> </w:t>
      </w:r>
      <w:r w:rsidR="00955A1E" w:rsidRPr="0093002B">
        <w:rPr>
          <w:rFonts w:ascii="GHEA Grapalat" w:hAnsi="GHEA Grapalat"/>
          <w:b/>
          <w:sz w:val="20"/>
        </w:rPr>
        <w:t>ԿԱՏԱՐԵԼՈՒ</w:t>
      </w:r>
    </w:p>
    <w:p w14:paraId="094ABDF0" w14:textId="77777777" w:rsidR="00096865" w:rsidRPr="0093002B" w:rsidRDefault="00955A1E" w:rsidP="00EF3662">
      <w:pPr>
        <w:jc w:val="center"/>
        <w:rPr>
          <w:rFonts w:ascii="GHEA Grapalat" w:hAnsi="GHEA Grapalat"/>
          <w:b/>
          <w:sz w:val="20"/>
          <w:lang w:val="es-ES"/>
        </w:rPr>
      </w:pPr>
      <w:r w:rsidRPr="0093002B">
        <w:rPr>
          <w:rFonts w:ascii="GHEA Grapalat" w:hAnsi="GHEA Grapalat"/>
          <w:b/>
          <w:sz w:val="20"/>
        </w:rPr>
        <w:t>ԵՎ</w:t>
      </w:r>
      <w:r w:rsidRPr="0093002B">
        <w:rPr>
          <w:rFonts w:ascii="GHEA Grapalat" w:hAnsi="GHEA Grapalat"/>
          <w:b/>
          <w:sz w:val="20"/>
          <w:lang w:val="es-ES"/>
        </w:rPr>
        <w:t xml:space="preserve"> </w:t>
      </w:r>
      <w:r w:rsidRPr="0093002B">
        <w:rPr>
          <w:rFonts w:ascii="GHEA Grapalat" w:hAnsi="GHEA Grapalat"/>
          <w:b/>
          <w:sz w:val="20"/>
        </w:rPr>
        <w:t>ԴՐԱՆՔ</w:t>
      </w:r>
      <w:r w:rsidRPr="0093002B">
        <w:rPr>
          <w:rFonts w:ascii="GHEA Grapalat" w:hAnsi="GHEA Grapalat"/>
          <w:b/>
          <w:sz w:val="20"/>
          <w:lang w:val="es-ES"/>
        </w:rPr>
        <w:t xml:space="preserve"> </w:t>
      </w:r>
      <w:r w:rsidRPr="0093002B">
        <w:rPr>
          <w:rFonts w:ascii="GHEA Grapalat" w:hAnsi="GHEA Grapalat"/>
          <w:b/>
          <w:sz w:val="20"/>
        </w:rPr>
        <w:t>ՀԵՏ</w:t>
      </w:r>
      <w:r w:rsidRPr="0093002B">
        <w:rPr>
          <w:rFonts w:ascii="GHEA Grapalat" w:hAnsi="GHEA Grapalat"/>
          <w:b/>
          <w:sz w:val="20"/>
          <w:lang w:val="es-ES"/>
        </w:rPr>
        <w:t xml:space="preserve"> </w:t>
      </w:r>
      <w:r w:rsidRPr="0093002B">
        <w:rPr>
          <w:rFonts w:ascii="GHEA Grapalat" w:hAnsi="GHEA Grapalat"/>
          <w:b/>
          <w:sz w:val="20"/>
        </w:rPr>
        <w:t>ՎԵՐՑՆԵԼՈՒ</w:t>
      </w:r>
      <w:r w:rsidRPr="0093002B">
        <w:rPr>
          <w:rFonts w:ascii="GHEA Grapalat" w:hAnsi="GHEA Grapalat"/>
          <w:b/>
          <w:sz w:val="20"/>
          <w:lang w:val="es-ES"/>
        </w:rPr>
        <w:t xml:space="preserve"> </w:t>
      </w:r>
      <w:r w:rsidRPr="0093002B">
        <w:rPr>
          <w:rFonts w:ascii="GHEA Grapalat" w:hAnsi="GHEA Grapalat"/>
          <w:b/>
          <w:sz w:val="20"/>
        </w:rPr>
        <w:t>ԿԱՐԳԸ</w:t>
      </w:r>
    </w:p>
    <w:p w14:paraId="1365529E" w14:textId="77777777" w:rsidR="00096865" w:rsidRPr="0093002B" w:rsidRDefault="00096865" w:rsidP="00EF3662">
      <w:pPr>
        <w:pStyle w:val="BodyTextIndent"/>
        <w:spacing w:line="240" w:lineRule="auto"/>
        <w:ind w:firstLine="567"/>
        <w:rPr>
          <w:rFonts w:ascii="GHEA Grapalat" w:hAnsi="GHEA Grapalat"/>
          <w:b/>
          <w:lang w:val="af-ZA"/>
        </w:rPr>
      </w:pPr>
    </w:p>
    <w:p w14:paraId="311F343E"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i w:val="0"/>
          <w:lang w:val="af-ZA"/>
        </w:rPr>
        <w:t>6</w:t>
      </w:r>
      <w:r w:rsidR="00096865" w:rsidRPr="0093002B">
        <w:rPr>
          <w:rFonts w:ascii="GHEA Grapalat" w:hAnsi="GHEA Grapalat"/>
          <w:i w:val="0"/>
          <w:lang w:val="af-ZA"/>
        </w:rPr>
        <w:t>.1</w:t>
      </w:r>
      <w:r w:rsidR="00096865" w:rsidRPr="0093002B">
        <w:rPr>
          <w:rFonts w:ascii="GHEA Grapalat" w:hAnsi="GHEA Grapalat"/>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վավեր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համապատասխան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կնքումը</w:t>
      </w:r>
      <w:r w:rsidR="00096865" w:rsidRPr="0093002B">
        <w:rPr>
          <w:rFonts w:ascii="GHEA Grapalat" w:hAnsi="GHEA Grapalat" w:cs="Sylfaen"/>
          <w:i w:val="0"/>
          <w:szCs w:val="24"/>
          <w:lang w:val="af-ZA"/>
        </w:rPr>
        <w:t xml:space="preserve">, </w:t>
      </w:r>
      <w:r w:rsidR="00705706"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կողմից</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մերժումը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402941" w:rsidRPr="0093002B">
        <w:rPr>
          <w:rFonts w:ascii="GHEA Grapalat" w:hAnsi="GHEA Grapalat" w:cs="Sylfaen"/>
          <w:i w:val="0"/>
          <w:szCs w:val="24"/>
          <w:lang w:val="af-ZA"/>
        </w:rPr>
        <w:t xml:space="preserve">սույն </w:t>
      </w:r>
      <w:r w:rsidR="00096865" w:rsidRPr="0093002B">
        <w:rPr>
          <w:rFonts w:ascii="GHEA Grapalat" w:hAnsi="GHEA Grapalat" w:cs="Sylfaen"/>
          <w:i w:val="0"/>
          <w:szCs w:val="24"/>
          <w:lang w:val="ru-RU"/>
        </w:rPr>
        <w:t>ընթացակարգը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չկայացած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հայտարարվելը</w:t>
      </w:r>
      <w:r w:rsidR="004D5671" w:rsidRPr="0093002B">
        <w:rPr>
          <w:rFonts w:ascii="GHEA Grapalat" w:hAnsi="GHEA Grapalat" w:cs="Sylfaen"/>
          <w:i w:val="0"/>
          <w:szCs w:val="24"/>
          <w:lang w:val="ru-RU"/>
        </w:rPr>
        <w:t>։</w:t>
      </w:r>
    </w:p>
    <w:p w14:paraId="1523F4E2" w14:textId="77777777" w:rsidR="00096865" w:rsidRPr="0093002B" w:rsidRDefault="00220C7C"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6</w:t>
      </w:r>
      <w:r w:rsidR="00096865" w:rsidRPr="0093002B">
        <w:rPr>
          <w:rFonts w:ascii="GHEA Grapalat" w:hAnsi="GHEA Grapalat" w:cs="Sylfaen"/>
          <w:i w:val="0"/>
          <w:szCs w:val="24"/>
          <w:lang w:val="af-ZA"/>
        </w:rPr>
        <w:t xml:space="preserve">.2 </w:t>
      </w:r>
      <w:r w:rsidR="00F20DA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Օրենքի</w:t>
      </w:r>
      <w:r w:rsidR="00096865" w:rsidRPr="0093002B">
        <w:rPr>
          <w:rFonts w:ascii="GHEA Grapalat" w:hAnsi="GHEA Grapalat" w:cs="Sylfaen"/>
          <w:i w:val="0"/>
          <w:szCs w:val="24"/>
          <w:lang w:val="af-ZA"/>
        </w:rPr>
        <w:t xml:space="preserve"> </w:t>
      </w:r>
      <w:r w:rsidR="00A64339" w:rsidRPr="0093002B">
        <w:rPr>
          <w:rFonts w:ascii="GHEA Grapalat" w:hAnsi="GHEA Grapalat" w:cs="Sylfaen"/>
          <w:i w:val="0"/>
          <w:szCs w:val="24"/>
          <w:lang w:val="af-ZA"/>
        </w:rPr>
        <w:t>31</w:t>
      </w:r>
      <w:r w:rsidR="00096865" w:rsidRPr="0093002B">
        <w:rPr>
          <w:rFonts w:ascii="GHEA Grapalat" w:hAnsi="GHEA Grapalat" w:cs="Sylfaen"/>
          <w:i w:val="0"/>
          <w:szCs w:val="24"/>
          <w:lang w:val="af-ZA"/>
        </w:rPr>
        <w:t>-</w:t>
      </w:r>
      <w:r w:rsidR="00096865" w:rsidRPr="0093002B">
        <w:rPr>
          <w:rFonts w:ascii="GHEA Grapalat" w:hAnsi="GHEA Grapalat" w:cs="Sylfaen"/>
          <w:i w:val="0"/>
          <w:szCs w:val="24"/>
          <w:lang w:val="ru-RU"/>
        </w:rPr>
        <w:t>րդ</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հոդվածի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w:t>
      </w:r>
      <w:r w:rsidR="00096865" w:rsidRPr="0093002B">
        <w:rPr>
          <w:rFonts w:ascii="GHEA Grapalat" w:hAnsi="GHEA Grapalat" w:cs="Sylfaen"/>
          <w:i w:val="0"/>
          <w:szCs w:val="24"/>
          <w:lang w:val="af-ZA"/>
        </w:rPr>
        <w:t xml:space="preserve">` </w:t>
      </w:r>
      <w:r w:rsidR="00F70E55" w:rsidRPr="0093002B">
        <w:rPr>
          <w:rFonts w:ascii="GHEA Grapalat" w:hAnsi="GHEA Grapalat" w:cs="Sylfaen"/>
          <w:i w:val="0"/>
          <w:szCs w:val="24"/>
          <w:lang w:val="en-US"/>
        </w:rPr>
        <w:t>մ</w:t>
      </w:r>
      <w:r w:rsidR="00096865" w:rsidRPr="0093002B">
        <w:rPr>
          <w:rFonts w:ascii="GHEA Grapalat" w:hAnsi="GHEA Grapalat" w:cs="Sylfaen"/>
          <w:i w:val="0"/>
          <w:szCs w:val="24"/>
          <w:lang w:val="ru-RU"/>
        </w:rPr>
        <w:t>ասնակիցը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Pr="0093002B">
        <w:rPr>
          <w:rFonts w:ascii="GHEA Grapalat" w:hAnsi="GHEA Grapalat" w:cs="Sylfaen"/>
          <w:i w:val="0"/>
          <w:szCs w:val="24"/>
          <w:lang w:val="af-ZA"/>
        </w:rPr>
        <w:t xml:space="preserve">1-ին մասի </w:t>
      </w:r>
      <w:r w:rsidR="00096865" w:rsidRPr="0093002B">
        <w:rPr>
          <w:rFonts w:ascii="GHEA Grapalat" w:hAnsi="GHEA Grapalat" w:cs="Sylfaen"/>
          <w:i w:val="0"/>
          <w:szCs w:val="24"/>
          <w:lang w:val="af-ZA"/>
        </w:rPr>
        <w:t xml:space="preserve">4.2 </w:t>
      </w:r>
      <w:r w:rsidR="00096865" w:rsidRPr="0093002B">
        <w:rPr>
          <w:rFonts w:ascii="GHEA Grapalat" w:hAnsi="GHEA Grapalat" w:cs="Sylfaen"/>
          <w:i w:val="0"/>
          <w:szCs w:val="24"/>
          <w:lang w:val="ru-RU"/>
        </w:rPr>
        <w:t>կետում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նշված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վերջնաժամկետը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հետ</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վերցնել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իր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հայտը</w:t>
      </w:r>
      <w:r w:rsidR="004D5671" w:rsidRPr="0093002B">
        <w:rPr>
          <w:rFonts w:ascii="GHEA Grapalat" w:hAnsi="GHEA Grapalat" w:cs="Sylfaen"/>
          <w:i w:val="0"/>
          <w:szCs w:val="24"/>
          <w:lang w:val="ru-RU"/>
        </w:rPr>
        <w:t>։</w:t>
      </w:r>
    </w:p>
    <w:p w14:paraId="1F764B16" w14:textId="77777777" w:rsidR="00FA0E41" w:rsidRPr="0093002B" w:rsidRDefault="00FA0E41" w:rsidP="00EF3662">
      <w:pPr>
        <w:ind w:firstLine="567"/>
        <w:jc w:val="center"/>
        <w:rPr>
          <w:rFonts w:ascii="GHEA Grapalat" w:hAnsi="GHEA Grapalat"/>
          <w:b/>
          <w:sz w:val="20"/>
          <w:lang w:val="af-ZA"/>
        </w:rPr>
      </w:pPr>
    </w:p>
    <w:p w14:paraId="182B3B53" w14:textId="77777777" w:rsidR="00096865" w:rsidRPr="0093002B" w:rsidRDefault="000D701E" w:rsidP="00EF3662">
      <w:pPr>
        <w:ind w:firstLine="567"/>
        <w:jc w:val="center"/>
        <w:rPr>
          <w:rFonts w:ascii="GHEA Grapalat" w:hAnsi="GHEA Grapalat"/>
          <w:b/>
          <w:sz w:val="20"/>
          <w:lang w:val="af-ZA"/>
        </w:rPr>
      </w:pPr>
      <w:r w:rsidRPr="0093002B">
        <w:rPr>
          <w:rFonts w:ascii="GHEA Grapalat" w:hAnsi="GHEA Grapalat"/>
          <w:b/>
          <w:sz w:val="20"/>
          <w:lang w:val="af-ZA"/>
        </w:rPr>
        <w:t>7</w:t>
      </w:r>
      <w:r w:rsidR="00955A1E" w:rsidRPr="0093002B">
        <w:rPr>
          <w:rFonts w:ascii="GHEA Grapalat" w:hAnsi="GHEA Grapalat"/>
          <w:b/>
          <w:sz w:val="20"/>
          <w:lang w:val="af-ZA"/>
        </w:rPr>
        <w:t xml:space="preserve">. </w:t>
      </w:r>
      <w:r w:rsidR="00955A1E" w:rsidRPr="0093002B">
        <w:rPr>
          <w:rFonts w:ascii="GHEA Grapalat" w:hAnsi="GHEA Grapalat" w:cs="Sylfaen"/>
          <w:b/>
          <w:sz w:val="20"/>
          <w:lang w:val="es-ES"/>
        </w:rPr>
        <w:t>ՀԱՅՏԻ</w:t>
      </w:r>
      <w:r w:rsidR="00955A1E" w:rsidRPr="0093002B">
        <w:rPr>
          <w:rFonts w:ascii="GHEA Grapalat" w:hAnsi="GHEA Grapalat" w:cs="Times Armenian"/>
          <w:b/>
          <w:sz w:val="20"/>
          <w:lang w:val="af-ZA"/>
        </w:rPr>
        <w:t xml:space="preserve"> </w:t>
      </w:r>
      <w:r w:rsidR="00955A1E" w:rsidRPr="0093002B">
        <w:rPr>
          <w:rFonts w:ascii="GHEA Grapalat" w:hAnsi="GHEA Grapalat" w:cs="Sylfaen"/>
          <w:b/>
          <w:sz w:val="20"/>
          <w:lang w:val="es-ES"/>
        </w:rPr>
        <w:t>ԱՊԱՀՈՎՈՒՄԸ</w:t>
      </w:r>
      <w:r w:rsidR="00955A1E" w:rsidRPr="0093002B">
        <w:rPr>
          <w:rFonts w:ascii="GHEA Grapalat" w:hAnsi="GHEA Grapalat" w:cs="Times Armenian"/>
          <w:b/>
          <w:sz w:val="20"/>
          <w:lang w:val="af-ZA"/>
        </w:rPr>
        <w:t xml:space="preserve"> </w:t>
      </w:r>
    </w:p>
    <w:p w14:paraId="4D8F98B2" w14:textId="77777777" w:rsidR="00096865" w:rsidRPr="0093002B" w:rsidRDefault="00096865" w:rsidP="00EF3662">
      <w:pPr>
        <w:ind w:firstLine="567"/>
        <w:jc w:val="both"/>
        <w:rPr>
          <w:rFonts w:ascii="GHEA Grapalat" w:hAnsi="GHEA Grapalat"/>
          <w:b/>
          <w:sz w:val="20"/>
          <w:lang w:val="af-ZA"/>
        </w:rPr>
      </w:pPr>
    </w:p>
    <w:p w14:paraId="18E1D1B0" w14:textId="77777777" w:rsidR="007A3EE6" w:rsidRPr="0093002B" w:rsidRDefault="00283198" w:rsidP="00EF3662">
      <w:pPr>
        <w:ind w:firstLine="567"/>
        <w:jc w:val="both"/>
        <w:rPr>
          <w:rFonts w:ascii="GHEA Grapalat" w:hAnsi="GHEA Grapalat"/>
          <w:sz w:val="20"/>
          <w:szCs w:val="20"/>
          <w:lang w:val="af-ZA"/>
        </w:rPr>
      </w:pPr>
      <w:r w:rsidRPr="0093002B">
        <w:rPr>
          <w:rFonts w:ascii="GHEA Grapalat" w:hAnsi="GHEA Grapalat"/>
          <w:sz w:val="20"/>
          <w:lang w:val="af-ZA"/>
        </w:rPr>
        <w:t>7</w:t>
      </w:r>
      <w:r w:rsidR="00096865" w:rsidRPr="0093002B">
        <w:rPr>
          <w:rFonts w:ascii="GHEA Grapalat" w:hAnsi="GHEA Grapalat"/>
          <w:sz w:val="20"/>
          <w:lang w:val="af-ZA"/>
        </w:rPr>
        <w:t xml:space="preserve">.1 </w:t>
      </w:r>
      <w:r w:rsidR="00096865" w:rsidRPr="0093002B">
        <w:rPr>
          <w:rFonts w:ascii="GHEA Grapalat" w:hAnsi="GHEA Grapalat" w:cs="Sylfaen"/>
          <w:sz w:val="20"/>
          <w:lang w:val="ru-RU"/>
        </w:rPr>
        <w:t>Մասնակիցը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հայտով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սույն</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հրավերով</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սահմանված</w:t>
      </w:r>
      <w:r w:rsidR="00096865" w:rsidRPr="0093002B">
        <w:rPr>
          <w:rFonts w:ascii="GHEA Grapalat" w:hAnsi="GHEA Grapalat" w:cs="Sylfaen"/>
          <w:sz w:val="20"/>
          <w:lang w:val="af-ZA"/>
        </w:rPr>
        <w:t xml:space="preserve"> </w:t>
      </w:r>
      <w:r w:rsidR="00712311" w:rsidRPr="0093002B">
        <w:rPr>
          <w:rFonts w:ascii="GHEA Grapalat" w:hAnsi="GHEA Grapalat" w:cs="Sylfaen"/>
          <w:sz w:val="20"/>
          <w:lang w:val="af-ZA"/>
        </w:rPr>
        <w:t xml:space="preserve">կարգով </w:t>
      </w:r>
      <w:proofErr w:type="spellStart"/>
      <w:r w:rsidR="00903898" w:rsidRPr="0093002B">
        <w:rPr>
          <w:rFonts w:ascii="GHEA Grapalat" w:hAnsi="GHEA Grapalat" w:cs="Sylfaen"/>
          <w:bCs/>
          <w:sz w:val="20"/>
          <w:szCs w:val="20"/>
        </w:rPr>
        <w:t>ներկայացնում</w:t>
      </w:r>
      <w:proofErr w:type="spellEnd"/>
      <w:r w:rsidR="00903898" w:rsidRPr="0093002B">
        <w:rPr>
          <w:rFonts w:ascii="GHEA Grapalat" w:hAnsi="GHEA Grapalat" w:cs="Sylfaen"/>
          <w:bCs/>
          <w:sz w:val="20"/>
          <w:szCs w:val="20"/>
          <w:lang w:val="af-ZA"/>
        </w:rPr>
        <w:t xml:space="preserve"> </w:t>
      </w:r>
      <w:r w:rsidR="00903898" w:rsidRPr="0093002B">
        <w:rPr>
          <w:rFonts w:ascii="GHEA Grapalat" w:hAnsi="GHEA Grapalat" w:cs="Sylfaen"/>
          <w:bCs/>
          <w:sz w:val="20"/>
          <w:szCs w:val="20"/>
        </w:rPr>
        <w:t>է</w:t>
      </w:r>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հայտի</w:t>
      </w:r>
      <w:proofErr w:type="spellEnd"/>
      <w:r w:rsidR="00903898" w:rsidRPr="0093002B">
        <w:rPr>
          <w:rFonts w:ascii="GHEA Grapalat" w:hAnsi="GHEA Grapalat" w:cs="Sylfaen"/>
          <w:bCs/>
          <w:sz w:val="20"/>
          <w:szCs w:val="20"/>
          <w:lang w:val="af-ZA"/>
        </w:rPr>
        <w:t xml:space="preserve"> </w:t>
      </w:r>
      <w:proofErr w:type="spellStart"/>
      <w:r w:rsidR="00903898" w:rsidRPr="0093002B">
        <w:rPr>
          <w:rFonts w:ascii="GHEA Grapalat" w:hAnsi="GHEA Grapalat" w:cs="Sylfaen"/>
          <w:bCs/>
          <w:sz w:val="20"/>
          <w:szCs w:val="20"/>
        </w:rPr>
        <w:t>ապահովում</w:t>
      </w:r>
      <w:proofErr w:type="spellEnd"/>
      <w:r w:rsidR="00AE3822" w:rsidRPr="0093002B">
        <w:rPr>
          <w:rFonts w:ascii="GHEA Grapalat" w:hAnsi="GHEA Grapalat" w:cs="Sylfaen"/>
          <w:bCs/>
          <w:sz w:val="20"/>
          <w:szCs w:val="20"/>
          <w:lang w:val="af-ZA"/>
        </w:rPr>
        <w:t>:</w:t>
      </w:r>
      <w:r w:rsidR="00903898" w:rsidRPr="0093002B">
        <w:rPr>
          <w:rFonts w:ascii="GHEA Grapalat" w:hAnsi="GHEA Grapalat"/>
          <w:sz w:val="20"/>
          <w:szCs w:val="20"/>
          <w:lang w:val="af-ZA"/>
        </w:rPr>
        <w:t xml:space="preserve"> </w:t>
      </w:r>
    </w:p>
    <w:p w14:paraId="2A360B6E" w14:textId="4711387C" w:rsidR="00903898" w:rsidRPr="0093002B" w:rsidRDefault="00771C0F" w:rsidP="00EF3662">
      <w:pPr>
        <w:ind w:firstLine="567"/>
        <w:jc w:val="both"/>
        <w:rPr>
          <w:rFonts w:ascii="GHEA Grapalat" w:hAnsi="GHEA Grapalat" w:cs="Sylfaen"/>
          <w:sz w:val="20"/>
          <w:szCs w:val="20"/>
          <w:lang w:val="af-ZA"/>
        </w:rPr>
      </w:pPr>
      <w:proofErr w:type="spellStart"/>
      <w:r w:rsidRPr="0093002B">
        <w:rPr>
          <w:rFonts w:ascii="GHEA Grapalat" w:hAnsi="GHEA Grapalat" w:cs="Sylfaen"/>
          <w:sz w:val="20"/>
          <w:szCs w:val="20"/>
        </w:rPr>
        <w:lastRenderedPageBreak/>
        <w:t>Հ</w:t>
      </w:r>
      <w:r w:rsidR="00903898" w:rsidRPr="0093002B">
        <w:rPr>
          <w:rFonts w:ascii="GHEA Grapalat" w:hAnsi="GHEA Grapalat" w:cs="Sylfaen"/>
          <w:sz w:val="20"/>
          <w:szCs w:val="20"/>
        </w:rPr>
        <w:t>այտի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ապահովումը</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ներկայացվում</w:t>
      </w:r>
      <w:proofErr w:type="spellEnd"/>
      <w:r w:rsidR="00903898" w:rsidRPr="0093002B">
        <w:rPr>
          <w:rFonts w:ascii="GHEA Grapalat" w:hAnsi="GHEA Grapalat" w:cs="Sylfaen"/>
          <w:sz w:val="20"/>
          <w:szCs w:val="20"/>
          <w:lang w:val="af-ZA"/>
        </w:rPr>
        <w:t xml:space="preserve"> </w:t>
      </w:r>
      <w:r w:rsidR="00903898" w:rsidRPr="0093002B">
        <w:rPr>
          <w:rFonts w:ascii="GHEA Grapalat" w:hAnsi="GHEA Grapalat" w:cs="Sylfaen"/>
          <w:sz w:val="20"/>
          <w:szCs w:val="20"/>
        </w:rPr>
        <w:t>է</w:t>
      </w:r>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բանկային</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երաշխիքի</w:t>
      </w:r>
      <w:proofErr w:type="spellEnd"/>
      <w:r w:rsidR="00903898" w:rsidRPr="0093002B">
        <w:rPr>
          <w:rFonts w:ascii="GHEA Grapalat" w:hAnsi="GHEA Grapalat" w:cs="Sylfaen"/>
          <w:sz w:val="20"/>
          <w:szCs w:val="20"/>
          <w:lang w:val="af-ZA"/>
        </w:rPr>
        <w:t xml:space="preserve"> </w:t>
      </w:r>
      <w:r w:rsidR="00406C77" w:rsidRPr="0093002B">
        <w:rPr>
          <w:rFonts w:ascii="GHEA Grapalat" w:hAnsi="GHEA Grapalat" w:cs="Sylfaen"/>
          <w:sz w:val="20"/>
          <w:szCs w:val="20"/>
          <w:lang w:val="af-ZA"/>
        </w:rPr>
        <w:t xml:space="preserve">(հավելված 3) </w:t>
      </w:r>
      <w:proofErr w:type="spellStart"/>
      <w:r w:rsidR="00903898" w:rsidRPr="0093002B">
        <w:rPr>
          <w:rFonts w:ascii="GHEA Grapalat" w:hAnsi="GHEA Grapalat" w:cs="Sylfaen"/>
          <w:sz w:val="20"/>
          <w:szCs w:val="20"/>
        </w:rPr>
        <w:t>կամ</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կանխիկ</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փողի</w:t>
      </w:r>
      <w:proofErr w:type="spellEnd"/>
      <w:r w:rsidR="00903898" w:rsidRPr="0093002B">
        <w:rPr>
          <w:rFonts w:ascii="GHEA Grapalat" w:hAnsi="GHEA Grapalat" w:cs="Sylfaen"/>
          <w:sz w:val="20"/>
          <w:szCs w:val="20"/>
          <w:lang w:val="af-ZA"/>
        </w:rPr>
        <w:t xml:space="preserve"> </w:t>
      </w:r>
      <w:proofErr w:type="spellStart"/>
      <w:r w:rsidR="00903898" w:rsidRPr="0093002B">
        <w:rPr>
          <w:rFonts w:ascii="GHEA Grapalat" w:hAnsi="GHEA Grapalat" w:cs="Sylfaen"/>
          <w:sz w:val="20"/>
          <w:szCs w:val="20"/>
        </w:rPr>
        <w:t>ձևով</w:t>
      </w:r>
      <w:proofErr w:type="spellEnd"/>
      <w:r w:rsidR="00AE3822" w:rsidRPr="0093002B">
        <w:rPr>
          <w:rFonts w:ascii="GHEA Grapalat" w:hAnsi="GHEA Grapalat" w:cs="Sylfaen"/>
          <w:sz w:val="20"/>
          <w:szCs w:val="20"/>
          <w:lang w:val="af-ZA"/>
        </w:rPr>
        <w:t xml:space="preserve">, </w:t>
      </w:r>
      <w:proofErr w:type="spellStart"/>
      <w:r w:rsidR="00AE3822" w:rsidRPr="00960672">
        <w:rPr>
          <w:rFonts w:ascii="GHEA Grapalat" w:hAnsi="GHEA Grapalat" w:cs="Sylfaen"/>
          <w:b/>
          <w:bCs/>
          <w:sz w:val="20"/>
          <w:szCs w:val="20"/>
        </w:rPr>
        <w:t>որի</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չափը</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հավասար</w:t>
      </w:r>
      <w:proofErr w:type="spellEnd"/>
      <w:r w:rsidR="00AE3822" w:rsidRPr="00960672">
        <w:rPr>
          <w:rFonts w:ascii="GHEA Grapalat" w:hAnsi="GHEA Grapalat" w:cs="Sylfaen"/>
          <w:b/>
          <w:bCs/>
          <w:sz w:val="20"/>
          <w:szCs w:val="20"/>
          <w:lang w:val="af-ZA"/>
        </w:rPr>
        <w:t xml:space="preserve"> </w:t>
      </w:r>
      <w:r w:rsidR="00AE3822" w:rsidRPr="00960672">
        <w:rPr>
          <w:rFonts w:ascii="GHEA Grapalat" w:hAnsi="GHEA Grapalat" w:cs="Sylfaen"/>
          <w:b/>
          <w:bCs/>
          <w:sz w:val="20"/>
          <w:szCs w:val="20"/>
        </w:rPr>
        <w:t>է</w:t>
      </w:r>
      <w:r w:rsidR="00AE3822" w:rsidRPr="00960672">
        <w:rPr>
          <w:rFonts w:ascii="GHEA Grapalat" w:hAnsi="GHEA Grapalat" w:cs="Sylfaen"/>
          <w:b/>
          <w:bCs/>
          <w:sz w:val="20"/>
          <w:szCs w:val="20"/>
          <w:lang w:val="af-ZA"/>
        </w:rPr>
        <w:t xml:space="preserve"> </w:t>
      </w:r>
      <w:r w:rsidR="00273411" w:rsidRPr="00960672">
        <w:rPr>
          <w:rFonts w:ascii="GHEA Grapalat" w:hAnsi="GHEA Grapalat" w:cs="Sylfaen"/>
          <w:b/>
          <w:bCs/>
          <w:sz w:val="20"/>
          <w:szCs w:val="20"/>
          <w:lang w:val="hy-AM"/>
        </w:rPr>
        <w:t>գնման գնի</w:t>
      </w:r>
      <w:r w:rsidR="00757F6B" w:rsidRPr="00960672">
        <w:rPr>
          <w:rFonts w:ascii="GHEA Grapalat" w:hAnsi="GHEA Grapalat" w:cs="Sylfaen"/>
          <w:b/>
          <w:bCs/>
          <w:sz w:val="20"/>
          <w:szCs w:val="20"/>
          <w:lang w:val="hy-AM"/>
        </w:rPr>
        <w:t xml:space="preserve"> </w:t>
      </w:r>
      <w:proofErr w:type="spellStart"/>
      <w:r w:rsidR="00AE3822" w:rsidRPr="00960672">
        <w:rPr>
          <w:rFonts w:ascii="GHEA Grapalat" w:hAnsi="GHEA Grapalat" w:cs="Sylfaen"/>
          <w:b/>
          <w:bCs/>
          <w:sz w:val="20"/>
          <w:szCs w:val="20"/>
        </w:rPr>
        <w:t>հինգ</w:t>
      </w:r>
      <w:proofErr w:type="spellEnd"/>
      <w:r w:rsidR="00AE3822" w:rsidRPr="00960672">
        <w:rPr>
          <w:rFonts w:ascii="GHEA Grapalat" w:hAnsi="GHEA Grapalat" w:cs="Sylfaen"/>
          <w:b/>
          <w:bCs/>
          <w:sz w:val="20"/>
          <w:szCs w:val="20"/>
          <w:lang w:val="af-ZA"/>
        </w:rPr>
        <w:t xml:space="preserve"> </w:t>
      </w:r>
      <w:proofErr w:type="spellStart"/>
      <w:r w:rsidR="00AE3822" w:rsidRPr="00960672">
        <w:rPr>
          <w:rFonts w:ascii="GHEA Grapalat" w:hAnsi="GHEA Grapalat" w:cs="Sylfaen"/>
          <w:b/>
          <w:bCs/>
          <w:sz w:val="20"/>
          <w:szCs w:val="20"/>
        </w:rPr>
        <w:t>տոկոսին</w:t>
      </w:r>
      <w:proofErr w:type="spellEnd"/>
      <w:r w:rsidR="00903898" w:rsidRPr="0093002B">
        <w:rPr>
          <w:rFonts w:ascii="GHEA Grapalat" w:hAnsi="GHEA Grapalat" w:cs="Sylfaen"/>
          <w:sz w:val="20"/>
          <w:szCs w:val="20"/>
          <w:lang w:val="af-ZA"/>
        </w:rPr>
        <w:t>:</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Եթե</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մասնակցի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գերազանցում</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գինը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հայտի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ապահովման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չափը</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հավասար</w:t>
      </w:r>
      <w:proofErr w:type="spellEnd"/>
      <w:r w:rsidR="00273411" w:rsidRPr="0093002B">
        <w:rPr>
          <w:rFonts w:ascii="GHEA Grapalat" w:hAnsi="GHEA Grapalat" w:cs="Sylfaen"/>
          <w:bCs/>
          <w:sz w:val="20"/>
          <w:szCs w:val="20"/>
          <w:lang w:val="af-ZA"/>
        </w:rPr>
        <w:t xml:space="preserve"> </w:t>
      </w:r>
      <w:r w:rsidR="00273411" w:rsidRPr="0093002B">
        <w:rPr>
          <w:rFonts w:ascii="GHEA Grapalat" w:hAnsi="GHEA Grapalat" w:cs="Sylfaen"/>
          <w:bCs/>
          <w:sz w:val="20"/>
          <w:szCs w:val="20"/>
        </w:rPr>
        <w:t>է</w:t>
      </w:r>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գնային</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առաջարկի</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հինգ</w:t>
      </w:r>
      <w:proofErr w:type="spellEnd"/>
      <w:r w:rsidR="00273411" w:rsidRPr="0093002B">
        <w:rPr>
          <w:rFonts w:ascii="GHEA Grapalat" w:hAnsi="GHEA Grapalat" w:cs="Sylfaen"/>
          <w:bCs/>
          <w:sz w:val="20"/>
          <w:szCs w:val="20"/>
          <w:lang w:val="af-ZA"/>
        </w:rPr>
        <w:t xml:space="preserve"> </w:t>
      </w:r>
      <w:proofErr w:type="spellStart"/>
      <w:r w:rsidR="00273411" w:rsidRPr="0093002B">
        <w:rPr>
          <w:rFonts w:ascii="GHEA Grapalat" w:hAnsi="GHEA Grapalat" w:cs="Sylfaen"/>
          <w:bCs/>
          <w:sz w:val="20"/>
          <w:szCs w:val="20"/>
        </w:rPr>
        <w:t>տոկոսին</w:t>
      </w:r>
      <w:proofErr w:type="spellEnd"/>
      <w:r w:rsidR="00273411" w:rsidRPr="0093002B">
        <w:rPr>
          <w:rFonts w:ascii="GHEA Grapalat" w:hAnsi="GHEA Grapalat" w:cs="Sylfaen"/>
          <w:sz w:val="20"/>
          <w:szCs w:val="20"/>
          <w:lang w:val="af-ZA"/>
        </w:rPr>
        <w:t xml:space="preserve">: </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Ընդ</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որում</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եթե</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մասնակիցը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ապահովումը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ներկայացրել</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սույն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կետով</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սահմանված</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չափից</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ավել</w:t>
      </w:r>
      <w:r w:rsidR="00A22EB5" w:rsidRPr="0093002B">
        <w:rPr>
          <w:rFonts w:ascii="GHEA Grapalat" w:hAnsi="GHEA Grapalat" w:cs="Sylfaen"/>
          <w:sz w:val="20"/>
          <w:szCs w:val="20"/>
        </w:rPr>
        <w:t>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ապա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հայտը</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համարվում</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է</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հրավերի</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պահանջներին</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բավարարող</w:t>
      </w:r>
      <w:proofErr w:type="spellEnd"/>
      <w:r w:rsidR="00AE3822" w:rsidRPr="0093002B">
        <w:rPr>
          <w:rFonts w:ascii="GHEA Grapalat" w:hAnsi="GHEA Grapalat" w:cs="Sylfaen"/>
          <w:sz w:val="20"/>
          <w:szCs w:val="20"/>
          <w:lang w:val="af-ZA"/>
        </w:rPr>
        <w:t xml:space="preserve"> </w:t>
      </w:r>
      <w:r w:rsidR="00AE3822" w:rsidRPr="0093002B">
        <w:rPr>
          <w:rFonts w:ascii="GHEA Grapalat" w:hAnsi="GHEA Grapalat" w:cs="Sylfaen"/>
          <w:sz w:val="20"/>
          <w:szCs w:val="20"/>
        </w:rPr>
        <w:t>և</w:t>
      </w:r>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ենթակա</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չէ</w:t>
      </w:r>
      <w:proofErr w:type="spellEnd"/>
      <w:r w:rsidR="00AE3822" w:rsidRPr="0093002B">
        <w:rPr>
          <w:rFonts w:ascii="GHEA Grapalat" w:hAnsi="GHEA Grapalat" w:cs="Sylfaen"/>
          <w:sz w:val="20"/>
          <w:szCs w:val="20"/>
          <w:lang w:val="af-ZA"/>
        </w:rPr>
        <w:t xml:space="preserve"> </w:t>
      </w:r>
      <w:proofErr w:type="spellStart"/>
      <w:r w:rsidR="00AE3822" w:rsidRPr="0093002B">
        <w:rPr>
          <w:rFonts w:ascii="GHEA Grapalat" w:hAnsi="GHEA Grapalat" w:cs="Sylfaen"/>
          <w:sz w:val="20"/>
          <w:szCs w:val="20"/>
        </w:rPr>
        <w:t>մերժման</w:t>
      </w:r>
      <w:proofErr w:type="spellEnd"/>
      <w:r w:rsidR="00AE3822" w:rsidRPr="0093002B">
        <w:rPr>
          <w:rFonts w:ascii="GHEA Grapalat" w:hAnsi="GHEA Grapalat" w:cs="Sylfaen"/>
          <w:sz w:val="20"/>
          <w:szCs w:val="20"/>
          <w:lang w:val="af-ZA"/>
        </w:rPr>
        <w:t>:</w:t>
      </w:r>
    </w:p>
    <w:p w14:paraId="2DDE31DA" w14:textId="1A528C5E" w:rsidR="00273411" w:rsidRPr="0093002B" w:rsidRDefault="001578D4" w:rsidP="00146D17">
      <w:pPr>
        <w:ind w:firstLine="567"/>
        <w:jc w:val="both"/>
        <w:rPr>
          <w:rFonts w:ascii="GHEA Grapalat" w:hAnsi="GHEA Grapalat"/>
          <w:sz w:val="20"/>
          <w:szCs w:val="20"/>
          <w:lang w:val="af-ZA"/>
        </w:rPr>
      </w:pPr>
      <w:proofErr w:type="spellStart"/>
      <w:r w:rsidRPr="0093002B">
        <w:rPr>
          <w:rFonts w:ascii="GHEA Grapalat" w:hAnsi="GHEA Grapalat"/>
          <w:sz w:val="20"/>
          <w:szCs w:val="20"/>
        </w:rPr>
        <w:t>Կանխիկ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փողի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ձևով</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պետք</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փոխանցվի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Կենտրոնական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գանձապետարանում</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անվամբ</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բացված</w:t>
      </w:r>
      <w:proofErr w:type="spellEnd"/>
      <w:r w:rsidRPr="0093002B">
        <w:rPr>
          <w:rFonts w:ascii="GHEA Grapalat" w:hAnsi="GHEA Grapalat"/>
          <w:sz w:val="20"/>
          <w:szCs w:val="20"/>
          <w:lang w:val="af-ZA"/>
        </w:rPr>
        <w:t xml:space="preserve"> </w:t>
      </w:r>
      <w:r w:rsidR="003F1EEA" w:rsidRPr="0093002B">
        <w:rPr>
          <w:rFonts w:ascii="GHEA Grapalat" w:hAnsi="GHEA Grapalat"/>
          <w:lang w:val="af-ZA"/>
        </w:rPr>
        <w:t>«</w:t>
      </w:r>
      <w:r w:rsidR="003B0D6E" w:rsidRPr="0093002B">
        <w:rPr>
          <w:rFonts w:ascii="GHEA Grapalat" w:hAnsi="GHEA Grapalat"/>
          <w:sz w:val="20"/>
          <w:szCs w:val="20"/>
          <w:lang w:val="af-ZA"/>
        </w:rPr>
        <w:t>900008000466</w:t>
      </w:r>
      <w:r w:rsidR="003F1EEA" w:rsidRPr="0093002B">
        <w:rPr>
          <w:rFonts w:ascii="GHEA Grapalat" w:hAnsi="GHEA Grapalat"/>
          <w:lang w:val="af-ZA"/>
        </w:rPr>
        <w:t>»</w:t>
      </w:r>
      <w:r w:rsidR="00F20DA5" w:rsidRPr="0093002B">
        <w:rPr>
          <w:rFonts w:ascii="GHEA Grapalat" w:hAnsi="GHEA Grapalat"/>
          <w:sz w:val="20"/>
          <w:szCs w:val="20"/>
          <w:lang w:val="af-ZA"/>
        </w:rPr>
        <w:t xml:space="preserve"> </w:t>
      </w:r>
      <w:proofErr w:type="spellStart"/>
      <w:r w:rsidRPr="0093002B">
        <w:rPr>
          <w:rFonts w:ascii="GHEA Grapalat" w:hAnsi="GHEA Grapalat"/>
          <w:sz w:val="20"/>
          <w:szCs w:val="20"/>
        </w:rPr>
        <w:t>գանձապետական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հաշվ</w:t>
      </w:r>
      <w:r w:rsidR="00712311" w:rsidRPr="0093002B">
        <w:rPr>
          <w:rFonts w:ascii="GHEA Grapalat" w:hAnsi="GHEA Grapalat"/>
          <w:sz w:val="20"/>
          <w:szCs w:val="20"/>
        </w:rPr>
        <w:t>ին</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որը</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ենթակա</w:t>
      </w:r>
      <w:proofErr w:type="spellEnd"/>
      <w:r w:rsidR="00712311" w:rsidRPr="0093002B">
        <w:rPr>
          <w:rFonts w:ascii="GHEA Grapalat" w:hAnsi="GHEA Grapalat"/>
          <w:sz w:val="20"/>
          <w:szCs w:val="20"/>
          <w:lang w:val="af-ZA"/>
        </w:rPr>
        <w:t xml:space="preserve"> </w:t>
      </w:r>
      <w:r w:rsidR="00712311" w:rsidRPr="0093002B">
        <w:rPr>
          <w:rFonts w:ascii="GHEA Grapalat" w:hAnsi="GHEA Grapalat"/>
          <w:sz w:val="20"/>
          <w:szCs w:val="20"/>
        </w:rPr>
        <w:t>է</w:t>
      </w:r>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վերադարձման</w:t>
      </w:r>
      <w:proofErr w:type="spellEnd"/>
      <w:r w:rsidR="00712311"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այն</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ներկայացրած</w:t>
      </w:r>
      <w:proofErr w:type="spellEnd"/>
      <w:r w:rsidR="002032CE" w:rsidRPr="0093002B">
        <w:rPr>
          <w:rFonts w:ascii="GHEA Grapalat" w:hAnsi="GHEA Grapalat"/>
          <w:sz w:val="20"/>
          <w:szCs w:val="20"/>
          <w:lang w:val="af-ZA"/>
        </w:rPr>
        <w:t xml:space="preserve"> </w:t>
      </w:r>
      <w:proofErr w:type="spellStart"/>
      <w:r w:rsidR="002032CE" w:rsidRPr="0093002B">
        <w:rPr>
          <w:rFonts w:ascii="GHEA Grapalat" w:hAnsi="GHEA Grapalat"/>
          <w:sz w:val="20"/>
          <w:szCs w:val="20"/>
        </w:rPr>
        <w:t>մասնակցին</w:t>
      </w:r>
      <w:proofErr w:type="spellEnd"/>
      <w:r w:rsidR="002032CE" w:rsidRPr="0093002B">
        <w:rPr>
          <w:rFonts w:ascii="GHEA Grapalat" w:hAnsi="GHEA Grapalat"/>
          <w:sz w:val="20"/>
          <w:szCs w:val="20"/>
          <w:lang w:val="af-ZA"/>
        </w:rPr>
        <w:t>`</w:t>
      </w:r>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բացառությամբ</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սույն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հրավերի</w:t>
      </w:r>
      <w:proofErr w:type="spellEnd"/>
      <w:r w:rsidR="00402941" w:rsidRPr="0093002B">
        <w:rPr>
          <w:rFonts w:ascii="GHEA Grapalat" w:hAnsi="GHEA Grapalat"/>
          <w:sz w:val="20"/>
          <w:szCs w:val="20"/>
          <w:lang w:val="af-ZA"/>
        </w:rPr>
        <w:t xml:space="preserve"> 1-</w:t>
      </w:r>
      <w:proofErr w:type="spellStart"/>
      <w:r w:rsidR="00402941" w:rsidRPr="0093002B">
        <w:rPr>
          <w:rFonts w:ascii="GHEA Grapalat" w:hAnsi="GHEA Grapalat"/>
          <w:sz w:val="20"/>
          <w:szCs w:val="20"/>
        </w:rPr>
        <w:t>ին</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մասի</w:t>
      </w:r>
      <w:proofErr w:type="spellEnd"/>
      <w:r w:rsidR="00402941" w:rsidRPr="0093002B">
        <w:rPr>
          <w:rFonts w:ascii="GHEA Grapalat" w:hAnsi="GHEA Grapalat"/>
          <w:sz w:val="20"/>
          <w:szCs w:val="20"/>
          <w:lang w:val="af-ZA"/>
        </w:rPr>
        <w:t xml:space="preserve"> </w:t>
      </w:r>
      <w:r w:rsidR="000D701E" w:rsidRPr="0093002B">
        <w:rPr>
          <w:rFonts w:ascii="GHEA Grapalat" w:hAnsi="GHEA Grapalat"/>
          <w:sz w:val="20"/>
          <w:szCs w:val="20"/>
          <w:lang w:val="af-ZA"/>
        </w:rPr>
        <w:t>7</w:t>
      </w:r>
      <w:r w:rsidR="00402941" w:rsidRPr="0093002B">
        <w:rPr>
          <w:rFonts w:ascii="GHEA Grapalat" w:hAnsi="GHEA Grapalat"/>
          <w:sz w:val="20"/>
          <w:szCs w:val="20"/>
          <w:lang w:val="af-ZA"/>
        </w:rPr>
        <w:t xml:space="preserve">.3 </w:t>
      </w:r>
      <w:proofErr w:type="spellStart"/>
      <w:r w:rsidR="00402941" w:rsidRPr="0093002B">
        <w:rPr>
          <w:rFonts w:ascii="GHEA Grapalat" w:hAnsi="GHEA Grapalat"/>
          <w:sz w:val="20"/>
          <w:szCs w:val="20"/>
        </w:rPr>
        <w:t>կետով</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նախատեսված</w:t>
      </w:r>
      <w:proofErr w:type="spellEnd"/>
      <w:r w:rsidR="00402941" w:rsidRPr="0093002B">
        <w:rPr>
          <w:rFonts w:ascii="GHEA Grapalat" w:hAnsi="GHEA Grapalat"/>
          <w:sz w:val="20"/>
          <w:szCs w:val="20"/>
          <w:lang w:val="af-ZA"/>
        </w:rPr>
        <w:t xml:space="preserve"> </w:t>
      </w:r>
      <w:proofErr w:type="spellStart"/>
      <w:r w:rsidR="00402941" w:rsidRPr="0093002B">
        <w:rPr>
          <w:rFonts w:ascii="GHEA Grapalat" w:hAnsi="GHEA Grapalat"/>
          <w:sz w:val="20"/>
          <w:szCs w:val="20"/>
        </w:rPr>
        <w:t>դեպքերի</w:t>
      </w:r>
      <w:proofErr w:type="spellEnd"/>
      <w:r w:rsidR="007123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պայմանագիրը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կնքվելու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անգործության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ժամկետն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ավարտվելուն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եթե</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արդյունքները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բողոքարկված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չեն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Բողոքի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առկայության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վերադարձվում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ընթացակարգը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չկայացած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հայտարարելու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գնահատող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հանձնաժողովի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որոշումն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անփոփոխ</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թողնելու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մասին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դատարանի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եզրափակիչ</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դատական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ակտն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օրինական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ուժի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մեջ</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մտնելու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հաջորդող</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հինգ</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աշխատանքային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օրվա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ընթացքում</w:t>
      </w:r>
      <w:proofErr w:type="spellEnd"/>
      <w:r w:rsidR="00273411" w:rsidRPr="0093002B">
        <w:rPr>
          <w:rFonts w:ascii="GHEA Grapalat" w:hAnsi="GHEA Grapalat"/>
          <w:sz w:val="20"/>
          <w:szCs w:val="20"/>
          <w:lang w:val="af-ZA"/>
        </w:rPr>
        <w:t>:</w:t>
      </w:r>
    </w:p>
    <w:p w14:paraId="6BDFB668" w14:textId="0CDD7606" w:rsidR="00825A7E" w:rsidRDefault="00825A7E" w:rsidP="00146D17">
      <w:pPr>
        <w:shd w:val="clear" w:color="auto" w:fill="FFFFFF"/>
        <w:ind w:firstLine="375"/>
        <w:jc w:val="both"/>
        <w:rPr>
          <w:rFonts w:ascii="GHEA Grapalat" w:hAnsi="GHEA Grapalat"/>
          <w:sz w:val="20"/>
          <w:szCs w:val="20"/>
          <w:lang w:val="hy-AM"/>
        </w:rPr>
      </w:pP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ընթացակարգը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կազմակերպվում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r w:rsidRPr="0093002B">
        <w:rPr>
          <w:rFonts w:ascii="GHEA Grapalat" w:hAnsi="GHEA Grapalat"/>
          <w:sz w:val="20"/>
          <w:szCs w:val="20"/>
          <w:lang w:val="hy-AM"/>
        </w:rPr>
        <w:t>Օ</w:t>
      </w:r>
      <w:proofErr w:type="spellStart"/>
      <w:r w:rsidRPr="0093002B">
        <w:rPr>
          <w:rFonts w:ascii="GHEA Grapalat" w:hAnsi="GHEA Grapalat"/>
          <w:sz w:val="20"/>
          <w:szCs w:val="20"/>
        </w:rPr>
        <w:t>րենքի</w:t>
      </w:r>
      <w:proofErr w:type="spellEnd"/>
      <w:r w:rsidRPr="0093002B">
        <w:rPr>
          <w:rFonts w:ascii="GHEA Grapalat" w:hAnsi="GHEA Grapalat"/>
          <w:sz w:val="20"/>
          <w:szCs w:val="20"/>
          <w:lang w:val="af-ZA"/>
        </w:rPr>
        <w:t xml:space="preserve"> 15-</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af-ZA"/>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մասի</w:t>
      </w:r>
      <w:proofErr w:type="spellEnd"/>
      <w:r w:rsidRPr="0093002B">
        <w:rPr>
          <w:rFonts w:ascii="GHEA Grapalat" w:hAnsi="GHEA Grapalat"/>
          <w:sz w:val="20"/>
          <w:szCs w:val="20"/>
          <w:lang w:val="af-ZA"/>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կետի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կողմերի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միջև</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համաձայնագիրը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Եթե</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կնքելու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ամսվա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ֆինանսական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միջոցներ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նախատեսվում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և</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վերադարձվում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լուծվելու</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հաջորդող</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հինգ</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աշխատանքային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hy-AM"/>
        </w:rPr>
        <w:t>:</w:t>
      </w:r>
      <w:r w:rsidR="00164F74" w:rsidRPr="0093002B">
        <w:rPr>
          <w:rStyle w:val="FootnoteReference"/>
          <w:rFonts w:ascii="GHEA Grapalat" w:hAnsi="GHEA Grapalat"/>
          <w:sz w:val="20"/>
          <w:szCs w:val="20"/>
          <w:lang w:val="hy-AM"/>
        </w:rPr>
        <w:footnoteReference w:id="6"/>
      </w:r>
    </w:p>
    <w:p w14:paraId="275CF037" w14:textId="77777777" w:rsidR="003E1114" w:rsidRPr="008138E0" w:rsidRDefault="003E1114" w:rsidP="003E1114">
      <w:pPr>
        <w:shd w:val="clear" w:color="auto" w:fill="FFFFFF"/>
        <w:ind w:firstLine="375"/>
        <w:jc w:val="both"/>
        <w:rPr>
          <w:rFonts w:ascii="GHEA Grapalat" w:hAnsi="GHEA Grapalat" w:cs="Sylfaen"/>
          <w:sz w:val="20"/>
          <w:lang w:val="hy-AM"/>
        </w:rPr>
      </w:pPr>
      <w:bookmarkStart w:id="10" w:name="_Hlk143681596"/>
      <w:r w:rsidRPr="008138E0">
        <w:rPr>
          <w:rFonts w:ascii="GHEA Grapalat" w:hAnsi="GHEA Grapalat" w:cs="Sylfaen"/>
          <w:sz w:val="20"/>
          <w:lang w:val="af-ZA"/>
        </w:rPr>
        <w:t xml:space="preserve">Պատվիրատուի ղեկավարը հայտի ապահովման </w:t>
      </w:r>
      <w:r w:rsidRPr="008138E0">
        <w:rPr>
          <w:rFonts w:ascii="GHEA Grapalat" w:hAnsi="GHEA Grapalat" w:cs="Sylfaen"/>
          <w:sz w:val="20"/>
          <w:lang w:val="hy-AM"/>
        </w:rPr>
        <w:t>վերադարձման մասին սույն կետով նախատեսված ժամկետներում գրավոր տեղեկացնում է՝</w:t>
      </w:r>
    </w:p>
    <w:p w14:paraId="3378231B"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22E79455" w14:textId="77777777" w:rsidR="003E1114" w:rsidRPr="008138E0" w:rsidRDefault="003E1114" w:rsidP="003E1114">
      <w:pPr>
        <w:shd w:val="clear" w:color="auto" w:fill="FFFFFF"/>
        <w:ind w:firstLine="375"/>
        <w:jc w:val="both"/>
        <w:rPr>
          <w:rFonts w:ascii="GHEA Grapalat" w:hAnsi="GHEA Grapalat" w:cs="Sylfaen"/>
          <w:sz w:val="20"/>
          <w:lang w:val="hy-AM"/>
        </w:rPr>
      </w:pPr>
      <w:r w:rsidRPr="008138E0">
        <w:rPr>
          <w:rFonts w:ascii="GHEA Grapalat" w:hAnsi="GHEA Grapalat" w:cs="Sylfaen"/>
          <w:sz w:val="20"/>
          <w:lang w:val="hy-AM"/>
        </w:rPr>
        <w:t>- բանկային երաշխիքի ձևով ներկայացված ապահովման դեպքում՝ երաշխիքը թողարկած բանկին.</w:t>
      </w:r>
    </w:p>
    <w:bookmarkEnd w:id="10"/>
    <w:p w14:paraId="0C0DF008" w14:textId="77777777" w:rsidR="000A7528" w:rsidRPr="0093002B" w:rsidRDefault="00283198" w:rsidP="00EF3662">
      <w:pPr>
        <w:ind w:firstLine="567"/>
        <w:jc w:val="both"/>
        <w:rPr>
          <w:rFonts w:ascii="GHEA Grapalat" w:hAnsi="GHEA Grapalat"/>
          <w:sz w:val="20"/>
          <w:szCs w:val="20"/>
          <w:lang w:val="af-ZA"/>
        </w:rPr>
      </w:pPr>
      <w:r w:rsidRPr="0093002B">
        <w:rPr>
          <w:rFonts w:ascii="GHEA Grapalat" w:hAnsi="GHEA Grapalat" w:cs="Sylfaen"/>
          <w:sz w:val="20"/>
          <w:szCs w:val="20"/>
          <w:lang w:val="af-ZA"/>
        </w:rPr>
        <w:t>7</w:t>
      </w:r>
      <w:r w:rsidR="000A7528" w:rsidRPr="0093002B">
        <w:rPr>
          <w:rFonts w:ascii="GHEA Grapalat" w:hAnsi="GHEA Grapalat" w:cs="Sylfaen"/>
          <w:sz w:val="20"/>
          <w:szCs w:val="20"/>
          <w:lang w:val="af-ZA"/>
        </w:rPr>
        <w:t xml:space="preserve">.2 </w:t>
      </w:r>
      <w:r w:rsidR="00712311" w:rsidRPr="0093002B">
        <w:rPr>
          <w:rFonts w:ascii="GHEA Grapalat" w:hAnsi="GHEA Grapalat"/>
          <w:sz w:val="20"/>
          <w:szCs w:val="20"/>
          <w:lang w:val="hy-AM"/>
        </w:rPr>
        <w:t>Գնման</w:t>
      </w:r>
      <w:r w:rsidR="00712311" w:rsidRPr="0093002B">
        <w:rPr>
          <w:rFonts w:ascii="GHEA Grapalat" w:hAnsi="GHEA Grapalat"/>
          <w:sz w:val="20"/>
          <w:szCs w:val="20"/>
          <w:lang w:val="af-ZA"/>
        </w:rPr>
        <w:t xml:space="preserve"> </w:t>
      </w:r>
      <w:r w:rsidR="000A7528" w:rsidRPr="0093002B">
        <w:rPr>
          <w:rFonts w:ascii="GHEA Grapalat" w:hAnsi="GHEA Grapalat"/>
          <w:sz w:val="20"/>
          <w:szCs w:val="20"/>
          <w:lang w:val="hy-AM"/>
        </w:rPr>
        <w:t>ընթացակարգ</w:t>
      </w:r>
      <w:r w:rsidR="00712311" w:rsidRPr="0093002B">
        <w:rPr>
          <w:rFonts w:ascii="GHEA Grapalat" w:hAnsi="GHEA Grapalat"/>
          <w:sz w:val="20"/>
          <w:szCs w:val="20"/>
          <w:lang w:val="hy-AM"/>
        </w:rPr>
        <w:t>ը</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չափաբաժիններով</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կազմակերպվելու</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դեպքում</w:t>
      </w:r>
      <w:r w:rsidR="00712311" w:rsidRPr="0093002B">
        <w:rPr>
          <w:rFonts w:ascii="GHEA Grapalat" w:hAnsi="GHEA Grapalat"/>
          <w:sz w:val="20"/>
          <w:szCs w:val="20"/>
          <w:lang w:val="af-ZA"/>
        </w:rPr>
        <w:t xml:space="preserve">, </w:t>
      </w:r>
      <w:r w:rsidR="00712311" w:rsidRPr="0093002B">
        <w:rPr>
          <w:rFonts w:ascii="GHEA Grapalat" w:hAnsi="GHEA Grapalat"/>
          <w:sz w:val="20"/>
          <w:szCs w:val="20"/>
          <w:lang w:val="hy-AM"/>
        </w:rPr>
        <w:t>եթե</w:t>
      </w:r>
      <w:r w:rsidR="00712311" w:rsidRPr="0093002B">
        <w:rPr>
          <w:rFonts w:ascii="GHEA Grapalat" w:hAnsi="GHEA Grapalat"/>
          <w:sz w:val="20"/>
          <w:szCs w:val="20"/>
          <w:lang w:val="af-ZA"/>
        </w:rPr>
        <w:t>`</w:t>
      </w:r>
      <w:r w:rsidR="00712311" w:rsidRPr="0093002B" w:rsidDel="00712311">
        <w:rPr>
          <w:rFonts w:ascii="GHEA Grapalat" w:hAnsi="GHEA Grapalat"/>
          <w:sz w:val="20"/>
          <w:szCs w:val="20"/>
          <w:lang w:val="af-ZA"/>
        </w:rPr>
        <w:t xml:space="preserve"> </w:t>
      </w:r>
      <w:r w:rsidR="000A7528" w:rsidRPr="0093002B">
        <w:rPr>
          <w:rFonts w:ascii="GHEA Grapalat" w:hAnsi="GHEA Grapalat"/>
          <w:sz w:val="20"/>
          <w:szCs w:val="20"/>
          <w:lang w:val="af-ZA"/>
        </w:rPr>
        <w:t xml:space="preserve"> </w:t>
      </w:r>
    </w:p>
    <w:p w14:paraId="0DBE1B7B" w14:textId="7EDBCFD3" w:rsidR="000A7528" w:rsidRPr="0093002B" w:rsidRDefault="000A7528" w:rsidP="000F008F">
      <w:pPr>
        <w:ind w:firstLine="567"/>
        <w:jc w:val="both"/>
        <w:rPr>
          <w:rFonts w:ascii="GHEA Grapalat" w:hAnsi="GHEA Grapalat"/>
          <w:sz w:val="20"/>
          <w:szCs w:val="20"/>
          <w:lang w:val="af-ZA"/>
        </w:rPr>
      </w:pPr>
      <w:r w:rsidRPr="0093002B">
        <w:rPr>
          <w:rFonts w:ascii="GHEA Grapalat" w:hAnsi="GHEA Grapalat"/>
          <w:sz w:val="20"/>
          <w:szCs w:val="20"/>
          <w:lang w:val="hy-AM"/>
        </w:rPr>
        <w:t>ա.</w:t>
      </w:r>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մասնակիցը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հայտ</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մեկից</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ավել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w:t>
      </w:r>
      <w:proofErr w:type="spellEnd"/>
      <w:r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հայտի</w:t>
      </w:r>
      <w:proofErr w:type="spellEnd"/>
      <w:r w:rsidR="00712311" w:rsidRPr="0093002B">
        <w:rPr>
          <w:rFonts w:ascii="GHEA Grapalat" w:hAnsi="GHEA Grapalat"/>
          <w:sz w:val="20"/>
          <w:szCs w:val="20"/>
          <w:lang w:val="af-ZA"/>
        </w:rPr>
        <w:t xml:space="preserve"> </w:t>
      </w:r>
      <w:proofErr w:type="spellStart"/>
      <w:r w:rsidR="00712311" w:rsidRPr="0093002B">
        <w:rPr>
          <w:rFonts w:ascii="GHEA Grapalat" w:hAnsi="GHEA Grapalat"/>
          <w:sz w:val="20"/>
          <w:szCs w:val="20"/>
        </w:rPr>
        <w:t>ապահովումը</w:t>
      </w:r>
      <w:proofErr w:type="spellEnd"/>
      <w:r w:rsidR="00712311" w:rsidRPr="0093002B">
        <w:rPr>
          <w:rFonts w:ascii="GHEA Grapalat" w:hAnsi="GHEA Grapalat"/>
          <w:sz w:val="20"/>
          <w:szCs w:val="20"/>
          <w:lang w:val="af-ZA"/>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af-ZA"/>
        </w:rPr>
        <w:t xml:space="preserve"> </w:t>
      </w:r>
      <w:r w:rsidRPr="0093002B">
        <w:rPr>
          <w:rFonts w:ascii="GHEA Grapalat" w:hAnsi="GHEA Grapalat"/>
          <w:sz w:val="20"/>
          <w:szCs w:val="20"/>
        </w:rPr>
        <w:t>է</w:t>
      </w:r>
      <w:r w:rsidRPr="0093002B">
        <w:rPr>
          <w:rFonts w:ascii="GHEA Grapalat" w:hAnsi="GHEA Grapalat"/>
          <w:sz w:val="20"/>
          <w:szCs w:val="20"/>
          <w:lang w:val="af-ZA"/>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չափաբաժնի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այնպես</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էլ</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հայտի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ապահովում</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չափաբաժինների</w:t>
      </w:r>
      <w:proofErr w:type="spellEnd"/>
      <w:r w:rsidRPr="0093002B">
        <w:rPr>
          <w:rFonts w:ascii="GHEA Grapalat" w:hAnsi="GHEA Grapalat"/>
          <w:sz w:val="20"/>
          <w:szCs w:val="20"/>
          <w:lang w:val="af-ZA"/>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Մեկ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հայտի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ապահովում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դրա</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գումարը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հաշվարկվում</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rPr>
        <w:t>է</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ներկայացված</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չափաբաժինների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գնման գների</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իսկ</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գնման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գները</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գերազանցելու</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դեպքում</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գնային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առաջարկների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հանրագումարի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նկատմամբ</w:t>
      </w:r>
      <w:proofErr w:type="spellEnd"/>
      <w:r w:rsidR="00273411" w:rsidRPr="0093002B">
        <w:rPr>
          <w:rFonts w:ascii="GHEA Grapalat" w:hAnsi="GHEA Grapalat"/>
          <w:sz w:val="20"/>
          <w:szCs w:val="20"/>
        </w:rPr>
        <w:t>՝</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հաշվի</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առնելով</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Կարգի</w:t>
      </w:r>
      <w:proofErr w:type="spellEnd"/>
      <w:r w:rsidR="00273411" w:rsidRPr="0093002B">
        <w:rPr>
          <w:rFonts w:ascii="GHEA Grapalat" w:hAnsi="GHEA Grapalat"/>
          <w:sz w:val="20"/>
          <w:szCs w:val="20"/>
          <w:lang w:val="af-ZA"/>
        </w:rPr>
        <w:t xml:space="preserve"> 32-</w:t>
      </w:r>
      <w:proofErr w:type="spellStart"/>
      <w:r w:rsidR="00273411" w:rsidRPr="0093002B">
        <w:rPr>
          <w:rFonts w:ascii="GHEA Grapalat" w:hAnsi="GHEA Grapalat"/>
          <w:sz w:val="20"/>
          <w:szCs w:val="20"/>
        </w:rPr>
        <w:t>րդ</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կետի</w:t>
      </w:r>
      <w:proofErr w:type="spellEnd"/>
      <w:r w:rsidR="00273411" w:rsidRPr="0093002B">
        <w:rPr>
          <w:rFonts w:ascii="GHEA Grapalat" w:hAnsi="GHEA Grapalat"/>
          <w:sz w:val="20"/>
          <w:szCs w:val="20"/>
          <w:lang w:val="af-ZA"/>
        </w:rPr>
        <w:t xml:space="preserve"> 1-</w:t>
      </w:r>
      <w:proofErr w:type="spellStart"/>
      <w:r w:rsidR="00273411" w:rsidRPr="0093002B">
        <w:rPr>
          <w:rFonts w:ascii="GHEA Grapalat" w:hAnsi="GHEA Grapalat"/>
          <w:sz w:val="20"/>
          <w:szCs w:val="20"/>
        </w:rPr>
        <w:t>ին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ենթակետի</w:t>
      </w:r>
      <w:proofErr w:type="spellEnd"/>
      <w:r w:rsidR="00273411" w:rsidRPr="0093002B">
        <w:rPr>
          <w:rFonts w:ascii="GHEA Grapalat" w:hAnsi="GHEA Grapalat"/>
          <w:sz w:val="20"/>
          <w:szCs w:val="20"/>
          <w:lang w:val="af-ZA"/>
        </w:rPr>
        <w:t xml:space="preserve"> «</w:t>
      </w:r>
      <w:r w:rsidR="00273411" w:rsidRPr="0093002B">
        <w:rPr>
          <w:rFonts w:ascii="GHEA Grapalat" w:hAnsi="GHEA Grapalat"/>
          <w:sz w:val="20"/>
          <w:szCs w:val="20"/>
          <w:lang w:val="hy-AM"/>
        </w:rPr>
        <w:t>ե</w:t>
      </w:r>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պարբերության</w:t>
      </w:r>
      <w:proofErr w:type="spellEnd"/>
      <w:r w:rsidR="00273411" w:rsidRPr="0093002B">
        <w:rPr>
          <w:rFonts w:ascii="GHEA Grapalat" w:hAnsi="GHEA Grapalat"/>
          <w:sz w:val="20"/>
          <w:szCs w:val="20"/>
          <w:lang w:val="af-ZA"/>
        </w:rPr>
        <w:t xml:space="preserve"> </w:t>
      </w:r>
      <w:proofErr w:type="spellStart"/>
      <w:r w:rsidR="00273411" w:rsidRPr="0093002B">
        <w:rPr>
          <w:rFonts w:ascii="GHEA Grapalat" w:hAnsi="GHEA Grapalat"/>
          <w:sz w:val="20"/>
          <w:szCs w:val="20"/>
        </w:rPr>
        <w:t>պահանջները</w:t>
      </w:r>
      <w:proofErr w:type="spellEnd"/>
      <w:r w:rsidR="00273411" w:rsidRPr="0093002B">
        <w:rPr>
          <w:rFonts w:ascii="GHEA Grapalat" w:hAnsi="GHEA Grapalat"/>
          <w:sz w:val="20"/>
          <w:szCs w:val="20"/>
          <w:lang w:val="hy-AM"/>
        </w:rPr>
        <w:t>:</w:t>
      </w:r>
    </w:p>
    <w:p w14:paraId="5130F67B" w14:textId="3F96B8F3" w:rsidR="000A7528" w:rsidRPr="0093002B" w:rsidRDefault="000A7528" w:rsidP="00EF3662">
      <w:pPr>
        <w:ind w:firstLine="375"/>
        <w:jc w:val="both"/>
        <w:rPr>
          <w:rFonts w:ascii="GHEA Grapalat" w:hAnsi="GHEA Grapalat"/>
          <w:sz w:val="20"/>
          <w:szCs w:val="20"/>
          <w:lang w:val="af-ZA"/>
        </w:rPr>
      </w:pPr>
      <w:r w:rsidRPr="0093002B">
        <w:rPr>
          <w:rFonts w:ascii="GHEA Grapalat" w:hAnsi="GHEA Grapalat"/>
          <w:sz w:val="20"/>
          <w:szCs w:val="20"/>
        </w:rPr>
        <w:t>բ</w:t>
      </w:r>
      <w:r w:rsidRPr="0093002B">
        <w:rPr>
          <w:rFonts w:ascii="GHEA Grapalat" w:hAnsi="GHEA Grapalat"/>
          <w:sz w:val="20"/>
          <w:szCs w:val="20"/>
          <w:lang w:val="hy-AM"/>
        </w:rPr>
        <w:t>.</w:t>
      </w:r>
      <w:r w:rsidR="00273411" w:rsidRPr="0093002B">
        <w:rPr>
          <w:rFonts w:ascii="GHEA Grapalat" w:hAnsi="GHEA Grapalat" w:cs="Sylfaen"/>
          <w:sz w:val="20"/>
          <w:lang w:val="hy-AM"/>
        </w:rPr>
        <w:t>Մ</w:t>
      </w:r>
      <w:r w:rsidR="00273411" w:rsidRPr="0093002B">
        <w:rPr>
          <w:rFonts w:ascii="GHEA Grapalat" w:hAnsi="GHEA Grapalat" w:cs="Sylfaen"/>
          <w:sz w:val="20"/>
          <w:lang w:val="ru-RU"/>
        </w:rPr>
        <w:t>ասնակիցը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զրկվում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պայմանագիր</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կնքելու</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իրավունքից</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որևէ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մասով</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հայտի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ապահովումը</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վճարվում</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է</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միայն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այդ</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չափաբաժնի</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նկատմամբ</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հաշվարկված</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ապահովման</w:t>
      </w:r>
      <w:r w:rsidR="00273411" w:rsidRPr="0093002B">
        <w:rPr>
          <w:rFonts w:ascii="GHEA Grapalat" w:hAnsi="GHEA Grapalat" w:cs="Sylfaen"/>
          <w:sz w:val="20"/>
          <w:lang w:val="af-ZA"/>
        </w:rPr>
        <w:t xml:space="preserve"> </w:t>
      </w:r>
      <w:r w:rsidR="00273411" w:rsidRPr="0093002B">
        <w:rPr>
          <w:rFonts w:ascii="GHEA Grapalat" w:hAnsi="GHEA Grapalat" w:cs="Sylfaen"/>
          <w:sz w:val="20"/>
          <w:lang w:val="ru-RU"/>
        </w:rPr>
        <w:t>չափով</w:t>
      </w:r>
      <w:r w:rsidR="00273411" w:rsidRPr="0093002B" w:rsidDel="00273411">
        <w:rPr>
          <w:rFonts w:ascii="GHEA Grapalat" w:hAnsi="GHEA Grapalat"/>
          <w:sz w:val="20"/>
          <w:szCs w:val="20"/>
          <w:lang w:val="af-ZA"/>
        </w:rPr>
        <w:t xml:space="preserve"> </w:t>
      </w:r>
      <w:r w:rsidRPr="0093002B">
        <w:rPr>
          <w:rFonts w:ascii="GHEA Grapalat" w:hAnsi="GHEA Grapalat"/>
          <w:sz w:val="20"/>
          <w:szCs w:val="20"/>
          <w:lang w:val="af-ZA"/>
        </w:rPr>
        <w:t>:</w:t>
      </w:r>
      <w:r w:rsidR="000B5028" w:rsidRPr="0093002B">
        <w:rPr>
          <w:rStyle w:val="FootnoteReference"/>
          <w:rFonts w:ascii="GHEA Grapalat" w:hAnsi="GHEA Grapalat"/>
          <w:sz w:val="20"/>
          <w:szCs w:val="20"/>
          <w:lang w:val="af-ZA"/>
        </w:rPr>
        <w:footnoteReference w:id="7"/>
      </w:r>
    </w:p>
    <w:p w14:paraId="5E6C9A62" w14:textId="77777777" w:rsidR="00F20DA5" w:rsidRPr="0093002B" w:rsidRDefault="00283198" w:rsidP="00EF3662">
      <w:pPr>
        <w:ind w:firstLine="567"/>
        <w:jc w:val="both"/>
        <w:rPr>
          <w:rFonts w:ascii="GHEA Grapalat" w:hAnsi="GHEA Grapalat" w:cs="Sylfaen"/>
          <w:sz w:val="20"/>
          <w:lang w:val="af-ZA"/>
        </w:rPr>
      </w:pPr>
      <w:r w:rsidRPr="0093002B">
        <w:rPr>
          <w:rFonts w:ascii="GHEA Grapalat" w:hAnsi="GHEA Grapalat" w:cs="Sylfaen"/>
          <w:sz w:val="20"/>
          <w:lang w:val="af-ZA"/>
        </w:rPr>
        <w:t>7</w:t>
      </w:r>
      <w:r w:rsidR="00096865" w:rsidRPr="0093002B">
        <w:rPr>
          <w:rFonts w:ascii="GHEA Grapalat" w:hAnsi="GHEA Grapalat" w:cs="Sylfaen"/>
          <w:sz w:val="20"/>
          <w:lang w:val="af-ZA"/>
        </w:rPr>
        <w:t>.</w:t>
      </w:r>
      <w:r w:rsidR="009771B9" w:rsidRPr="0093002B">
        <w:rPr>
          <w:rFonts w:ascii="GHEA Grapalat" w:hAnsi="GHEA Grapalat" w:cs="Sylfaen"/>
          <w:sz w:val="20"/>
          <w:lang w:val="af-ZA"/>
        </w:rPr>
        <w:t>3</w:t>
      </w:r>
      <w:r w:rsidR="00096865" w:rsidRPr="0093002B">
        <w:rPr>
          <w:rFonts w:ascii="GHEA Grapalat" w:hAnsi="GHEA Grapalat" w:cs="Sylfaen"/>
          <w:sz w:val="20"/>
          <w:lang w:val="af-ZA"/>
        </w:rPr>
        <w:t xml:space="preserve"> </w:t>
      </w:r>
      <w:r w:rsidR="009771B9" w:rsidRPr="0093002B">
        <w:rPr>
          <w:rFonts w:ascii="GHEA Grapalat" w:hAnsi="GHEA Grapalat" w:cs="Sylfaen"/>
          <w:sz w:val="20"/>
          <w:lang w:val="ru-RU"/>
        </w:rPr>
        <w:t>Մասնակիցը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վճարում</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է</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հայտի</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ապահովումը</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եթե</w:t>
      </w:r>
      <w:r w:rsidR="009771B9" w:rsidRPr="0093002B">
        <w:rPr>
          <w:rFonts w:ascii="GHEA Grapalat" w:hAnsi="GHEA Grapalat" w:cs="Sylfaen"/>
          <w:sz w:val="20"/>
          <w:lang w:val="af-ZA"/>
        </w:rPr>
        <w:t xml:space="preserve"> </w:t>
      </w:r>
      <w:r w:rsidR="009771B9" w:rsidRPr="0093002B">
        <w:rPr>
          <w:rFonts w:ascii="GHEA Grapalat" w:hAnsi="GHEA Grapalat" w:cs="Sylfaen"/>
          <w:sz w:val="20"/>
          <w:lang w:val="ru-RU"/>
        </w:rPr>
        <w:t>նա</w:t>
      </w:r>
      <w:r w:rsidR="009771B9" w:rsidRPr="0093002B">
        <w:rPr>
          <w:rFonts w:ascii="GHEA Grapalat" w:hAnsi="GHEA Grapalat" w:cs="Sylfaen"/>
          <w:sz w:val="20"/>
          <w:lang w:val="af-ZA"/>
        </w:rPr>
        <w:t>`</w:t>
      </w:r>
    </w:p>
    <w:p w14:paraId="076B894E"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հայտարարվել</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ընտրված</w:t>
      </w:r>
      <w:r w:rsidRPr="0093002B">
        <w:rPr>
          <w:rFonts w:ascii="GHEA Grapalat" w:hAnsi="GHEA Grapalat" w:cs="Sylfaen"/>
          <w:sz w:val="20"/>
          <w:lang w:val="af-ZA"/>
        </w:rPr>
        <w:t xml:space="preserve"> </w:t>
      </w:r>
      <w:r w:rsidRPr="0093002B">
        <w:rPr>
          <w:rFonts w:ascii="GHEA Grapalat" w:hAnsi="GHEA Grapalat" w:cs="Sylfaen"/>
          <w:sz w:val="20"/>
          <w:lang w:val="ru-RU"/>
        </w:rPr>
        <w:t>մասնակից</w:t>
      </w:r>
      <w:r w:rsidRPr="0093002B">
        <w:rPr>
          <w:rFonts w:ascii="GHEA Grapalat" w:hAnsi="GHEA Grapalat" w:cs="Sylfaen"/>
          <w:sz w:val="20"/>
          <w:lang w:val="af-ZA"/>
        </w:rPr>
        <w:t xml:space="preserve">, </w:t>
      </w:r>
      <w:r w:rsidRPr="0093002B">
        <w:rPr>
          <w:rFonts w:ascii="GHEA Grapalat" w:hAnsi="GHEA Grapalat" w:cs="Sylfaen"/>
          <w:sz w:val="20"/>
          <w:lang w:val="ru-RU"/>
        </w:rPr>
        <w:t>սակայն</w:t>
      </w:r>
      <w:r w:rsidRPr="0093002B">
        <w:rPr>
          <w:rFonts w:ascii="GHEA Grapalat" w:hAnsi="GHEA Grapalat" w:cs="Sylfaen"/>
          <w:sz w:val="20"/>
          <w:lang w:val="af-ZA"/>
        </w:rPr>
        <w:t xml:space="preserve"> </w:t>
      </w:r>
      <w:r w:rsidRPr="0093002B">
        <w:rPr>
          <w:rFonts w:ascii="GHEA Grapalat" w:hAnsi="GHEA Grapalat" w:cs="Sylfaen"/>
          <w:sz w:val="20"/>
          <w:lang w:val="ru-RU"/>
        </w:rPr>
        <w:t>հրաժարվում</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զրկվում</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կնքելու</w:t>
      </w:r>
      <w:r w:rsidRPr="0093002B">
        <w:rPr>
          <w:rFonts w:ascii="GHEA Grapalat" w:hAnsi="GHEA Grapalat" w:cs="Sylfaen"/>
          <w:sz w:val="20"/>
          <w:lang w:val="af-ZA"/>
        </w:rPr>
        <w:t xml:space="preserve"> </w:t>
      </w:r>
      <w:r w:rsidRPr="0093002B">
        <w:rPr>
          <w:rFonts w:ascii="GHEA Grapalat" w:hAnsi="GHEA Grapalat" w:cs="Sylfaen"/>
          <w:sz w:val="20"/>
          <w:lang w:val="ru-RU"/>
        </w:rPr>
        <w:t>իրավունքից</w:t>
      </w:r>
      <w:r w:rsidRPr="0093002B">
        <w:rPr>
          <w:rFonts w:ascii="GHEA Grapalat" w:hAnsi="GHEA Grapalat" w:cs="Sylfaen"/>
          <w:sz w:val="20"/>
          <w:lang w:val="af-ZA"/>
        </w:rPr>
        <w:t>.</w:t>
      </w:r>
    </w:p>
    <w:p w14:paraId="437F37CC" w14:textId="77777777" w:rsidR="00096865" w:rsidRPr="00C13D25" w:rsidRDefault="00096865" w:rsidP="00EF3662">
      <w:pPr>
        <w:ind w:firstLine="567"/>
        <w:jc w:val="both"/>
        <w:rPr>
          <w:rFonts w:ascii="GHEA Grapalat" w:hAnsi="GHEA Grapalat" w:cs="Sylfaen"/>
          <w:sz w:val="20"/>
          <w:lang w:val="af-ZA"/>
        </w:rPr>
      </w:pPr>
      <w:r w:rsidRPr="00C13D25">
        <w:rPr>
          <w:rFonts w:ascii="GHEA Grapalat" w:hAnsi="GHEA Grapalat" w:cs="Sylfaen"/>
          <w:sz w:val="20"/>
          <w:lang w:val="af-ZA"/>
        </w:rPr>
        <w:t xml:space="preserve">2) </w:t>
      </w:r>
      <w:r w:rsidRPr="00C13D25">
        <w:rPr>
          <w:rFonts w:ascii="GHEA Grapalat" w:hAnsi="GHEA Grapalat" w:cs="Sylfaen"/>
          <w:sz w:val="20"/>
          <w:lang w:val="ru-RU"/>
        </w:rPr>
        <w:t>խախտել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գնման</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w:t>
      </w:r>
      <w:r w:rsidRPr="00C13D25">
        <w:rPr>
          <w:rFonts w:ascii="GHEA Grapalat" w:hAnsi="GHEA Grapalat" w:cs="Sylfaen"/>
          <w:sz w:val="20"/>
          <w:lang w:val="af-ZA"/>
        </w:rPr>
        <w:t xml:space="preserve"> </w:t>
      </w:r>
      <w:r w:rsidRPr="00C13D25">
        <w:rPr>
          <w:rFonts w:ascii="GHEA Grapalat" w:hAnsi="GHEA Grapalat" w:cs="Sylfaen"/>
          <w:sz w:val="20"/>
          <w:lang w:val="ru-RU"/>
        </w:rPr>
        <w:t>շրջանակում</w:t>
      </w:r>
      <w:r w:rsidRPr="00C13D25">
        <w:rPr>
          <w:rFonts w:ascii="GHEA Grapalat" w:hAnsi="GHEA Grapalat" w:cs="Sylfaen"/>
          <w:sz w:val="20"/>
          <w:lang w:val="af-ZA"/>
        </w:rPr>
        <w:t xml:space="preserve"> </w:t>
      </w:r>
      <w:r w:rsidRPr="00C13D25">
        <w:rPr>
          <w:rFonts w:ascii="GHEA Grapalat" w:hAnsi="GHEA Grapalat" w:cs="Sylfaen"/>
          <w:sz w:val="20"/>
          <w:lang w:val="ru-RU"/>
        </w:rPr>
        <w:t>ստանձնած</w:t>
      </w:r>
      <w:r w:rsidRPr="00C13D25">
        <w:rPr>
          <w:rFonts w:ascii="GHEA Grapalat" w:hAnsi="GHEA Grapalat" w:cs="Sylfaen"/>
          <w:sz w:val="20"/>
          <w:lang w:val="af-ZA"/>
        </w:rPr>
        <w:t xml:space="preserve"> </w:t>
      </w:r>
      <w:r w:rsidRPr="00C13D25">
        <w:rPr>
          <w:rFonts w:ascii="GHEA Grapalat" w:hAnsi="GHEA Grapalat" w:cs="Sylfaen"/>
          <w:sz w:val="20"/>
          <w:lang w:val="ru-RU"/>
        </w:rPr>
        <w:t>պարտավորություն</w:t>
      </w:r>
      <w:r w:rsidRPr="00C13D25">
        <w:rPr>
          <w:rFonts w:ascii="GHEA Grapalat" w:hAnsi="GHEA Grapalat" w:cs="Sylfaen"/>
          <w:sz w:val="20"/>
          <w:lang w:val="af-ZA"/>
        </w:rPr>
        <w:t xml:space="preserve">, </w:t>
      </w:r>
      <w:r w:rsidRPr="00C13D25">
        <w:rPr>
          <w:rFonts w:ascii="GHEA Grapalat" w:hAnsi="GHEA Grapalat" w:cs="Sylfaen"/>
          <w:sz w:val="20"/>
          <w:lang w:val="ru-RU"/>
        </w:rPr>
        <w:t>որը</w:t>
      </w:r>
      <w:r w:rsidRPr="00C13D25">
        <w:rPr>
          <w:rFonts w:ascii="GHEA Grapalat" w:hAnsi="GHEA Grapalat" w:cs="Sylfaen"/>
          <w:sz w:val="20"/>
          <w:lang w:val="af-ZA"/>
        </w:rPr>
        <w:t xml:space="preserve"> </w:t>
      </w:r>
      <w:r w:rsidRPr="00C13D25">
        <w:rPr>
          <w:rFonts w:ascii="GHEA Grapalat" w:hAnsi="GHEA Grapalat" w:cs="Sylfaen"/>
          <w:sz w:val="20"/>
          <w:lang w:val="ru-RU"/>
        </w:rPr>
        <w:t>հանգեցրել</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տվյալ</w:t>
      </w:r>
      <w:r w:rsidRPr="00C13D25">
        <w:rPr>
          <w:rFonts w:ascii="GHEA Grapalat" w:hAnsi="GHEA Grapalat" w:cs="Sylfaen"/>
          <w:sz w:val="20"/>
          <w:lang w:val="af-ZA"/>
        </w:rPr>
        <w:t xml:space="preserve"> </w:t>
      </w:r>
      <w:r w:rsidR="00EB602D" w:rsidRPr="00C13D25">
        <w:rPr>
          <w:rFonts w:ascii="GHEA Grapalat" w:hAnsi="GHEA Grapalat" w:cs="Sylfaen"/>
          <w:sz w:val="20"/>
        </w:rPr>
        <w:t>Մ</w:t>
      </w:r>
      <w:r w:rsidRPr="00C13D25">
        <w:rPr>
          <w:rFonts w:ascii="GHEA Grapalat" w:hAnsi="GHEA Grapalat" w:cs="Sylfaen"/>
          <w:sz w:val="20"/>
          <w:lang w:val="ru-RU"/>
        </w:rPr>
        <w:t>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հետագա</w:t>
      </w:r>
      <w:r w:rsidRPr="00C13D25">
        <w:rPr>
          <w:rFonts w:ascii="GHEA Grapalat" w:hAnsi="GHEA Grapalat" w:cs="Sylfaen"/>
          <w:sz w:val="20"/>
          <w:lang w:val="af-ZA"/>
        </w:rPr>
        <w:t xml:space="preserve"> </w:t>
      </w:r>
      <w:r w:rsidRPr="00C13D25">
        <w:rPr>
          <w:rFonts w:ascii="GHEA Grapalat" w:hAnsi="GHEA Grapalat" w:cs="Sylfaen"/>
          <w:sz w:val="20"/>
          <w:lang w:val="ru-RU"/>
        </w:rPr>
        <w:t>մասնակցության</w:t>
      </w:r>
      <w:r w:rsidRPr="00C13D25">
        <w:rPr>
          <w:rFonts w:ascii="GHEA Grapalat" w:hAnsi="GHEA Grapalat" w:cs="Sylfaen"/>
          <w:sz w:val="20"/>
          <w:lang w:val="af-ZA"/>
        </w:rPr>
        <w:t xml:space="preserve"> </w:t>
      </w:r>
      <w:r w:rsidRPr="00C13D25">
        <w:rPr>
          <w:rFonts w:ascii="GHEA Grapalat" w:hAnsi="GHEA Grapalat" w:cs="Sylfaen"/>
          <w:sz w:val="20"/>
          <w:lang w:val="ru-RU"/>
        </w:rPr>
        <w:t>դադարեցմանը</w:t>
      </w:r>
      <w:r w:rsidRPr="00C13D25">
        <w:rPr>
          <w:rFonts w:ascii="GHEA Grapalat" w:hAnsi="GHEA Grapalat" w:cs="Sylfaen"/>
          <w:sz w:val="20"/>
          <w:lang w:val="af-ZA"/>
        </w:rPr>
        <w:t>.</w:t>
      </w:r>
    </w:p>
    <w:p w14:paraId="4890C4AA" w14:textId="6B7EEC0E" w:rsidR="002A0AD3" w:rsidRPr="00C13D25" w:rsidRDefault="00283198" w:rsidP="008011E4">
      <w:pPr>
        <w:ind w:firstLine="567"/>
        <w:jc w:val="both"/>
        <w:rPr>
          <w:rFonts w:ascii="GHEA Grapalat" w:hAnsi="GHEA Grapalat" w:cs="Sylfaen"/>
          <w:sz w:val="20"/>
          <w:szCs w:val="20"/>
          <w:lang w:val="af-ZA"/>
        </w:rPr>
      </w:pPr>
      <w:r w:rsidRPr="00C13D25">
        <w:rPr>
          <w:rFonts w:ascii="GHEA Grapalat" w:hAnsi="GHEA Grapalat"/>
          <w:sz w:val="20"/>
          <w:lang w:val="af-ZA"/>
        </w:rPr>
        <w:t>7</w:t>
      </w:r>
      <w:r w:rsidR="00096865" w:rsidRPr="00C13D25">
        <w:rPr>
          <w:rFonts w:ascii="GHEA Grapalat" w:hAnsi="GHEA Grapalat"/>
          <w:sz w:val="20"/>
          <w:lang w:val="af-ZA"/>
        </w:rPr>
        <w:t>.</w:t>
      </w:r>
      <w:r w:rsidR="009771B9" w:rsidRPr="00C13D25">
        <w:rPr>
          <w:rFonts w:ascii="GHEA Grapalat" w:hAnsi="GHEA Grapalat"/>
          <w:sz w:val="20"/>
          <w:lang w:val="af-ZA"/>
        </w:rPr>
        <w:t>4</w:t>
      </w:r>
      <w:r w:rsidR="00096865" w:rsidRPr="00C13D25">
        <w:rPr>
          <w:rFonts w:ascii="GHEA Grapalat" w:hAnsi="GHEA Grapalat"/>
          <w:sz w:val="20"/>
          <w:lang w:val="af-ZA"/>
        </w:rPr>
        <w:tab/>
      </w:r>
      <w:r w:rsidR="00096865" w:rsidRPr="00C13D25">
        <w:rPr>
          <w:rFonts w:ascii="GHEA Grapalat" w:hAnsi="GHEA Grapalat" w:cs="Sylfaen"/>
          <w:sz w:val="20"/>
          <w:lang w:val="ru-RU"/>
        </w:rPr>
        <w:t>Հայտի</w:t>
      </w:r>
      <w:r w:rsidR="00096865" w:rsidRPr="00C13D25">
        <w:rPr>
          <w:rFonts w:ascii="GHEA Grapalat" w:hAnsi="GHEA Grapalat" w:cs="Sylfaen"/>
          <w:sz w:val="20"/>
          <w:lang w:val="af-ZA"/>
        </w:rPr>
        <w:t xml:space="preserve"> </w:t>
      </w:r>
      <w:r w:rsidR="00096865" w:rsidRPr="00C13D25">
        <w:rPr>
          <w:rFonts w:ascii="GHEA Grapalat" w:hAnsi="GHEA Grapalat" w:cs="Sylfaen"/>
          <w:sz w:val="20"/>
          <w:lang w:val="ru-RU"/>
        </w:rPr>
        <w:t>ապահով</w:t>
      </w:r>
      <w:proofErr w:type="spellStart"/>
      <w:r w:rsidR="0093460D" w:rsidRPr="00C13D25">
        <w:rPr>
          <w:rFonts w:ascii="GHEA Grapalat" w:hAnsi="GHEA Grapalat" w:cs="Sylfaen"/>
          <w:sz w:val="20"/>
        </w:rPr>
        <w:t>ումը</w:t>
      </w:r>
      <w:proofErr w:type="spellEnd"/>
      <w:r w:rsidR="0093460D"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պետք</w:t>
      </w:r>
      <w:proofErr w:type="spellEnd"/>
      <w:r w:rsidR="00E43CEB" w:rsidRPr="00C13D25">
        <w:rPr>
          <w:rFonts w:ascii="GHEA Grapalat" w:hAnsi="GHEA Grapalat" w:cs="Sylfaen"/>
          <w:sz w:val="20"/>
          <w:lang w:val="af-ZA"/>
        </w:rPr>
        <w:t xml:space="preserve"> </w:t>
      </w:r>
      <w:r w:rsidR="00E43CEB" w:rsidRPr="00C13D25">
        <w:rPr>
          <w:rFonts w:ascii="GHEA Grapalat" w:hAnsi="GHEA Grapalat" w:cs="Sylfaen"/>
          <w:sz w:val="20"/>
        </w:rPr>
        <w:t>է</w:t>
      </w:r>
      <w:r w:rsidR="00E43CEB" w:rsidRPr="00C13D25">
        <w:rPr>
          <w:rFonts w:ascii="GHEA Grapalat" w:hAnsi="GHEA Grapalat" w:cs="Sylfaen"/>
          <w:sz w:val="20"/>
          <w:lang w:val="af-ZA"/>
        </w:rPr>
        <w:t xml:space="preserve"> </w:t>
      </w:r>
      <w:proofErr w:type="spellStart"/>
      <w:r w:rsidR="00C23B1B" w:rsidRPr="00C13D25">
        <w:rPr>
          <w:rFonts w:ascii="GHEA Grapalat" w:hAnsi="GHEA Grapalat" w:cs="Sylfaen"/>
          <w:sz w:val="20"/>
        </w:rPr>
        <w:t>վավեր</w:t>
      </w:r>
      <w:proofErr w:type="spellEnd"/>
      <w:r w:rsidR="00C23B1B" w:rsidRPr="00C13D25">
        <w:rPr>
          <w:rFonts w:ascii="GHEA Grapalat" w:hAnsi="GHEA Grapalat" w:cs="Sylfaen"/>
          <w:sz w:val="20"/>
          <w:lang w:val="af-ZA"/>
        </w:rPr>
        <w:t xml:space="preserve"> </w:t>
      </w:r>
      <w:proofErr w:type="spellStart"/>
      <w:r w:rsidR="00E43CEB" w:rsidRPr="00C13D25">
        <w:rPr>
          <w:rFonts w:ascii="GHEA Grapalat" w:hAnsi="GHEA Grapalat" w:cs="Sylfaen"/>
          <w:sz w:val="20"/>
        </w:rPr>
        <w:t>լինի</w:t>
      </w:r>
      <w:proofErr w:type="spellEnd"/>
      <w:r w:rsidR="00E43CEB"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 հայտերի ներկայացման վերջնաժամկետը</w:t>
      </w:r>
      <w:r w:rsidR="00C813A9" w:rsidRPr="00C13D25">
        <w:rPr>
          <w:rFonts w:ascii="GHEA Grapalat" w:hAnsi="GHEA Grapalat" w:cs="Sylfaen"/>
          <w:sz w:val="20"/>
          <w:lang w:val="af-ZA"/>
        </w:rPr>
        <w:t xml:space="preserve"> </w:t>
      </w:r>
      <w:r w:rsidR="00A76DCF" w:rsidRPr="00C13D25">
        <w:rPr>
          <w:rFonts w:ascii="GHEA Grapalat" w:hAnsi="GHEA Grapalat" w:cs="Sylfaen"/>
          <w:sz w:val="20"/>
          <w:lang w:val="hy-AM"/>
        </w:rPr>
        <w:t xml:space="preserve">լրանալու </w:t>
      </w:r>
      <w:proofErr w:type="spellStart"/>
      <w:r w:rsidR="00C813A9" w:rsidRPr="00C13D25">
        <w:rPr>
          <w:rFonts w:ascii="GHEA Grapalat" w:hAnsi="GHEA Grapalat" w:cs="Sylfaen"/>
          <w:sz w:val="20"/>
        </w:rPr>
        <w:t>օրվանից</w:t>
      </w:r>
      <w:proofErr w:type="spellEnd"/>
      <w:r w:rsidR="00C813A9" w:rsidRPr="00C13D25">
        <w:rPr>
          <w:rFonts w:ascii="GHEA Grapalat" w:hAnsi="GHEA Grapalat" w:cs="Sylfaen"/>
          <w:sz w:val="20"/>
          <w:lang w:val="af-ZA"/>
        </w:rPr>
        <w:t xml:space="preserve"> </w:t>
      </w:r>
      <w:proofErr w:type="spellStart"/>
      <w:r w:rsidR="00C813A9" w:rsidRPr="00C13D25">
        <w:rPr>
          <w:rFonts w:ascii="GHEA Grapalat" w:hAnsi="GHEA Grapalat" w:cs="Sylfaen"/>
          <w:sz w:val="20"/>
        </w:rPr>
        <w:t>հաշված</w:t>
      </w:r>
      <w:proofErr w:type="spellEnd"/>
      <w:r w:rsidR="00C813A9" w:rsidRPr="00C13D25">
        <w:rPr>
          <w:rFonts w:ascii="GHEA Grapalat" w:hAnsi="GHEA Grapalat" w:cs="Sylfaen"/>
          <w:sz w:val="20"/>
          <w:lang w:val="af-ZA"/>
        </w:rPr>
        <w:t xml:space="preserve"> </w:t>
      </w:r>
      <w:r w:rsidR="00DB53A9" w:rsidRPr="00DB53A9">
        <w:rPr>
          <w:rFonts w:ascii="GHEA Grapalat" w:hAnsi="GHEA Grapalat" w:cs="Sylfaen"/>
          <w:b/>
          <w:bCs/>
          <w:sz w:val="20"/>
          <w:lang w:val="af-ZA"/>
        </w:rPr>
        <w:t>9</w:t>
      </w:r>
      <w:r w:rsidR="00A22A64" w:rsidRPr="00DB53A9">
        <w:rPr>
          <w:rFonts w:ascii="GHEA Grapalat" w:hAnsi="GHEA Grapalat" w:cs="Sylfaen"/>
          <w:b/>
          <w:bCs/>
          <w:iCs/>
          <w:sz w:val="20"/>
          <w:szCs w:val="20"/>
          <w:lang w:val="hy-AM"/>
        </w:rPr>
        <w:t>0</w:t>
      </w:r>
      <w:r w:rsidR="00A22A64" w:rsidRPr="003507D7">
        <w:rPr>
          <w:rFonts w:ascii="GHEA Grapalat" w:hAnsi="GHEA Grapalat" w:cs="Sylfaen"/>
          <w:b/>
          <w:bCs/>
          <w:iCs/>
          <w:sz w:val="20"/>
          <w:szCs w:val="20"/>
          <w:lang w:val="hy-AM"/>
        </w:rPr>
        <w:t xml:space="preserve"> (</w:t>
      </w:r>
      <w:r w:rsidR="00DB53A9">
        <w:rPr>
          <w:rFonts w:ascii="GHEA Grapalat" w:hAnsi="GHEA Grapalat" w:cs="Sylfaen"/>
          <w:b/>
          <w:bCs/>
          <w:iCs/>
          <w:sz w:val="20"/>
          <w:szCs w:val="20"/>
          <w:lang w:val="hy-AM"/>
        </w:rPr>
        <w:t>իննսուն</w:t>
      </w:r>
      <w:r w:rsidR="00A22A64" w:rsidRPr="003507D7">
        <w:rPr>
          <w:rFonts w:ascii="GHEA Grapalat" w:hAnsi="GHEA Grapalat" w:cs="Sylfaen"/>
          <w:b/>
          <w:bCs/>
          <w:iCs/>
          <w:sz w:val="20"/>
          <w:szCs w:val="20"/>
          <w:lang w:val="hy-AM"/>
        </w:rPr>
        <w:t>)</w:t>
      </w:r>
      <w:r w:rsidR="00A22A64" w:rsidRPr="003507D7">
        <w:rPr>
          <w:rFonts w:ascii="GHEA Grapalat" w:hAnsi="GHEA Grapalat" w:cs="Sylfaen"/>
          <w:i/>
          <w:sz w:val="20"/>
          <w:szCs w:val="20"/>
          <w:lang w:val="hy-AM"/>
        </w:rPr>
        <w:t xml:space="preserve"> </w:t>
      </w:r>
      <w:proofErr w:type="spellStart"/>
      <w:r w:rsidR="001A4EF7" w:rsidRPr="00C13D25">
        <w:rPr>
          <w:rFonts w:ascii="GHEA Grapalat" w:hAnsi="GHEA Grapalat" w:cs="Sylfaen"/>
          <w:sz w:val="20"/>
        </w:rPr>
        <w:t>աշխատանքային</w:t>
      </w:r>
      <w:proofErr w:type="spellEnd"/>
      <w:r w:rsidR="001A4EF7" w:rsidRPr="00C13D25">
        <w:rPr>
          <w:rFonts w:ascii="GHEA Grapalat" w:hAnsi="GHEA Grapalat" w:cs="Sylfaen"/>
          <w:sz w:val="20"/>
          <w:lang w:val="af-ZA"/>
        </w:rPr>
        <w:t xml:space="preserve"> </w:t>
      </w:r>
      <w:proofErr w:type="spellStart"/>
      <w:r w:rsidR="001A4EF7" w:rsidRPr="00C13D25">
        <w:rPr>
          <w:rFonts w:ascii="GHEA Grapalat" w:hAnsi="GHEA Grapalat" w:cs="Sylfaen"/>
          <w:sz w:val="20"/>
        </w:rPr>
        <w:t>օր</w:t>
      </w:r>
      <w:proofErr w:type="spellEnd"/>
      <w:r w:rsidR="0093460D" w:rsidRPr="00C13D25">
        <w:rPr>
          <w:rFonts w:ascii="GHEA Grapalat" w:hAnsi="GHEA Grapalat"/>
          <w:sz w:val="20"/>
          <w:szCs w:val="20"/>
          <w:lang w:val="af-ZA"/>
        </w:rPr>
        <w:t>:</w:t>
      </w:r>
      <w:r w:rsidR="000B5028" w:rsidRPr="00C13D25">
        <w:rPr>
          <w:rStyle w:val="FootnoteReference"/>
          <w:rFonts w:ascii="GHEA Grapalat" w:hAnsi="GHEA Grapalat"/>
          <w:sz w:val="20"/>
          <w:szCs w:val="20"/>
          <w:lang w:val="af-ZA"/>
        </w:rPr>
        <w:footnoteReference w:id="8"/>
      </w:r>
      <w:r w:rsidR="001A4EF7" w:rsidRPr="00C13D25">
        <w:rPr>
          <w:rFonts w:ascii="GHEA Grapalat" w:hAnsi="GHEA Grapalat"/>
          <w:sz w:val="20"/>
          <w:szCs w:val="20"/>
          <w:lang w:val="af-ZA"/>
        </w:rPr>
        <w:t xml:space="preserve"> </w:t>
      </w:r>
    </w:p>
    <w:p w14:paraId="32B751C9" w14:textId="77777777" w:rsidR="00890956" w:rsidRPr="00890956" w:rsidRDefault="00890956" w:rsidP="00890956">
      <w:pPr>
        <w:pStyle w:val="NormalWeb"/>
        <w:shd w:val="clear" w:color="auto" w:fill="FFFFFF"/>
        <w:spacing w:before="0" w:beforeAutospacing="0" w:after="0" w:afterAutospacing="0"/>
        <w:ind w:firstLine="375"/>
        <w:jc w:val="both"/>
        <w:rPr>
          <w:rFonts w:ascii="GHEA Grapalat" w:hAnsi="GHEA Grapalat" w:cs="Sylfaen"/>
          <w:sz w:val="20"/>
          <w:lang w:val="af-ZA"/>
        </w:rPr>
      </w:pPr>
      <w:r w:rsidRPr="003838FB">
        <w:rPr>
          <w:rFonts w:ascii="GHEA Grapalat" w:hAnsi="GHEA Grapalat" w:cs="Sylfaen"/>
          <w:b/>
          <w:bCs/>
          <w:sz w:val="20"/>
          <w:lang w:val="hy-AM"/>
        </w:rPr>
        <w:t xml:space="preserve">   </w:t>
      </w:r>
      <w:r w:rsidRPr="00890956">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890956">
        <w:rPr>
          <w:rFonts w:ascii="GHEA Grapalat" w:hAnsi="GHEA Grapalat" w:cs="Sylfaen"/>
          <w:sz w:val="20"/>
          <w:lang w:val="hy-AM"/>
        </w:rPr>
        <w:t xml:space="preserve"> ՀՀ ֆինանսների նախարարություն</w:t>
      </w:r>
      <w:r w:rsidRPr="00890956">
        <w:rPr>
          <w:rFonts w:ascii="GHEA Grapalat" w:hAnsi="GHEA Grapalat" w:cs="Sylfaen"/>
          <w:sz w:val="20"/>
          <w:lang w:val="af-ZA"/>
        </w:rPr>
        <w:t xml:space="preserve">, ներկայացնում է </w:t>
      </w:r>
      <w:r w:rsidRPr="00890956">
        <w:rPr>
          <w:rFonts w:ascii="GHEA Grapalat" w:hAnsi="GHEA Grapalat" w:cs="Sylfaen"/>
          <w:sz w:val="20"/>
          <w:lang w:val="hy-AM"/>
        </w:rPr>
        <w:t xml:space="preserve">գրավոր՝ </w:t>
      </w:r>
      <w:r w:rsidRPr="00890956">
        <w:rPr>
          <w:rFonts w:ascii="GHEA Grapalat" w:hAnsi="GHEA Grapalat" w:cs="Sylfaen"/>
          <w:sz w:val="20"/>
          <w:lang w:val="af-ZA"/>
        </w:rPr>
        <w:t xml:space="preserve">հայտի ապահովման վճարման հիմքը առաջանալու օրվան հաջորդող </w:t>
      </w:r>
      <w:r w:rsidRPr="00890956">
        <w:rPr>
          <w:rFonts w:ascii="GHEA Grapalat" w:hAnsi="GHEA Grapalat" w:cs="Sylfaen"/>
          <w:sz w:val="20"/>
          <w:lang w:val="hy-AM"/>
        </w:rPr>
        <w:t>հինգ</w:t>
      </w:r>
      <w:r w:rsidRPr="00890956">
        <w:rPr>
          <w:rFonts w:ascii="GHEA Grapalat" w:hAnsi="GHEA Grapalat" w:cs="Sylfaen"/>
          <w:sz w:val="20"/>
          <w:lang w:val="af-ZA"/>
        </w:rPr>
        <w:t xml:space="preserve"> աշխատանքային օրվա ընթացքում: Եթե ապահովման վճարման պահանջը բանկի</w:t>
      </w:r>
      <w:r w:rsidRPr="00890956">
        <w:rPr>
          <w:rFonts w:ascii="GHEA Grapalat" w:hAnsi="GHEA Grapalat" w:cs="Sylfaen"/>
          <w:sz w:val="20"/>
          <w:lang w:val="hy-AM"/>
        </w:rPr>
        <w:t xml:space="preserve"> կամ ՀՀ ֆինանսների նախարարության</w:t>
      </w:r>
      <w:r w:rsidRPr="00890956">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890956">
        <w:rPr>
          <w:rFonts w:ascii="GHEA Grapalat" w:hAnsi="GHEA Grapalat" w:cs="Sylfaen"/>
          <w:sz w:val="20"/>
          <w:lang w:val="hy-AM"/>
        </w:rPr>
        <w:t>գրավոր</w:t>
      </w:r>
      <w:r w:rsidRPr="00890956">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93002B" w:rsidRDefault="008011E4" w:rsidP="008011E4">
      <w:pPr>
        <w:ind w:firstLine="567"/>
        <w:jc w:val="both"/>
        <w:rPr>
          <w:rFonts w:ascii="GHEA Grapalat" w:hAnsi="GHEA Grapalat" w:cs="Sylfaen"/>
          <w:sz w:val="20"/>
          <w:lang w:val="af-ZA"/>
        </w:rPr>
      </w:pPr>
      <w:r w:rsidRPr="00C13D25">
        <w:rPr>
          <w:rFonts w:ascii="GHEA Grapalat" w:hAnsi="GHEA Grapalat" w:cs="Sylfaen"/>
          <w:sz w:val="20"/>
          <w:lang w:val="af-ZA"/>
        </w:rPr>
        <w:t>7</w:t>
      </w:r>
      <w:r w:rsidRPr="00C13D25">
        <w:rPr>
          <w:rFonts w:ascii="Cambria Math" w:hAnsi="Cambria Math" w:cs="Cambria Math"/>
          <w:sz w:val="20"/>
          <w:lang w:val="af-ZA"/>
        </w:rPr>
        <w:t>․</w:t>
      </w:r>
      <w:r w:rsidR="002A0AD3" w:rsidRPr="00C13D25">
        <w:rPr>
          <w:rFonts w:ascii="GHEA Grapalat" w:hAnsi="GHEA Grapalat" w:cs="Sylfaen"/>
          <w:sz w:val="20"/>
          <w:lang w:val="hy-AM"/>
        </w:rPr>
        <w:t>6</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w:t>
      </w:r>
      <w:r w:rsidRPr="00C13D25">
        <w:rPr>
          <w:rFonts w:ascii="GHEA Grapalat" w:hAnsi="GHEA Grapalat" w:cs="Sylfaen"/>
          <w:sz w:val="20"/>
          <w:lang w:val="af-ZA"/>
        </w:rPr>
        <w:t xml:space="preserve"> </w:t>
      </w:r>
      <w:r w:rsidRPr="00C13D25">
        <w:rPr>
          <w:rFonts w:ascii="GHEA Grapalat" w:hAnsi="GHEA Grapalat" w:cs="Sylfaen"/>
          <w:sz w:val="20"/>
          <w:lang w:val="ru-RU"/>
        </w:rPr>
        <w:t>հայտը</w:t>
      </w:r>
      <w:r w:rsidRPr="00C13D25">
        <w:rPr>
          <w:rFonts w:ascii="GHEA Grapalat" w:hAnsi="GHEA Grapalat" w:cs="Sylfaen"/>
          <w:sz w:val="20"/>
          <w:lang w:val="af-ZA"/>
        </w:rPr>
        <w:t xml:space="preserve"> </w:t>
      </w:r>
      <w:r w:rsidRPr="00C13D25">
        <w:rPr>
          <w:rFonts w:ascii="GHEA Grapalat" w:hAnsi="GHEA Grapalat" w:cs="Sylfaen"/>
          <w:sz w:val="20"/>
          <w:lang w:val="ru-RU"/>
        </w:rPr>
        <w:t>ենթակա</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մերժման</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դրանում</w:t>
      </w:r>
      <w:r w:rsidRPr="00C13D25">
        <w:rPr>
          <w:rFonts w:ascii="GHEA Grapalat" w:hAnsi="GHEA Grapalat" w:cs="Sylfaen"/>
          <w:sz w:val="20"/>
          <w:lang w:val="af-ZA"/>
        </w:rPr>
        <w:t xml:space="preserve"> </w:t>
      </w:r>
      <w:r w:rsidRPr="00C13D25">
        <w:rPr>
          <w:rFonts w:ascii="GHEA Grapalat" w:hAnsi="GHEA Grapalat" w:cs="Sylfaen"/>
          <w:sz w:val="20"/>
          <w:lang w:val="ru-RU"/>
        </w:rPr>
        <w:t>բացակայում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հայտի</w:t>
      </w:r>
      <w:r w:rsidRPr="00C13D25">
        <w:rPr>
          <w:rFonts w:ascii="GHEA Grapalat" w:hAnsi="GHEA Grapalat" w:cs="Sylfaen"/>
          <w:sz w:val="20"/>
          <w:lang w:val="af-ZA"/>
        </w:rPr>
        <w:t xml:space="preserve"> </w:t>
      </w:r>
      <w:r w:rsidRPr="00C13D25">
        <w:rPr>
          <w:rFonts w:ascii="GHEA Grapalat" w:hAnsi="GHEA Grapalat" w:cs="Sylfaen"/>
          <w:sz w:val="20"/>
          <w:lang w:val="ru-RU"/>
        </w:rPr>
        <w:t>ապահովումը</w:t>
      </w:r>
      <w:r w:rsidRPr="00C13D25">
        <w:rPr>
          <w:rFonts w:ascii="GHEA Grapalat" w:hAnsi="GHEA Grapalat" w:cs="Sylfaen"/>
          <w:sz w:val="20"/>
          <w:lang w:val="af-ZA"/>
        </w:rPr>
        <w:t xml:space="preserve">, </w:t>
      </w:r>
      <w:r w:rsidRPr="00C13D25">
        <w:rPr>
          <w:rFonts w:ascii="GHEA Grapalat" w:hAnsi="GHEA Grapalat" w:cs="Sylfaen"/>
          <w:sz w:val="20"/>
          <w:lang w:val="ru-RU"/>
        </w:rPr>
        <w:t>կամ</w:t>
      </w:r>
      <w:r w:rsidRPr="00C13D25">
        <w:rPr>
          <w:rFonts w:ascii="GHEA Grapalat" w:hAnsi="GHEA Grapalat" w:cs="Sylfaen"/>
          <w:sz w:val="20"/>
          <w:lang w:val="af-ZA"/>
        </w:rPr>
        <w:t xml:space="preserve"> </w:t>
      </w:r>
      <w:r w:rsidRPr="00C13D25">
        <w:rPr>
          <w:rFonts w:ascii="GHEA Grapalat" w:hAnsi="GHEA Grapalat" w:cs="Sylfaen"/>
          <w:sz w:val="20"/>
          <w:lang w:val="ru-RU"/>
        </w:rPr>
        <w:t>եթե</w:t>
      </w:r>
      <w:r w:rsidRPr="00C13D25">
        <w:rPr>
          <w:rFonts w:ascii="GHEA Grapalat" w:hAnsi="GHEA Grapalat" w:cs="Sylfaen"/>
          <w:sz w:val="20"/>
          <w:lang w:val="af-ZA"/>
        </w:rPr>
        <w:t xml:space="preserve"> </w:t>
      </w:r>
      <w:r w:rsidRPr="00C13D25">
        <w:rPr>
          <w:rFonts w:ascii="GHEA Grapalat" w:hAnsi="GHEA Grapalat" w:cs="Sylfaen"/>
          <w:sz w:val="20"/>
          <w:lang w:val="ru-RU"/>
        </w:rPr>
        <w:t>այն</w:t>
      </w:r>
      <w:r w:rsidRPr="00C13D25">
        <w:rPr>
          <w:rFonts w:ascii="GHEA Grapalat" w:hAnsi="GHEA Grapalat" w:cs="Sylfaen"/>
          <w:sz w:val="20"/>
          <w:lang w:val="af-ZA"/>
        </w:rPr>
        <w:t xml:space="preserve"> </w:t>
      </w:r>
      <w:r w:rsidRPr="00C13D25">
        <w:rPr>
          <w:rFonts w:ascii="GHEA Grapalat" w:hAnsi="GHEA Grapalat" w:cs="Sylfaen"/>
          <w:sz w:val="20"/>
          <w:lang w:val="ru-RU"/>
        </w:rPr>
        <w:t>ներկայացված</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հրավերի</w:t>
      </w:r>
      <w:r w:rsidRPr="00C13D25">
        <w:rPr>
          <w:rFonts w:ascii="GHEA Grapalat" w:hAnsi="GHEA Grapalat" w:cs="Sylfaen"/>
          <w:sz w:val="20"/>
          <w:lang w:val="af-ZA"/>
        </w:rPr>
        <w:t xml:space="preserve"> </w:t>
      </w:r>
      <w:r w:rsidRPr="00C13D25">
        <w:rPr>
          <w:rFonts w:ascii="GHEA Grapalat" w:hAnsi="GHEA Grapalat" w:cs="Sylfaen"/>
          <w:sz w:val="20"/>
          <w:lang w:val="ru-RU"/>
        </w:rPr>
        <w:t>պահանջներին</w:t>
      </w:r>
      <w:r w:rsidRPr="00C13D25">
        <w:rPr>
          <w:rFonts w:ascii="GHEA Grapalat" w:hAnsi="GHEA Grapalat" w:cs="Sylfaen"/>
          <w:sz w:val="20"/>
          <w:lang w:val="af-ZA"/>
        </w:rPr>
        <w:t xml:space="preserve"> </w:t>
      </w:r>
      <w:r w:rsidRPr="00C13D25">
        <w:rPr>
          <w:rFonts w:ascii="GHEA Grapalat" w:hAnsi="GHEA Grapalat" w:cs="Sylfaen"/>
          <w:sz w:val="20"/>
          <w:lang w:val="ru-RU"/>
        </w:rPr>
        <w:t>անհամապատասխան</w:t>
      </w:r>
      <w:r w:rsidRPr="00C13D25">
        <w:rPr>
          <w:rFonts w:ascii="GHEA Grapalat" w:hAnsi="GHEA Grapalat" w:cs="Sylfaen"/>
          <w:sz w:val="20"/>
          <w:lang w:val="af-ZA"/>
        </w:rPr>
        <w:t>:</w:t>
      </w:r>
    </w:p>
    <w:p w14:paraId="769A3037" w14:textId="77777777" w:rsidR="00096865" w:rsidRPr="0093002B" w:rsidRDefault="00096865" w:rsidP="00EF3662">
      <w:pPr>
        <w:ind w:firstLine="567"/>
        <w:jc w:val="both"/>
        <w:rPr>
          <w:rFonts w:ascii="GHEA Grapalat" w:hAnsi="GHEA Grapalat" w:cs="Sylfaen"/>
          <w:sz w:val="20"/>
          <w:szCs w:val="20"/>
          <w:lang w:val="af-ZA"/>
        </w:rPr>
      </w:pPr>
    </w:p>
    <w:p w14:paraId="1438A951" w14:textId="77777777" w:rsidR="00096865" w:rsidRPr="0093002B" w:rsidRDefault="00096865" w:rsidP="00EF3662">
      <w:pPr>
        <w:ind w:firstLine="567"/>
        <w:jc w:val="both"/>
        <w:rPr>
          <w:rFonts w:ascii="GHEA Grapalat" w:hAnsi="GHEA Grapalat" w:cs="Sylfaen"/>
          <w:sz w:val="20"/>
          <w:lang w:val="af-ZA"/>
        </w:rPr>
      </w:pPr>
    </w:p>
    <w:p w14:paraId="5CC43B4D" w14:textId="77777777" w:rsidR="00807178" w:rsidRPr="0093002B" w:rsidRDefault="00FD2748" w:rsidP="00EF3662">
      <w:pPr>
        <w:ind w:firstLine="567"/>
        <w:jc w:val="center"/>
        <w:rPr>
          <w:rFonts w:ascii="GHEA Grapalat" w:hAnsi="GHEA Grapalat"/>
          <w:b/>
          <w:sz w:val="20"/>
          <w:lang w:val="hy-AM"/>
        </w:rPr>
      </w:pPr>
      <w:r w:rsidRPr="0093002B">
        <w:rPr>
          <w:rFonts w:ascii="GHEA Grapalat" w:hAnsi="GHEA Grapalat"/>
          <w:b/>
          <w:sz w:val="20"/>
          <w:lang w:val="af-ZA"/>
        </w:rPr>
        <w:t>8</w:t>
      </w:r>
      <w:r w:rsidR="008D5016" w:rsidRPr="0093002B">
        <w:rPr>
          <w:rFonts w:ascii="GHEA Grapalat" w:hAnsi="GHEA Grapalat"/>
          <w:b/>
          <w:sz w:val="20"/>
          <w:lang w:val="af-ZA"/>
        </w:rPr>
        <w:t>.  ՀԱՅՏԵՐԻ ԲԱՑՈՒՄԸ</w:t>
      </w:r>
      <w:r w:rsidR="00807178" w:rsidRPr="0093002B">
        <w:rPr>
          <w:rFonts w:ascii="GHEA Grapalat" w:hAnsi="GHEA Grapalat"/>
          <w:b/>
          <w:sz w:val="20"/>
          <w:lang w:val="hy-AM"/>
        </w:rPr>
        <w:t xml:space="preserve">, </w:t>
      </w:r>
      <w:r w:rsidR="00807178" w:rsidRPr="0093002B">
        <w:rPr>
          <w:rFonts w:ascii="GHEA Grapalat" w:hAnsi="GHEA Grapalat"/>
          <w:b/>
          <w:sz w:val="20"/>
          <w:lang w:val="af-ZA"/>
        </w:rPr>
        <w:t xml:space="preserve">ԳՆԱՀԱՏՈՒՄԸ  ԵՎ  </w:t>
      </w:r>
    </w:p>
    <w:p w14:paraId="6F23DF9F" w14:textId="77777777" w:rsidR="00096865" w:rsidRPr="0093002B" w:rsidRDefault="00807178" w:rsidP="00EF3662">
      <w:pPr>
        <w:ind w:firstLine="567"/>
        <w:jc w:val="center"/>
        <w:rPr>
          <w:rFonts w:ascii="GHEA Grapalat" w:hAnsi="GHEA Grapalat"/>
          <w:b/>
          <w:sz w:val="20"/>
          <w:lang w:val="af-ZA"/>
        </w:rPr>
      </w:pPr>
      <w:r w:rsidRPr="0093002B">
        <w:rPr>
          <w:rFonts w:ascii="GHEA Grapalat" w:hAnsi="GHEA Grapalat"/>
          <w:b/>
          <w:sz w:val="20"/>
          <w:lang w:val="af-ZA"/>
        </w:rPr>
        <w:t>ԱՐԴՅՈՒՆՔՆԵՐԻ ԱՄՓՈՓՈՒՄԸ</w:t>
      </w:r>
      <w:r w:rsidR="008D5016" w:rsidRPr="0093002B">
        <w:rPr>
          <w:rFonts w:ascii="GHEA Grapalat" w:hAnsi="GHEA Grapalat"/>
          <w:b/>
          <w:sz w:val="20"/>
          <w:lang w:val="af-ZA"/>
        </w:rPr>
        <w:t xml:space="preserve"> </w:t>
      </w:r>
    </w:p>
    <w:p w14:paraId="4E46D11E" w14:textId="77777777" w:rsidR="00096865" w:rsidRPr="0093002B" w:rsidRDefault="00096865" w:rsidP="00EF3662">
      <w:pPr>
        <w:ind w:firstLine="567"/>
        <w:jc w:val="both"/>
        <w:rPr>
          <w:rFonts w:ascii="GHEA Grapalat" w:hAnsi="GHEA Grapalat"/>
          <w:b/>
          <w:sz w:val="20"/>
          <w:lang w:val="af-ZA"/>
        </w:rPr>
      </w:pPr>
    </w:p>
    <w:p w14:paraId="0DD15D91" w14:textId="7A64DD76" w:rsidR="00096865" w:rsidRPr="0093002B" w:rsidRDefault="00FD2748" w:rsidP="00EF3662">
      <w:pPr>
        <w:pStyle w:val="BodyTextIndent2"/>
        <w:spacing w:line="240" w:lineRule="auto"/>
        <w:ind w:firstLine="567"/>
        <w:rPr>
          <w:rFonts w:ascii="GHEA Grapalat" w:hAnsi="GHEA Grapalat" w:cs="Tahoma"/>
        </w:rPr>
      </w:pPr>
      <w:r w:rsidRPr="0093002B">
        <w:rPr>
          <w:rFonts w:ascii="GHEA Grapalat" w:hAnsi="GHEA Grapalat"/>
        </w:rPr>
        <w:t>8</w:t>
      </w:r>
      <w:r w:rsidR="00096865" w:rsidRPr="0093002B">
        <w:rPr>
          <w:rFonts w:ascii="GHEA Grapalat" w:hAnsi="GHEA Grapalat"/>
        </w:rPr>
        <w:t xml:space="preserve">.1 </w:t>
      </w:r>
      <w:r w:rsidR="002C3CAA" w:rsidRPr="0093002B">
        <w:rPr>
          <w:rFonts w:ascii="GHEA Grapalat" w:hAnsi="GHEA Grapalat" w:cs="Sylfaen"/>
          <w:lang w:val="ru-RU"/>
        </w:rPr>
        <w:t>Հայտերի</w:t>
      </w:r>
      <w:r w:rsidR="002C3CAA" w:rsidRPr="0093002B">
        <w:rPr>
          <w:rFonts w:ascii="GHEA Grapalat" w:hAnsi="GHEA Grapalat" w:cs="Sylfaen"/>
        </w:rPr>
        <w:t xml:space="preserve"> </w:t>
      </w:r>
      <w:r w:rsidR="002C3CAA" w:rsidRPr="0093002B">
        <w:rPr>
          <w:rFonts w:ascii="GHEA Grapalat" w:hAnsi="GHEA Grapalat" w:cs="Sylfaen"/>
          <w:lang w:val="ru-RU"/>
        </w:rPr>
        <w:t>բացումը</w:t>
      </w:r>
      <w:r w:rsidR="002C3CAA" w:rsidRPr="0093002B">
        <w:rPr>
          <w:rFonts w:ascii="GHEA Grapalat" w:hAnsi="GHEA Grapalat" w:cs="Sylfaen"/>
        </w:rPr>
        <w:t xml:space="preserve"> </w:t>
      </w:r>
      <w:r w:rsidR="002C3CAA" w:rsidRPr="0093002B">
        <w:rPr>
          <w:rFonts w:ascii="GHEA Grapalat" w:hAnsi="GHEA Grapalat" w:cs="Sylfaen"/>
          <w:lang w:val="ru-RU"/>
        </w:rPr>
        <w:t>կկատարվի</w:t>
      </w:r>
      <w:r w:rsidR="002C3CAA" w:rsidRPr="0093002B">
        <w:rPr>
          <w:rFonts w:ascii="GHEA Grapalat" w:hAnsi="GHEA Grapalat" w:cs="Sylfaen"/>
        </w:rPr>
        <w:t xml:space="preserve"> </w:t>
      </w:r>
      <w:proofErr w:type="spellStart"/>
      <w:r w:rsidR="004C3803" w:rsidRPr="0093002B">
        <w:rPr>
          <w:rFonts w:ascii="GHEA Grapalat" w:hAnsi="GHEA Grapalat" w:cs="Sylfaen"/>
          <w:szCs w:val="24"/>
          <w:lang w:val="en-US"/>
        </w:rPr>
        <w:t>համակարգի</w:t>
      </w:r>
      <w:proofErr w:type="spellEnd"/>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միջոցով</w:t>
      </w:r>
      <w:proofErr w:type="spellEnd"/>
      <w:r w:rsidR="004C3803" w:rsidRPr="0093002B">
        <w:rPr>
          <w:rFonts w:ascii="GHEA Grapalat" w:hAnsi="GHEA Grapalat" w:cs="Sylfaen"/>
          <w:szCs w:val="24"/>
        </w:rPr>
        <w:t xml:space="preserve">`  </w:t>
      </w:r>
      <w:r w:rsidR="004C3803" w:rsidRPr="0093002B">
        <w:rPr>
          <w:rFonts w:ascii="GHEA Grapalat" w:hAnsi="GHEA Grapalat" w:cs="Sylfaen"/>
          <w:szCs w:val="24"/>
          <w:lang w:val="ru-RU"/>
        </w:rPr>
        <w:t>սույն</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ընթացակարգի</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հայտարարությունը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և</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հրավերը</w:t>
      </w:r>
      <w:r w:rsidR="004C3803" w:rsidRPr="0093002B">
        <w:rPr>
          <w:rFonts w:ascii="GHEA Grapalat" w:hAnsi="GHEA Grapalat" w:cs="Sylfaen"/>
          <w:szCs w:val="24"/>
        </w:rPr>
        <w:t xml:space="preserve"> </w:t>
      </w:r>
      <w:r w:rsidR="004C3803" w:rsidRPr="0093002B">
        <w:rPr>
          <w:rFonts w:ascii="GHEA Grapalat" w:hAnsi="GHEA Grapalat" w:cs="Sylfaen"/>
          <w:szCs w:val="24"/>
          <w:lang w:val="ru-RU"/>
        </w:rPr>
        <w:t>համակարգում</w:t>
      </w:r>
      <w:r w:rsidR="004C3803" w:rsidRPr="0093002B">
        <w:rPr>
          <w:rFonts w:ascii="GHEA Grapalat" w:hAnsi="GHEA Grapalat" w:cs="Sylfaen"/>
          <w:szCs w:val="24"/>
        </w:rPr>
        <w:t xml:space="preserve"> </w:t>
      </w:r>
      <w:r w:rsidR="004C3803" w:rsidRPr="0093002B">
        <w:rPr>
          <w:rFonts w:ascii="GHEA Grapalat" w:hAnsi="GHEA Grapalat" w:cs="Sylfaen"/>
          <w:szCs w:val="24"/>
          <w:lang w:val="en-US"/>
        </w:rPr>
        <w:t>հ</w:t>
      </w:r>
      <w:r w:rsidR="004C3803" w:rsidRPr="0093002B">
        <w:rPr>
          <w:rFonts w:ascii="GHEA Grapalat" w:hAnsi="GHEA Grapalat" w:cs="Sylfaen"/>
          <w:szCs w:val="24"/>
          <w:lang w:val="ru-RU"/>
        </w:rPr>
        <w:t>րապարակվելու</w:t>
      </w:r>
      <w:r w:rsidR="004C3803" w:rsidRPr="0093002B">
        <w:rPr>
          <w:rFonts w:ascii="GHEA Grapalat" w:hAnsi="GHEA Grapalat" w:cs="Sylfaen"/>
          <w:szCs w:val="24"/>
        </w:rPr>
        <w:t xml:space="preserve"> </w:t>
      </w:r>
      <w:proofErr w:type="spellStart"/>
      <w:r w:rsidR="004C3803" w:rsidRPr="0093002B">
        <w:rPr>
          <w:rFonts w:ascii="GHEA Grapalat" w:hAnsi="GHEA Grapalat" w:cs="Sylfaen"/>
          <w:szCs w:val="24"/>
          <w:lang w:val="en-US"/>
        </w:rPr>
        <w:t>օրվանից</w:t>
      </w:r>
      <w:proofErr w:type="spellEnd"/>
      <w:r w:rsidR="004C3803" w:rsidRPr="0093002B">
        <w:rPr>
          <w:rFonts w:ascii="GHEA Grapalat" w:hAnsi="GHEA Grapalat" w:cs="Sylfaen"/>
          <w:szCs w:val="24"/>
        </w:rPr>
        <w:t xml:space="preserve"> </w:t>
      </w:r>
      <w:r w:rsidR="00973E8B">
        <w:rPr>
          <w:rFonts w:ascii="GHEA Grapalat" w:hAnsi="GHEA Grapalat"/>
          <w:b/>
        </w:rPr>
        <w:t xml:space="preserve">մինչև 2026 թվականի </w:t>
      </w:r>
      <w:r w:rsidR="00272543">
        <w:rPr>
          <w:rFonts w:ascii="GHEA Grapalat" w:hAnsi="GHEA Grapalat"/>
          <w:b/>
        </w:rPr>
        <w:t>մարտի</w:t>
      </w:r>
      <w:r w:rsidR="00973E8B">
        <w:rPr>
          <w:rFonts w:ascii="GHEA Grapalat" w:hAnsi="GHEA Grapalat"/>
          <w:b/>
        </w:rPr>
        <w:t xml:space="preserve"> </w:t>
      </w:r>
      <w:r w:rsidR="008D5ED4">
        <w:rPr>
          <w:rFonts w:ascii="GHEA Grapalat" w:hAnsi="GHEA Grapalat"/>
          <w:b/>
        </w:rPr>
        <w:t>1</w:t>
      </w:r>
      <w:r w:rsidR="000D6DBA">
        <w:rPr>
          <w:rFonts w:ascii="GHEA Grapalat" w:hAnsi="GHEA Grapalat"/>
          <w:b/>
        </w:rPr>
        <w:t>3</w:t>
      </w:r>
      <w:r w:rsidR="00CA3B56" w:rsidRPr="0018744E">
        <w:rPr>
          <w:rFonts w:ascii="GHEA Grapalat" w:hAnsi="GHEA Grapalat"/>
          <w:b/>
          <w:lang w:val="hy-AM"/>
        </w:rPr>
        <w:t xml:space="preserve">-ը, ժամը </w:t>
      </w:r>
      <w:r w:rsidR="007B3CEF">
        <w:rPr>
          <w:rFonts w:ascii="GHEA Grapalat" w:hAnsi="GHEA Grapalat"/>
          <w:b/>
          <w:lang w:val="hy-AM"/>
        </w:rPr>
        <w:t>11:00</w:t>
      </w:r>
      <w:r w:rsidR="00CA3B56" w:rsidRPr="005E1F72">
        <w:rPr>
          <w:rFonts w:ascii="GHEA Grapalat" w:hAnsi="GHEA Grapalat" w:cs="Sylfaen"/>
          <w:szCs w:val="24"/>
        </w:rPr>
        <w:t>-</w:t>
      </w:r>
      <w:r w:rsidR="00CA3B56" w:rsidRPr="005E1F72">
        <w:rPr>
          <w:rFonts w:ascii="GHEA Grapalat" w:hAnsi="GHEA Grapalat" w:cs="Sylfaen"/>
          <w:szCs w:val="24"/>
          <w:lang w:val="en-US"/>
        </w:rPr>
        <w:t>ի</w:t>
      </w:r>
      <w:r w:rsidR="00CA3B56" w:rsidRPr="005E1F72">
        <w:rPr>
          <w:rFonts w:ascii="GHEA Grapalat" w:hAnsi="GHEA Grapalat" w:cs="Sylfaen"/>
          <w:szCs w:val="24"/>
          <w:lang w:val="ru-RU"/>
        </w:rPr>
        <w:t>ն։</w:t>
      </w:r>
    </w:p>
    <w:p w14:paraId="33FF4C35" w14:textId="1FF4EF73" w:rsidR="00ED6836" w:rsidRPr="0093002B" w:rsidRDefault="009B6D58" w:rsidP="00EF3662">
      <w:pPr>
        <w:ind w:firstLine="567"/>
        <w:jc w:val="both"/>
        <w:rPr>
          <w:rFonts w:ascii="GHEA Grapalat" w:hAnsi="GHEA Grapalat" w:cs="Sylfaen"/>
          <w:sz w:val="20"/>
          <w:lang w:val="hy-AM"/>
        </w:rPr>
      </w:pPr>
      <w:r w:rsidRPr="0093002B">
        <w:rPr>
          <w:rFonts w:ascii="GHEA Grapalat" w:hAnsi="GHEA Grapalat" w:cs="Sylfaen"/>
          <w:sz w:val="20"/>
          <w:lang w:val="ru-RU"/>
        </w:rPr>
        <w:t>Հայտերի</w:t>
      </w:r>
      <w:r w:rsidRPr="0093002B">
        <w:rPr>
          <w:rFonts w:ascii="GHEA Grapalat" w:hAnsi="GHEA Grapalat" w:cs="Sylfaen"/>
          <w:sz w:val="20"/>
          <w:lang w:val="af-ZA"/>
        </w:rPr>
        <w:t xml:space="preserve"> </w:t>
      </w:r>
      <w:r w:rsidRPr="0093002B">
        <w:rPr>
          <w:rFonts w:ascii="GHEA Grapalat" w:hAnsi="GHEA Grapalat" w:cs="Sylfaen"/>
          <w:sz w:val="20"/>
          <w:lang w:val="ru-RU"/>
        </w:rPr>
        <w:t>բացման</w:t>
      </w:r>
      <w:r w:rsidR="00CC3419" w:rsidRPr="0093002B">
        <w:rPr>
          <w:rFonts w:ascii="GHEA Grapalat" w:hAnsi="GHEA Grapalat" w:cs="Sylfaen"/>
          <w:sz w:val="20"/>
          <w:lang w:val="hy-AM"/>
        </w:rPr>
        <w:t xml:space="preserve"> և գնահատման</w:t>
      </w:r>
      <w:r w:rsidRPr="0093002B">
        <w:rPr>
          <w:rFonts w:ascii="GHEA Grapalat" w:hAnsi="GHEA Grapalat" w:cs="Sylfaen"/>
          <w:sz w:val="20"/>
          <w:lang w:val="af-ZA"/>
        </w:rPr>
        <w:t xml:space="preserve"> </w:t>
      </w:r>
      <w:r w:rsidRPr="0093002B">
        <w:rPr>
          <w:rFonts w:ascii="GHEA Grapalat" w:hAnsi="GHEA Grapalat" w:cs="Sylfaen"/>
          <w:sz w:val="20"/>
          <w:lang w:val="ru-RU"/>
        </w:rPr>
        <w:t>նիստում</w:t>
      </w:r>
      <w:r w:rsidRPr="0093002B">
        <w:rPr>
          <w:rFonts w:ascii="GHEA Grapalat" w:hAnsi="GHEA Grapalat" w:cs="Sylfaen"/>
          <w:sz w:val="20"/>
          <w:lang w:val="af-ZA"/>
        </w:rPr>
        <w:t xml:space="preserve"> </w:t>
      </w:r>
      <w:proofErr w:type="spellStart"/>
      <w:r w:rsidRPr="0093002B">
        <w:rPr>
          <w:rFonts w:ascii="GHEA Grapalat" w:hAnsi="GHEA Grapalat" w:cs="Sylfaen"/>
          <w:sz w:val="20"/>
        </w:rPr>
        <w:t>հանձնաժողովի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նախագահը</w:t>
      </w:r>
      <w:proofErr w:type="spellEnd"/>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նախագահողը</w:t>
      </w:r>
      <w:r w:rsidRPr="0093002B">
        <w:rPr>
          <w:rFonts w:ascii="GHEA Grapalat" w:hAnsi="GHEA Grapalat" w:cs="Sylfaen"/>
          <w:sz w:val="20"/>
          <w:lang w:val="af-ZA"/>
        </w:rPr>
        <w:t xml:space="preserve">) </w:t>
      </w:r>
      <w:r w:rsidRPr="0093002B">
        <w:rPr>
          <w:rFonts w:ascii="GHEA Grapalat" w:hAnsi="GHEA Grapalat" w:cs="Sylfaen"/>
          <w:sz w:val="20"/>
          <w:lang w:val="hy-AM"/>
        </w:rPr>
        <w:t>նիստը</w:t>
      </w:r>
      <w:r w:rsidRPr="0093002B">
        <w:rPr>
          <w:rFonts w:ascii="GHEA Grapalat" w:hAnsi="GHEA Grapalat" w:cs="Sylfaen"/>
          <w:sz w:val="20"/>
          <w:lang w:val="af-ZA"/>
        </w:rPr>
        <w:t xml:space="preserve"> </w:t>
      </w:r>
      <w:r w:rsidRPr="0093002B">
        <w:rPr>
          <w:rFonts w:ascii="GHEA Grapalat" w:hAnsi="GHEA Grapalat" w:cs="Sylfaen"/>
          <w:sz w:val="20"/>
          <w:lang w:val="hy-AM"/>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Pr="0093002B">
        <w:rPr>
          <w:rFonts w:ascii="GHEA Grapalat" w:hAnsi="GHEA Grapalat" w:cs="Sylfaen"/>
          <w:sz w:val="20"/>
          <w:lang w:val="hy-AM"/>
        </w:rPr>
        <w:t>բացված</w:t>
      </w:r>
      <w:r w:rsidRPr="0093002B">
        <w:rPr>
          <w:rFonts w:ascii="GHEA Grapalat" w:hAnsi="GHEA Grapalat" w:cs="Sylfaen"/>
          <w:sz w:val="20"/>
          <w:lang w:val="af-ZA"/>
        </w:rPr>
        <w:t xml:space="preserve"> </w:t>
      </w:r>
      <w:r w:rsidRPr="0093002B">
        <w:rPr>
          <w:rFonts w:ascii="GHEA Grapalat" w:hAnsi="GHEA Grapalat" w:cs="Sylfaen"/>
          <w:sz w:val="20"/>
          <w:lang w:val="hy-AM"/>
        </w:rPr>
        <w:t>և</w:t>
      </w:r>
      <w:r w:rsidRPr="0093002B">
        <w:rPr>
          <w:rFonts w:ascii="GHEA Grapalat" w:hAnsi="GHEA Grapalat" w:cs="Sylfaen"/>
          <w:sz w:val="20"/>
          <w:lang w:val="af-ZA"/>
        </w:rPr>
        <w:t xml:space="preserve"> </w:t>
      </w:r>
      <w:r w:rsidRPr="0093002B">
        <w:rPr>
          <w:rFonts w:ascii="GHEA Grapalat" w:hAnsi="GHEA Grapalat" w:cs="Sylfaen"/>
          <w:sz w:val="20"/>
          <w:lang w:val="hy-AM"/>
        </w:rPr>
        <w:t>հրապա</w:t>
      </w:r>
      <w:r w:rsidRPr="0093002B">
        <w:rPr>
          <w:rFonts w:ascii="GHEA Grapalat" w:hAnsi="GHEA Grapalat" w:cs="Sylfaen"/>
          <w:sz w:val="20"/>
          <w:lang w:val="hy-AM"/>
        </w:rPr>
        <w:softHyphen/>
        <w:t xml:space="preserve">րակում է </w:t>
      </w:r>
      <w:r w:rsidR="00A222D7" w:rsidRPr="0093002B">
        <w:rPr>
          <w:rFonts w:ascii="GHEA Grapalat" w:hAnsi="GHEA Grapalat" w:cs="Sylfaen"/>
          <w:sz w:val="20"/>
          <w:lang w:val="hy-AM"/>
        </w:rPr>
        <w:t>գնման հայտով սահմանված</w:t>
      </w:r>
      <w:r w:rsidR="00A222D7" w:rsidRPr="0093002B">
        <w:rPr>
          <w:rFonts w:ascii="GHEA Grapalat" w:hAnsi="GHEA Grapalat" w:cs="Sylfaen"/>
          <w:sz w:val="20"/>
          <w:lang w:val="af-ZA"/>
        </w:rPr>
        <w:t>`</w:t>
      </w:r>
      <w:r w:rsidR="00A222D7" w:rsidRPr="0093002B">
        <w:rPr>
          <w:rFonts w:ascii="GHEA Grapalat" w:hAnsi="GHEA Grapalat" w:cs="Sylfaen"/>
          <w:sz w:val="20"/>
          <w:lang w:val="hy-AM"/>
        </w:rPr>
        <w:t xml:space="preserve"> </w:t>
      </w:r>
      <w:proofErr w:type="spellStart"/>
      <w:r w:rsidR="00A222D7" w:rsidRPr="0093002B">
        <w:rPr>
          <w:rFonts w:ascii="GHEA Grapalat" w:hAnsi="GHEA Grapalat" w:cs="Sylfaen"/>
          <w:sz w:val="20"/>
        </w:rPr>
        <w:t>սույն</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ընթացակարգի</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շրջանակում</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գնվելիք</w:t>
      </w:r>
      <w:proofErr w:type="spellEnd"/>
      <w:r w:rsidR="00A222D7" w:rsidRPr="0093002B">
        <w:rPr>
          <w:rFonts w:ascii="GHEA Grapalat" w:hAnsi="GHEA Grapalat" w:cs="Sylfaen"/>
          <w:sz w:val="20"/>
          <w:lang w:val="af-ZA"/>
        </w:rPr>
        <w:t xml:space="preserve"> </w:t>
      </w:r>
      <w:proofErr w:type="spellStart"/>
      <w:r w:rsidR="00A222D7" w:rsidRPr="0093002B">
        <w:rPr>
          <w:rFonts w:ascii="GHEA Grapalat" w:hAnsi="GHEA Grapalat" w:cs="Sylfaen"/>
          <w:sz w:val="20"/>
        </w:rPr>
        <w:t>ա</w:t>
      </w:r>
      <w:r w:rsidR="00822119" w:rsidRPr="0093002B">
        <w:rPr>
          <w:rFonts w:ascii="GHEA Grapalat" w:hAnsi="GHEA Grapalat" w:cs="Sylfaen"/>
          <w:sz w:val="20"/>
        </w:rPr>
        <w:t>շխատանքների</w:t>
      </w:r>
      <w:proofErr w:type="spellEnd"/>
      <w:r w:rsidR="00822119" w:rsidRPr="0093002B">
        <w:rPr>
          <w:rFonts w:ascii="GHEA Grapalat" w:hAnsi="GHEA Grapalat" w:cs="Sylfaen"/>
          <w:sz w:val="20"/>
          <w:lang w:val="af-ZA"/>
        </w:rPr>
        <w:t xml:space="preserve"> </w:t>
      </w:r>
      <w:r w:rsidR="008011E4" w:rsidRPr="0093002B">
        <w:rPr>
          <w:rFonts w:ascii="GHEA Grapalat" w:hAnsi="GHEA Grapalat" w:cs="Sylfaen"/>
          <w:sz w:val="20"/>
          <w:lang w:val="hy-AM"/>
        </w:rPr>
        <w:t xml:space="preserve">գնման </w:t>
      </w:r>
      <w:r w:rsidRPr="0093002B">
        <w:rPr>
          <w:rFonts w:ascii="GHEA Grapalat" w:hAnsi="GHEA Grapalat" w:cs="Sylfaen"/>
          <w:sz w:val="20"/>
          <w:lang w:val="hy-AM"/>
        </w:rPr>
        <w:t>գինը՝</w:t>
      </w:r>
      <w:r w:rsidRPr="0093002B">
        <w:rPr>
          <w:rFonts w:ascii="GHEA Grapalat" w:hAnsi="GHEA Grapalat" w:cs="Sylfaen"/>
          <w:sz w:val="20"/>
          <w:lang w:val="af-ZA"/>
        </w:rPr>
        <w:t xml:space="preserve"> </w:t>
      </w:r>
      <w:r w:rsidRPr="0093002B">
        <w:rPr>
          <w:rFonts w:ascii="GHEA Grapalat" w:hAnsi="GHEA Grapalat" w:cs="Sylfaen"/>
          <w:sz w:val="20"/>
          <w:lang w:val="hy-AM"/>
        </w:rPr>
        <w:t>մեկ</w:t>
      </w:r>
      <w:r w:rsidRPr="0093002B">
        <w:rPr>
          <w:rFonts w:ascii="GHEA Grapalat" w:hAnsi="GHEA Grapalat" w:cs="Sylfaen"/>
          <w:sz w:val="20"/>
          <w:lang w:val="af-ZA"/>
        </w:rPr>
        <w:t xml:space="preserve"> </w:t>
      </w:r>
      <w:r w:rsidRPr="0093002B">
        <w:rPr>
          <w:rFonts w:ascii="GHEA Grapalat" w:hAnsi="GHEA Grapalat" w:cs="Sylfaen"/>
          <w:sz w:val="20"/>
          <w:lang w:val="hy-AM"/>
        </w:rPr>
        <w:t>թվով</w:t>
      </w:r>
      <w:r w:rsidRPr="0093002B">
        <w:rPr>
          <w:rFonts w:ascii="GHEA Grapalat" w:hAnsi="GHEA Grapalat" w:cs="Sylfaen"/>
          <w:sz w:val="20"/>
          <w:lang w:val="af-ZA"/>
        </w:rPr>
        <w:t xml:space="preserve"> </w:t>
      </w:r>
      <w:r w:rsidRPr="0093002B">
        <w:rPr>
          <w:rFonts w:ascii="GHEA Grapalat" w:hAnsi="GHEA Grapalat" w:cs="Sylfaen"/>
          <w:sz w:val="20"/>
          <w:lang w:val="hy-AM"/>
        </w:rPr>
        <w:t>արտահայտված</w:t>
      </w:r>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ինչպես</w:t>
      </w:r>
      <w:proofErr w:type="spellEnd"/>
      <w:r w:rsidR="00745561" w:rsidRPr="0093002B">
        <w:rPr>
          <w:rFonts w:ascii="GHEA Grapalat" w:hAnsi="GHEA Grapalat" w:cs="Sylfaen"/>
          <w:sz w:val="20"/>
          <w:lang w:val="af-ZA"/>
        </w:rPr>
        <w:t xml:space="preserve"> </w:t>
      </w:r>
      <w:proofErr w:type="spellStart"/>
      <w:r w:rsidR="00745561" w:rsidRPr="0093002B">
        <w:rPr>
          <w:rFonts w:ascii="GHEA Grapalat" w:hAnsi="GHEA Grapalat" w:cs="Sylfaen"/>
          <w:sz w:val="20"/>
        </w:rPr>
        <w:t>նաև</w:t>
      </w:r>
      <w:proofErr w:type="spellEnd"/>
      <w:r w:rsidR="00F20DA5" w:rsidRPr="0093002B">
        <w:rPr>
          <w:rFonts w:ascii="GHEA Grapalat" w:hAnsi="GHEA Grapalat" w:cs="Sylfaen"/>
          <w:sz w:val="20"/>
          <w:lang w:val="af-ZA"/>
        </w:rPr>
        <w:t xml:space="preserve"> </w:t>
      </w:r>
      <w:r w:rsidR="00745561" w:rsidRPr="0093002B">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93002B">
        <w:rPr>
          <w:rFonts w:ascii="GHEA Grapalat" w:hAnsi="GHEA Grapalat" w:cs="Sylfaen"/>
          <w:sz w:val="20"/>
          <w:lang w:val="af-ZA"/>
        </w:rPr>
        <w:t>:</w:t>
      </w:r>
    </w:p>
    <w:p w14:paraId="641B607F" w14:textId="77777777" w:rsidR="003B60D5" w:rsidRPr="0093002B" w:rsidRDefault="00ED6836" w:rsidP="00EF3662">
      <w:pPr>
        <w:ind w:firstLine="567"/>
        <w:jc w:val="both"/>
        <w:rPr>
          <w:rFonts w:ascii="GHEA Grapalat" w:hAnsi="GHEA Grapalat" w:cs="Sylfaen"/>
          <w:sz w:val="20"/>
          <w:lang w:val="af-ZA"/>
        </w:rPr>
      </w:pPr>
      <w:r w:rsidRPr="0093002B">
        <w:rPr>
          <w:rFonts w:ascii="GHEA Grapalat" w:hAnsi="GHEA Grapalat"/>
          <w:sz w:val="20"/>
          <w:lang w:val="hy-AM"/>
        </w:rPr>
        <w:t>Համակարգում հանձնաժողովի բացող անդամների գործառույթներն աստիճա</w:t>
      </w:r>
      <w:r w:rsidRPr="0093002B">
        <w:rPr>
          <w:rFonts w:ascii="GHEA Grapalat" w:hAnsi="GHEA Grapalat"/>
          <w:sz w:val="20"/>
          <w:lang w:val="hy-AM"/>
        </w:rPr>
        <w:softHyphen/>
        <w:t>նա</w:t>
      </w:r>
      <w:r w:rsidRPr="0093002B">
        <w:rPr>
          <w:rFonts w:ascii="GHEA Grapalat" w:hAnsi="GHEA Grapalat"/>
          <w:sz w:val="20"/>
          <w:lang w:val="hy-AM"/>
        </w:rPr>
        <w:softHyphen/>
        <w:t>կարգված են: Աստիճանակարգումը որոշվում է հանձնաժողովի նախա</w:t>
      </w:r>
      <w:r w:rsidRPr="0093002B">
        <w:rPr>
          <w:rFonts w:ascii="GHEA Grapalat" w:hAnsi="GHEA Grapalat"/>
          <w:sz w:val="20"/>
          <w:lang w:val="hy-AM"/>
        </w:rPr>
        <w:softHyphen/>
        <w:t xml:space="preserve">գահի կողմից: </w:t>
      </w:r>
      <w:r w:rsidR="004C3803" w:rsidRPr="0093002B">
        <w:rPr>
          <w:rFonts w:ascii="GHEA Grapalat" w:hAnsi="GHEA Grapalat"/>
          <w:sz w:val="20"/>
          <w:lang w:val="hy-AM"/>
        </w:rPr>
        <w:t>Հ</w:t>
      </w:r>
      <w:r w:rsidR="003B60D5" w:rsidRPr="0093002B">
        <w:rPr>
          <w:rFonts w:ascii="GHEA Grapalat" w:hAnsi="GHEA Grapalat"/>
          <w:sz w:val="20"/>
          <w:lang w:val="hy-AM"/>
        </w:rPr>
        <w:t>անձնաժողովի</w:t>
      </w:r>
      <w:r w:rsidR="003B60D5" w:rsidRPr="0093002B">
        <w:rPr>
          <w:rFonts w:ascii="GHEA Grapalat" w:hAnsi="GHEA Grapalat"/>
          <w:sz w:val="20"/>
          <w:lang w:val="af-ZA"/>
        </w:rPr>
        <w:t xml:space="preserve"> </w:t>
      </w:r>
      <w:r w:rsidR="003B60D5" w:rsidRPr="0093002B">
        <w:rPr>
          <w:rFonts w:ascii="GHEA Grapalat" w:hAnsi="GHEA Grapalat"/>
          <w:sz w:val="20"/>
          <w:lang w:val="hy-AM"/>
        </w:rPr>
        <w:t>առաջին</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անդամն</w:t>
      </w:r>
      <w:r w:rsidR="003B60D5" w:rsidRPr="0093002B">
        <w:rPr>
          <w:rFonts w:ascii="GHEA Grapalat" w:hAnsi="GHEA Grapalat"/>
          <w:sz w:val="20"/>
          <w:lang w:val="af-ZA"/>
        </w:rPr>
        <w:t xml:space="preserve"> </w:t>
      </w:r>
      <w:r w:rsidR="003B60D5" w:rsidRPr="0093002B">
        <w:rPr>
          <w:rFonts w:ascii="GHEA Grapalat" w:hAnsi="GHEA Grapalat"/>
          <w:sz w:val="20"/>
          <w:lang w:val="hy-AM"/>
        </w:rPr>
        <w:t>իր</w:t>
      </w:r>
      <w:r w:rsidR="003B60D5" w:rsidRPr="0093002B">
        <w:rPr>
          <w:rFonts w:ascii="GHEA Grapalat" w:hAnsi="GHEA Grapalat"/>
          <w:sz w:val="20"/>
          <w:lang w:val="af-ZA"/>
        </w:rPr>
        <w:t xml:space="preserve"> </w:t>
      </w:r>
      <w:r w:rsidR="003B60D5" w:rsidRPr="0093002B">
        <w:rPr>
          <w:rFonts w:ascii="GHEA Grapalat" w:hAnsi="GHEA Grapalat"/>
          <w:sz w:val="20"/>
          <w:lang w:val="hy-AM"/>
        </w:rPr>
        <w:t>կատարած</w:t>
      </w:r>
      <w:r w:rsidR="003B60D5" w:rsidRPr="0093002B">
        <w:rPr>
          <w:rFonts w:ascii="GHEA Grapalat" w:hAnsi="GHEA Grapalat"/>
          <w:sz w:val="20"/>
          <w:lang w:val="af-ZA"/>
        </w:rPr>
        <w:t xml:space="preserve"> </w:t>
      </w:r>
      <w:r w:rsidR="003B60D5" w:rsidRPr="0093002B">
        <w:rPr>
          <w:rFonts w:ascii="GHEA Grapalat" w:hAnsi="GHEA Grapalat"/>
          <w:sz w:val="20"/>
          <w:lang w:val="hy-AM"/>
        </w:rPr>
        <w:t>նշումներով</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անդամի</w:t>
      </w:r>
      <w:r w:rsidR="003B60D5" w:rsidRPr="0093002B">
        <w:rPr>
          <w:rFonts w:ascii="GHEA Grapalat" w:hAnsi="GHEA Grapalat"/>
          <w:sz w:val="20"/>
          <w:lang w:val="af-ZA"/>
        </w:rPr>
        <w:t xml:space="preserve"> </w:t>
      </w:r>
      <w:r w:rsidR="003B60D5" w:rsidRPr="0093002B">
        <w:rPr>
          <w:rFonts w:ascii="GHEA Grapalat" w:hAnsi="GHEA Grapalat"/>
          <w:sz w:val="20"/>
          <w:lang w:val="hy-AM"/>
        </w:rPr>
        <w:t>դիտարկմանն</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ներկայացնում</w:t>
      </w:r>
      <w:r w:rsidR="003B60D5" w:rsidRPr="0093002B">
        <w:rPr>
          <w:rFonts w:ascii="GHEA Grapalat" w:hAnsi="GHEA Grapalat"/>
          <w:sz w:val="20"/>
          <w:lang w:val="af-ZA"/>
        </w:rPr>
        <w:t xml:space="preserve"> </w:t>
      </w:r>
      <w:r w:rsidR="003B60D5" w:rsidRPr="0093002B">
        <w:rPr>
          <w:rFonts w:ascii="GHEA Grapalat" w:hAnsi="GHEA Grapalat"/>
          <w:sz w:val="20"/>
          <w:lang w:val="hy-AM"/>
        </w:rPr>
        <w:t>բացման</w:t>
      </w:r>
      <w:r w:rsidR="003B60D5" w:rsidRPr="0093002B">
        <w:rPr>
          <w:rFonts w:ascii="GHEA Grapalat" w:hAnsi="GHEA Grapalat"/>
          <w:sz w:val="20"/>
          <w:lang w:val="af-ZA"/>
        </w:rPr>
        <w:t xml:space="preserve"> </w:t>
      </w:r>
      <w:r w:rsidR="003B60D5" w:rsidRPr="0093002B">
        <w:rPr>
          <w:rFonts w:ascii="GHEA Grapalat" w:hAnsi="GHEA Grapalat"/>
          <w:sz w:val="20"/>
          <w:lang w:val="hy-AM"/>
        </w:rPr>
        <w:t>ենթակա</w:t>
      </w:r>
      <w:r w:rsidR="003B60D5" w:rsidRPr="0093002B">
        <w:rPr>
          <w:rFonts w:ascii="GHEA Grapalat" w:hAnsi="GHEA Grapalat"/>
          <w:sz w:val="20"/>
          <w:lang w:val="af-ZA"/>
        </w:rPr>
        <w:t xml:space="preserve"> </w:t>
      </w:r>
      <w:r w:rsidR="003B60D5" w:rsidRPr="0093002B">
        <w:rPr>
          <w:rFonts w:ascii="GHEA Grapalat" w:hAnsi="GHEA Grapalat"/>
          <w:sz w:val="20"/>
          <w:lang w:val="hy-AM"/>
        </w:rPr>
        <w:t>այն</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հայտերի</w:t>
      </w:r>
      <w:r w:rsidR="003B60D5" w:rsidRPr="0093002B">
        <w:rPr>
          <w:rFonts w:ascii="GHEA Grapalat" w:hAnsi="GHEA Grapalat"/>
          <w:sz w:val="20"/>
          <w:lang w:val="af-ZA"/>
        </w:rPr>
        <w:t xml:space="preserve"> </w:t>
      </w:r>
      <w:r w:rsidR="003B60D5" w:rsidRPr="0093002B">
        <w:rPr>
          <w:rFonts w:ascii="GHEA Grapalat" w:hAnsi="GHEA Grapalat"/>
          <w:sz w:val="20"/>
          <w:lang w:val="hy-AM"/>
        </w:rPr>
        <w:t>ցուցակը</w:t>
      </w:r>
      <w:r w:rsidR="003B60D5" w:rsidRPr="0093002B">
        <w:rPr>
          <w:rFonts w:ascii="GHEA Grapalat" w:hAnsi="GHEA Grapalat"/>
          <w:sz w:val="20"/>
          <w:lang w:val="af-ZA"/>
        </w:rPr>
        <w:t xml:space="preserve">, </w:t>
      </w:r>
      <w:r w:rsidR="003B60D5" w:rsidRPr="0093002B">
        <w:rPr>
          <w:rFonts w:ascii="GHEA Grapalat" w:hAnsi="GHEA Grapalat"/>
          <w:sz w:val="20"/>
          <w:lang w:val="hy-AM"/>
        </w:rPr>
        <w:t>որոնց</w:t>
      </w:r>
      <w:r w:rsidR="003B60D5" w:rsidRPr="0093002B">
        <w:rPr>
          <w:rFonts w:ascii="GHEA Grapalat" w:hAnsi="GHEA Grapalat"/>
          <w:sz w:val="20"/>
          <w:lang w:val="af-ZA"/>
        </w:rPr>
        <w:t xml:space="preserve"> </w:t>
      </w:r>
      <w:r w:rsidR="004C3803" w:rsidRPr="0093002B">
        <w:rPr>
          <w:rFonts w:ascii="GHEA Grapalat" w:hAnsi="GHEA Grapalat"/>
          <w:sz w:val="20"/>
          <w:lang w:val="hy-AM"/>
        </w:rPr>
        <w:t>համակարգը</w:t>
      </w:r>
      <w:r w:rsidR="004C3803" w:rsidRPr="0093002B">
        <w:rPr>
          <w:rFonts w:ascii="GHEA Grapalat" w:hAnsi="GHEA Grapalat"/>
          <w:sz w:val="20"/>
          <w:lang w:val="af-ZA"/>
        </w:rPr>
        <w:t xml:space="preserve"> </w:t>
      </w:r>
      <w:r w:rsidR="003B60D5" w:rsidRPr="0093002B">
        <w:rPr>
          <w:rFonts w:ascii="GHEA Grapalat" w:hAnsi="GHEA Grapalat"/>
          <w:sz w:val="20"/>
          <w:lang w:val="hy-AM"/>
        </w:rPr>
        <w:t>դիտել</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որպես</w:t>
      </w:r>
      <w:r w:rsidR="003B60D5" w:rsidRPr="0093002B">
        <w:rPr>
          <w:rFonts w:ascii="GHEA Grapalat" w:hAnsi="GHEA Grapalat"/>
          <w:sz w:val="20"/>
          <w:lang w:val="af-ZA"/>
        </w:rPr>
        <w:t xml:space="preserve"> </w:t>
      </w:r>
      <w:r w:rsidR="003B60D5" w:rsidRPr="0093002B">
        <w:rPr>
          <w:rFonts w:ascii="GHEA Grapalat" w:hAnsi="GHEA Grapalat"/>
          <w:sz w:val="20"/>
          <w:lang w:val="hy-AM"/>
        </w:rPr>
        <w:t>ներկայացված</w:t>
      </w:r>
      <w:r w:rsidR="003B60D5" w:rsidRPr="0093002B">
        <w:rPr>
          <w:rFonts w:ascii="GHEA Grapalat" w:hAnsi="GHEA Grapalat"/>
          <w:sz w:val="20"/>
          <w:lang w:val="af-ZA"/>
        </w:rPr>
        <w:t xml:space="preserve"> (</w:t>
      </w:r>
      <w:r w:rsidR="003B60D5" w:rsidRPr="0093002B">
        <w:rPr>
          <w:rFonts w:ascii="GHEA Grapalat" w:hAnsi="GHEA Grapalat"/>
          <w:sz w:val="20"/>
          <w:lang w:val="hy-AM"/>
        </w:rPr>
        <w:t>պիտանի</w:t>
      </w:r>
      <w:r w:rsidR="003B60D5" w:rsidRPr="0093002B">
        <w:rPr>
          <w:rFonts w:ascii="GHEA Grapalat" w:hAnsi="GHEA Grapalat"/>
          <w:sz w:val="20"/>
          <w:lang w:val="af-ZA"/>
        </w:rPr>
        <w:t xml:space="preserve">) </w:t>
      </w:r>
      <w:r w:rsidR="003B60D5" w:rsidRPr="0093002B">
        <w:rPr>
          <w:rFonts w:ascii="GHEA Grapalat" w:hAnsi="GHEA Grapalat"/>
          <w:sz w:val="20"/>
          <w:lang w:val="hy-AM"/>
        </w:rPr>
        <w:t>հայտեր</w:t>
      </w:r>
      <w:r w:rsidR="003B60D5" w:rsidRPr="0093002B">
        <w:rPr>
          <w:rFonts w:ascii="GHEA Grapalat" w:hAnsi="GHEA Grapalat"/>
          <w:sz w:val="20"/>
          <w:lang w:val="af-ZA"/>
        </w:rPr>
        <w:t xml:space="preserve">, </w:t>
      </w:r>
      <w:r w:rsidR="003B60D5" w:rsidRPr="0093002B">
        <w:rPr>
          <w:rFonts w:ascii="GHEA Grapalat" w:hAnsi="GHEA Grapalat"/>
          <w:sz w:val="20"/>
          <w:lang w:val="hy-AM"/>
        </w:rPr>
        <w:t>որից</w:t>
      </w:r>
      <w:r w:rsidR="003B60D5" w:rsidRPr="0093002B">
        <w:rPr>
          <w:rFonts w:ascii="GHEA Grapalat" w:hAnsi="GHEA Grapalat"/>
          <w:sz w:val="20"/>
          <w:lang w:val="af-ZA"/>
        </w:rPr>
        <w:t xml:space="preserve"> </w:t>
      </w:r>
      <w:r w:rsidR="003B60D5" w:rsidRPr="0093002B">
        <w:rPr>
          <w:rFonts w:ascii="GHEA Grapalat" w:hAnsi="GHEA Grapalat"/>
          <w:sz w:val="20"/>
          <w:lang w:val="hy-AM"/>
        </w:rPr>
        <w:t>հետո</w:t>
      </w:r>
      <w:r w:rsidR="003B60D5" w:rsidRPr="0093002B">
        <w:rPr>
          <w:rFonts w:ascii="GHEA Grapalat" w:hAnsi="GHEA Grapalat"/>
          <w:sz w:val="20"/>
          <w:lang w:val="af-ZA"/>
        </w:rPr>
        <w:t xml:space="preserve"> </w:t>
      </w:r>
      <w:r w:rsidR="003B60D5" w:rsidRPr="0093002B">
        <w:rPr>
          <w:rFonts w:ascii="GHEA Grapalat" w:hAnsi="GHEA Grapalat"/>
          <w:sz w:val="20"/>
          <w:lang w:val="hy-AM"/>
        </w:rPr>
        <w:t>երկրորդ</w:t>
      </w:r>
      <w:r w:rsidR="003B60D5" w:rsidRPr="0093002B">
        <w:rPr>
          <w:rFonts w:ascii="GHEA Grapalat" w:hAnsi="GHEA Grapalat"/>
          <w:sz w:val="20"/>
          <w:lang w:val="af-ZA"/>
        </w:rPr>
        <w:t xml:space="preserve"> </w:t>
      </w:r>
      <w:r w:rsidR="003B60D5" w:rsidRPr="0093002B">
        <w:rPr>
          <w:rFonts w:ascii="GHEA Grapalat" w:hAnsi="GHEA Grapalat"/>
          <w:sz w:val="20"/>
          <w:lang w:val="hy-AM"/>
        </w:rPr>
        <w:t>բացող</w:t>
      </w:r>
      <w:r w:rsidR="003B60D5" w:rsidRPr="0093002B">
        <w:rPr>
          <w:rFonts w:ascii="GHEA Grapalat" w:hAnsi="GHEA Grapalat"/>
          <w:sz w:val="20"/>
          <w:lang w:val="af-ZA"/>
        </w:rPr>
        <w:t xml:space="preserve"> </w:t>
      </w:r>
      <w:r w:rsidR="003B60D5" w:rsidRPr="0093002B">
        <w:rPr>
          <w:rFonts w:ascii="GHEA Grapalat" w:hAnsi="GHEA Grapalat"/>
          <w:sz w:val="20"/>
          <w:lang w:val="hy-AM"/>
        </w:rPr>
        <w:t>անդամը</w:t>
      </w:r>
      <w:r w:rsidR="003B60D5" w:rsidRPr="0093002B">
        <w:rPr>
          <w:rFonts w:ascii="GHEA Grapalat" w:hAnsi="GHEA Grapalat"/>
          <w:sz w:val="20"/>
          <w:lang w:val="af-ZA"/>
        </w:rPr>
        <w:t xml:space="preserve"> </w:t>
      </w:r>
      <w:r w:rsidR="003B60D5" w:rsidRPr="0093002B">
        <w:rPr>
          <w:rFonts w:ascii="GHEA Grapalat" w:hAnsi="GHEA Grapalat"/>
          <w:sz w:val="20"/>
          <w:lang w:val="hy-AM"/>
        </w:rPr>
        <w:t>հաստատում</w:t>
      </w:r>
      <w:r w:rsidR="003B60D5" w:rsidRPr="0093002B">
        <w:rPr>
          <w:rFonts w:ascii="GHEA Grapalat" w:hAnsi="GHEA Grapalat"/>
          <w:sz w:val="20"/>
          <w:lang w:val="af-ZA"/>
        </w:rPr>
        <w:t xml:space="preserve"> </w:t>
      </w:r>
      <w:r w:rsidR="003B60D5" w:rsidRPr="0093002B">
        <w:rPr>
          <w:rFonts w:ascii="GHEA Grapalat" w:hAnsi="GHEA Grapalat"/>
          <w:sz w:val="20"/>
          <w:lang w:val="hy-AM"/>
        </w:rPr>
        <w:t>է</w:t>
      </w:r>
      <w:r w:rsidR="003B60D5" w:rsidRPr="0093002B">
        <w:rPr>
          <w:rFonts w:ascii="GHEA Grapalat" w:hAnsi="GHEA Grapalat"/>
          <w:sz w:val="20"/>
          <w:lang w:val="af-ZA"/>
        </w:rPr>
        <w:t xml:space="preserve"> </w:t>
      </w:r>
      <w:r w:rsidR="003B60D5" w:rsidRPr="0093002B">
        <w:rPr>
          <w:rFonts w:ascii="GHEA Grapalat" w:hAnsi="GHEA Grapalat"/>
          <w:sz w:val="20"/>
          <w:lang w:val="hy-AM"/>
        </w:rPr>
        <w:t>իրեն</w:t>
      </w:r>
      <w:r w:rsidR="003B60D5" w:rsidRPr="0093002B">
        <w:rPr>
          <w:rFonts w:ascii="GHEA Grapalat" w:hAnsi="GHEA Grapalat"/>
          <w:sz w:val="20"/>
          <w:lang w:val="af-ZA"/>
        </w:rPr>
        <w:t xml:space="preserve"> </w:t>
      </w:r>
      <w:r w:rsidR="003B60D5" w:rsidRPr="0093002B">
        <w:rPr>
          <w:rFonts w:ascii="GHEA Grapalat" w:hAnsi="GHEA Grapalat" w:cs="Sylfaen"/>
          <w:sz w:val="20"/>
          <w:lang w:val="hy-AM"/>
        </w:rPr>
        <w:t>ներկայացված</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ցուցակը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Հաստատումից</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հետո</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բեռնվում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է</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մասին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արձանագրությունը</w:t>
      </w:r>
      <w:r w:rsidR="003B60D5" w:rsidRPr="0093002B">
        <w:rPr>
          <w:rFonts w:ascii="GHEA Grapalat" w:hAnsi="GHEA Grapalat" w:cs="Sylfaen"/>
          <w:sz w:val="20"/>
          <w:lang w:val="af-ZA"/>
        </w:rPr>
        <w:t xml:space="preserve"> (</w:t>
      </w:r>
      <w:r w:rsidR="00CB79A4" w:rsidRPr="0093002B">
        <w:rPr>
          <w:rFonts w:ascii="GHEA Grapalat" w:hAnsi="GHEA Grapalat" w:cs="Sylfaen"/>
          <w:sz w:val="20"/>
          <w:lang w:val="hy-AM"/>
        </w:rPr>
        <w:t>հ</w:t>
      </w:r>
      <w:r w:rsidR="003B60D5" w:rsidRPr="0093002B">
        <w:rPr>
          <w:rFonts w:ascii="GHEA Grapalat" w:hAnsi="GHEA Grapalat" w:cs="Sylfaen"/>
          <w:sz w:val="20"/>
          <w:lang w:val="hy-AM"/>
        </w:rPr>
        <w:t>ամակարգում՝</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հաշվետվություն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որը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հայտերի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բացման</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օրը</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հանձնաժողովի</w:t>
      </w:r>
      <w:r w:rsidR="003B60D5" w:rsidRPr="0093002B">
        <w:rPr>
          <w:rFonts w:ascii="GHEA Grapalat" w:hAnsi="GHEA Grapalat" w:cs="Sylfaen"/>
          <w:sz w:val="20"/>
          <w:lang w:val="af-ZA"/>
        </w:rPr>
        <w:t xml:space="preserve"> </w:t>
      </w:r>
      <w:r w:rsidR="003B60D5" w:rsidRPr="0093002B">
        <w:rPr>
          <w:rFonts w:ascii="GHEA Grapalat" w:hAnsi="GHEA Grapalat" w:cs="Sylfaen"/>
          <w:sz w:val="20"/>
          <w:lang w:val="hy-AM"/>
        </w:rPr>
        <w:t>քարտուղարը</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 </w:t>
      </w:r>
      <w:r w:rsidR="00CB79A4" w:rsidRPr="0093002B">
        <w:rPr>
          <w:rFonts w:ascii="GHEA Grapalat" w:hAnsi="GHEA Grapalat" w:cs="Sylfaen"/>
          <w:sz w:val="20"/>
          <w:lang w:val="hy-AM"/>
        </w:rPr>
        <w:t xml:space="preserve">համակարգի </w:t>
      </w:r>
      <w:r w:rsidRPr="0093002B">
        <w:rPr>
          <w:rFonts w:ascii="GHEA Grapalat" w:hAnsi="GHEA Grapalat" w:cs="Sylfaen"/>
          <w:sz w:val="20"/>
          <w:lang w:val="hy-AM"/>
        </w:rPr>
        <w:t>միջոցով</w:t>
      </w:r>
      <w:r w:rsidR="003B60D5" w:rsidRPr="0093002B">
        <w:rPr>
          <w:rFonts w:ascii="GHEA Grapalat" w:hAnsi="GHEA Grapalat" w:cs="Sylfaen"/>
          <w:sz w:val="20"/>
          <w:lang w:val="af-ZA"/>
        </w:rPr>
        <w:t xml:space="preserve"> </w:t>
      </w:r>
      <w:r w:rsidRPr="0093002B">
        <w:rPr>
          <w:rFonts w:ascii="GHEA Grapalat" w:hAnsi="GHEA Grapalat" w:cs="Sylfaen"/>
          <w:sz w:val="20"/>
          <w:lang w:val="hy-AM"/>
        </w:rPr>
        <w:t xml:space="preserve">ուղարկում է </w:t>
      </w:r>
      <w:r w:rsidR="00153C87" w:rsidRPr="0093002B">
        <w:rPr>
          <w:rFonts w:ascii="GHEA Grapalat" w:hAnsi="GHEA Grapalat" w:cs="Sylfaen"/>
          <w:sz w:val="20"/>
          <w:lang w:val="hy-AM"/>
        </w:rPr>
        <w:t xml:space="preserve">մասնակիցների </w:t>
      </w:r>
      <w:r w:rsidRPr="0093002B">
        <w:rPr>
          <w:rFonts w:ascii="GHEA Grapalat" w:hAnsi="GHEA Grapalat" w:cs="Sylfaen"/>
          <w:sz w:val="20"/>
          <w:lang w:val="hy-AM"/>
        </w:rPr>
        <w:t>էլեկտրոնային փոստերին</w:t>
      </w:r>
      <w:r w:rsidR="003B60D5" w:rsidRPr="0093002B">
        <w:rPr>
          <w:rFonts w:ascii="GHEA Grapalat" w:hAnsi="GHEA Grapalat" w:cs="Sylfaen"/>
          <w:sz w:val="20"/>
          <w:lang w:val="af-ZA"/>
        </w:rPr>
        <w:t>:</w:t>
      </w:r>
    </w:p>
    <w:p w14:paraId="0951E0C6" w14:textId="77777777" w:rsidR="009A796C" w:rsidRPr="0093002B" w:rsidRDefault="00FD2748" w:rsidP="00EF3662">
      <w:pPr>
        <w:ind w:firstLine="567"/>
        <w:jc w:val="both"/>
        <w:rPr>
          <w:rFonts w:ascii="GHEA Grapalat" w:hAnsi="GHEA Grapalat" w:cs="Sylfaen"/>
          <w:sz w:val="20"/>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2</w:t>
      </w:r>
      <w:r w:rsidR="00152564"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Հայտերը</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գնահատվում</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են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սույն</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հրավերով</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սահմանված</w:t>
      </w:r>
      <w:proofErr w:type="spellEnd"/>
      <w:r w:rsidR="00F61898" w:rsidRPr="0093002B">
        <w:rPr>
          <w:rFonts w:ascii="GHEA Grapalat" w:hAnsi="GHEA Grapalat" w:cs="Sylfaen"/>
          <w:sz w:val="20"/>
          <w:lang w:val="af-ZA"/>
        </w:rPr>
        <w:t xml:space="preserve"> </w:t>
      </w:r>
      <w:proofErr w:type="spellStart"/>
      <w:r w:rsidR="00F61898" w:rsidRPr="0093002B">
        <w:rPr>
          <w:rFonts w:ascii="GHEA Grapalat" w:hAnsi="GHEA Grapalat" w:cs="Sylfaen"/>
          <w:sz w:val="20"/>
        </w:rPr>
        <w:t>կարգով</w:t>
      </w:r>
      <w:proofErr w:type="spellEnd"/>
      <w:r w:rsidR="00152564" w:rsidRPr="0093002B">
        <w:rPr>
          <w:rFonts w:ascii="GHEA Grapalat" w:hAnsi="GHEA Grapalat" w:cs="Sylfaen"/>
          <w:sz w:val="20"/>
          <w:lang w:val="af-ZA"/>
        </w:rPr>
        <w:t>:</w:t>
      </w:r>
      <w:r w:rsidR="00B46279" w:rsidRPr="0093002B">
        <w:rPr>
          <w:rFonts w:ascii="GHEA Grapalat" w:hAnsi="GHEA Grapalat" w:cs="Sylfaen"/>
          <w:sz w:val="20"/>
          <w:lang w:val="af-ZA"/>
        </w:rPr>
        <w:t xml:space="preserve"> </w:t>
      </w:r>
    </w:p>
    <w:p w14:paraId="2528D057" w14:textId="31DF7D0E" w:rsidR="009A796C" w:rsidRPr="0093002B" w:rsidRDefault="00F7009A" w:rsidP="00F7009A">
      <w:pPr>
        <w:ind w:firstLine="567"/>
        <w:jc w:val="both"/>
        <w:rPr>
          <w:rFonts w:ascii="GHEA Grapalat" w:hAnsi="GHEA Grapalat" w:cs="Sylfaen"/>
          <w:sz w:val="20"/>
          <w:lang w:val="af-ZA"/>
        </w:rPr>
      </w:pPr>
      <w:proofErr w:type="spellStart"/>
      <w:r w:rsidRPr="0093002B">
        <w:rPr>
          <w:rFonts w:ascii="GHEA Grapalat" w:hAnsi="GHEA Grapalat" w:cs="Sylfaen"/>
          <w:sz w:val="20"/>
        </w:rPr>
        <w:t>Գնման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չափաբաժինների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քանակը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յոթանասունհինգը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չգերազանցելու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w:t>
      </w:r>
      <w:r w:rsidR="009A796C" w:rsidRPr="0093002B">
        <w:rPr>
          <w:rFonts w:ascii="GHEA Grapalat" w:hAnsi="GHEA Grapalat" w:cs="Sylfaen"/>
          <w:sz w:val="20"/>
        </w:rPr>
        <w:t>այտերի</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գնահատումն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իրականացվում</w:t>
      </w:r>
      <w:proofErr w:type="spellEnd"/>
      <w:r w:rsidR="009A796C" w:rsidRPr="0093002B">
        <w:rPr>
          <w:rFonts w:ascii="GHEA Grapalat" w:hAnsi="GHEA Grapalat" w:cs="Sylfaen"/>
          <w:sz w:val="20"/>
          <w:lang w:val="af-ZA"/>
        </w:rPr>
        <w:t xml:space="preserve"> </w:t>
      </w:r>
      <w:r w:rsidR="009A796C" w:rsidRPr="0093002B">
        <w:rPr>
          <w:rFonts w:ascii="GHEA Grapalat" w:hAnsi="GHEA Grapalat" w:cs="Sylfaen"/>
          <w:sz w:val="20"/>
        </w:rPr>
        <w:t>է</w:t>
      </w:r>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դրանց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ներկայացման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վերջնաժամկետը</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լրանալու</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օրվանից</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հաշված</w:t>
      </w:r>
      <w:proofErr w:type="spellEnd"/>
      <w:r w:rsidR="009A796C" w:rsidRPr="0093002B">
        <w:rPr>
          <w:rFonts w:ascii="GHEA Grapalat" w:hAnsi="GHEA Grapalat" w:cs="Sylfaen"/>
          <w:sz w:val="20"/>
          <w:lang w:val="af-ZA"/>
        </w:rPr>
        <w:t xml:space="preserve"> </w:t>
      </w:r>
      <w:r w:rsidR="00DA10C9"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տաս</w:t>
      </w:r>
      <w:proofErr w:type="spellEnd"/>
      <w:r w:rsidR="008011E4" w:rsidRPr="0093002B">
        <w:rPr>
          <w:rFonts w:ascii="GHEA Grapalat" w:hAnsi="GHEA Grapalat" w:cs="Sylfaen"/>
          <w:sz w:val="20"/>
          <w:lang w:val="hy-AM"/>
        </w:rPr>
        <w:t>նհինգ</w:t>
      </w:r>
      <w:r w:rsidRPr="0093002B">
        <w:rPr>
          <w:rFonts w:ascii="GHEA Grapalat" w:hAnsi="GHEA Grapalat" w:cs="Sylfaen"/>
          <w:sz w:val="20"/>
          <w:lang w:val="af-ZA"/>
        </w:rPr>
        <w:t xml:space="preserve">, </w:t>
      </w:r>
      <w:proofErr w:type="spellStart"/>
      <w:r w:rsidRPr="0093002B">
        <w:rPr>
          <w:rFonts w:ascii="GHEA Grapalat" w:hAnsi="GHEA Grapalat" w:cs="Sylfaen"/>
          <w:sz w:val="20"/>
        </w:rPr>
        <w:t>իսկ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գերազանցելու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rPr>
        <w:t>՝</w:t>
      </w:r>
      <w:r w:rsidR="009A796C" w:rsidRPr="0093002B">
        <w:rPr>
          <w:rFonts w:ascii="GHEA Grapalat" w:hAnsi="GHEA Grapalat" w:cs="Sylfaen"/>
          <w:sz w:val="20"/>
          <w:lang w:val="af-ZA"/>
        </w:rPr>
        <w:t xml:space="preserve"> </w:t>
      </w:r>
      <w:r w:rsidR="008011E4" w:rsidRPr="0093002B">
        <w:rPr>
          <w:rFonts w:ascii="GHEA Grapalat" w:hAnsi="GHEA Grapalat" w:cs="Sylfaen"/>
          <w:sz w:val="20"/>
          <w:lang w:val="hy-AM"/>
        </w:rPr>
        <w:t>քսան</w:t>
      </w:r>
      <w:proofErr w:type="spellStart"/>
      <w:r w:rsidR="009A796C" w:rsidRPr="0093002B">
        <w:rPr>
          <w:rFonts w:ascii="GHEA Grapalat" w:hAnsi="GHEA Grapalat" w:cs="Sylfaen"/>
          <w:sz w:val="20"/>
        </w:rPr>
        <w:t>աշխատանքային</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օրվա</w:t>
      </w:r>
      <w:proofErr w:type="spellEnd"/>
      <w:r w:rsidR="009A796C" w:rsidRPr="0093002B">
        <w:rPr>
          <w:rFonts w:ascii="GHEA Grapalat" w:hAnsi="GHEA Grapalat" w:cs="Sylfaen"/>
          <w:sz w:val="20"/>
          <w:lang w:val="af-ZA"/>
        </w:rPr>
        <w:t xml:space="preserve"> </w:t>
      </w:r>
      <w:proofErr w:type="spellStart"/>
      <w:r w:rsidR="009A796C" w:rsidRPr="0093002B">
        <w:rPr>
          <w:rFonts w:ascii="GHEA Grapalat" w:hAnsi="GHEA Grapalat" w:cs="Sylfaen"/>
          <w:sz w:val="20"/>
        </w:rPr>
        <w:t>ընթացքում</w:t>
      </w:r>
      <w:proofErr w:type="spellEnd"/>
      <w:r w:rsidR="009A796C" w:rsidRPr="0093002B">
        <w:rPr>
          <w:rFonts w:ascii="GHEA Grapalat" w:hAnsi="GHEA Grapalat" w:cs="Sylfaen"/>
          <w:sz w:val="20"/>
          <w:lang w:val="af-ZA"/>
        </w:rPr>
        <w:t>:</w:t>
      </w:r>
      <w:r w:rsidR="001E17BA" w:rsidRPr="0093002B">
        <w:rPr>
          <w:rFonts w:ascii="GHEA Grapalat" w:hAnsi="GHEA Grapalat" w:cs="Sylfaen"/>
          <w:sz w:val="20"/>
          <w:lang w:val="af-ZA"/>
        </w:rPr>
        <w:t xml:space="preserve"> </w:t>
      </w:r>
    </w:p>
    <w:p w14:paraId="29CD6D3A" w14:textId="12270674" w:rsidR="00ED6836" w:rsidRPr="0093002B" w:rsidRDefault="00745561" w:rsidP="00EF3662">
      <w:pPr>
        <w:ind w:firstLine="567"/>
        <w:jc w:val="both"/>
        <w:rPr>
          <w:rFonts w:ascii="GHEA Grapalat" w:hAnsi="GHEA Grapalat" w:cs="Sylfaen"/>
          <w:sz w:val="20"/>
          <w:lang w:val="hy-AM"/>
        </w:rPr>
      </w:pPr>
      <w:proofErr w:type="spellStart"/>
      <w:r w:rsidRPr="0093002B">
        <w:rPr>
          <w:rFonts w:ascii="GHEA Grapalat" w:hAnsi="GHEA Grapalat" w:cs="Sylfaen"/>
          <w:sz w:val="20"/>
        </w:rPr>
        <w:t>Բավարար</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հրավերով</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նախատեսված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պայմաններին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համապատասխանող</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հակառակ</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դեպքում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գնահատվում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անբավարար</w:t>
      </w:r>
      <w:proofErr w:type="spellEnd"/>
      <w:r w:rsidRPr="0093002B">
        <w:rPr>
          <w:rFonts w:ascii="GHEA Grapalat" w:hAnsi="GHEA Grapalat" w:cs="Sylfaen"/>
          <w:sz w:val="20"/>
          <w:lang w:val="af-ZA"/>
        </w:rPr>
        <w:t xml:space="preserve"> </w:t>
      </w:r>
      <w:r w:rsidRPr="0093002B">
        <w:rPr>
          <w:rFonts w:ascii="GHEA Grapalat" w:hAnsi="GHEA Grapalat" w:cs="Sylfaen"/>
          <w:sz w:val="20"/>
        </w:rPr>
        <w:t>և</w:t>
      </w:r>
      <w:r w:rsidRPr="0093002B">
        <w:rPr>
          <w:rFonts w:ascii="GHEA Grapalat" w:hAnsi="GHEA Grapalat" w:cs="Sylfaen"/>
          <w:sz w:val="20"/>
          <w:lang w:val="af-ZA"/>
        </w:rPr>
        <w:t xml:space="preserve"> </w:t>
      </w:r>
      <w:proofErr w:type="spellStart"/>
      <w:r w:rsidRPr="0093002B">
        <w:rPr>
          <w:rFonts w:ascii="GHEA Grapalat" w:hAnsi="GHEA Grapalat" w:cs="Sylfaen"/>
          <w:sz w:val="20"/>
        </w:rPr>
        <w:t>մերժվում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են</w:t>
      </w:r>
      <w:proofErr w:type="spellEnd"/>
      <w:r w:rsidR="00F20DA5" w:rsidRPr="0093002B">
        <w:rPr>
          <w:rFonts w:ascii="GHEA Grapalat" w:hAnsi="GHEA Grapalat" w:cs="Sylfaen"/>
          <w:sz w:val="20"/>
          <w:lang w:val="af-ZA"/>
        </w:rPr>
        <w:t>:</w:t>
      </w:r>
      <w:r w:rsidRPr="0093002B">
        <w:rPr>
          <w:rFonts w:ascii="GHEA Grapalat" w:hAnsi="GHEA Grapalat" w:cs="Sylfaen"/>
          <w:sz w:val="20"/>
          <w:lang w:val="af-ZA"/>
        </w:rPr>
        <w:t xml:space="preserve"> </w:t>
      </w:r>
      <w:proofErr w:type="spellStart"/>
      <w:r w:rsidR="00B46279" w:rsidRPr="0093002B">
        <w:rPr>
          <w:rFonts w:ascii="GHEA Grapalat" w:hAnsi="GHEA Grapalat" w:cs="Sylfaen"/>
          <w:sz w:val="20"/>
        </w:rPr>
        <w:t>Ընդ</w:t>
      </w:r>
      <w:proofErr w:type="spellEnd"/>
      <w:r w:rsidR="00B46279" w:rsidRPr="0093002B">
        <w:rPr>
          <w:rFonts w:ascii="GHEA Grapalat" w:hAnsi="GHEA Grapalat" w:cs="Sylfaen"/>
          <w:sz w:val="20"/>
          <w:lang w:val="af-ZA"/>
        </w:rPr>
        <w:t xml:space="preserve"> որում հայտերի բացման </w:t>
      </w:r>
      <w:r w:rsidR="00F7009A" w:rsidRPr="0093002B">
        <w:rPr>
          <w:rFonts w:ascii="GHEA Grapalat" w:hAnsi="GHEA Grapalat" w:cs="Sylfaen"/>
          <w:sz w:val="20"/>
          <w:lang w:val="af-ZA"/>
        </w:rPr>
        <w:t xml:space="preserve">և գնահատման </w:t>
      </w:r>
      <w:r w:rsidR="00B46279" w:rsidRPr="0093002B">
        <w:rPr>
          <w:rFonts w:ascii="GHEA Grapalat" w:hAnsi="GHEA Grapalat" w:cs="Sylfaen"/>
          <w:sz w:val="20"/>
          <w:lang w:val="af-ZA"/>
        </w:rPr>
        <w:t xml:space="preserve">նիստում հանձնաժողովը մերժում է այն հայտերը, </w:t>
      </w:r>
      <w:proofErr w:type="spellStart"/>
      <w:r w:rsidR="00B46279" w:rsidRPr="0093002B">
        <w:rPr>
          <w:rFonts w:ascii="GHEA Grapalat" w:hAnsi="GHEA Grapalat" w:cs="Sylfaen"/>
          <w:sz w:val="20"/>
        </w:rPr>
        <w:t>որոնցում</w:t>
      </w:r>
      <w:proofErr w:type="spellEnd"/>
      <w:r w:rsidR="00B46279"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բացակայում</w:t>
      </w:r>
      <w:proofErr w:type="spellEnd"/>
      <w:r w:rsidR="00ED6836" w:rsidRPr="0093002B">
        <w:rPr>
          <w:rFonts w:ascii="GHEA Grapalat" w:hAnsi="GHEA Grapalat" w:cs="Sylfaen"/>
          <w:sz w:val="20"/>
          <w:lang w:val="af-ZA"/>
        </w:rPr>
        <w:t xml:space="preserve"> </w:t>
      </w:r>
      <w:r w:rsidR="008011E4" w:rsidRPr="0093002B">
        <w:rPr>
          <w:rFonts w:ascii="GHEA Grapalat" w:hAnsi="GHEA Grapalat" w:cs="Sylfaen"/>
          <w:sz w:val="20"/>
          <w:lang w:val="hy-AM"/>
        </w:rPr>
        <w:t>են</w:t>
      </w:r>
      <w:r w:rsidR="00763EF7"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գնային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առաջարկ</w:t>
      </w:r>
      <w:r w:rsidR="00771A92" w:rsidRPr="0093002B">
        <w:rPr>
          <w:rFonts w:ascii="GHEA Grapalat" w:hAnsi="GHEA Grapalat" w:cs="Sylfaen"/>
          <w:sz w:val="20"/>
        </w:rPr>
        <w:t>ներ</w:t>
      </w:r>
      <w:r w:rsidR="00ED6836" w:rsidRPr="0093002B">
        <w:rPr>
          <w:rFonts w:ascii="GHEA Grapalat" w:hAnsi="GHEA Grapalat" w:cs="Sylfaen"/>
          <w:sz w:val="20"/>
        </w:rPr>
        <w:t>ը</w:t>
      </w:r>
      <w:proofErr w:type="spellEnd"/>
      <w:r w:rsidR="008011E4" w:rsidRPr="0093002B">
        <w:rPr>
          <w:rFonts w:ascii="GHEA Grapalat" w:hAnsi="GHEA Grapalat" w:cs="Sylfaen"/>
          <w:sz w:val="20"/>
          <w:lang w:val="hy-AM"/>
        </w:rPr>
        <w:t xml:space="preserve"> և/կամ հայտի ապահովումը </w:t>
      </w:r>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կամ</w:t>
      </w:r>
      <w:proofErr w:type="spellEnd"/>
      <w:r w:rsidR="00ED6836" w:rsidRPr="0093002B">
        <w:rPr>
          <w:rFonts w:ascii="GHEA Grapalat" w:hAnsi="GHEA Grapalat" w:cs="Sylfaen"/>
          <w:sz w:val="20"/>
          <w:lang w:val="af-ZA"/>
        </w:rPr>
        <w:t xml:space="preserve"> </w:t>
      </w:r>
      <w:r w:rsidR="00771A92" w:rsidRPr="0093002B">
        <w:rPr>
          <w:rFonts w:ascii="GHEA Grapalat" w:hAnsi="GHEA Grapalat" w:cs="Sylfaen"/>
          <w:sz w:val="20"/>
          <w:lang w:val="af-ZA"/>
        </w:rPr>
        <w:t xml:space="preserve">դրանք </w:t>
      </w:r>
      <w:proofErr w:type="spellStart"/>
      <w:r w:rsidR="00ED6836" w:rsidRPr="0093002B">
        <w:rPr>
          <w:rFonts w:ascii="GHEA Grapalat" w:hAnsi="GHEA Grapalat" w:cs="Sylfaen"/>
          <w:sz w:val="20"/>
        </w:rPr>
        <w:t>ներկայացված</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են</w:t>
      </w:r>
      <w:proofErr w:type="spellEnd"/>
      <w:r w:rsidR="00B1695D"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հրավերի</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պահանջներին</w:t>
      </w:r>
      <w:proofErr w:type="spellEnd"/>
      <w:r w:rsidR="00ED6836" w:rsidRPr="0093002B">
        <w:rPr>
          <w:rFonts w:ascii="GHEA Grapalat" w:hAnsi="GHEA Grapalat" w:cs="Sylfaen"/>
          <w:sz w:val="20"/>
          <w:lang w:val="af-ZA"/>
        </w:rPr>
        <w:t xml:space="preserve"> </w:t>
      </w:r>
      <w:proofErr w:type="spellStart"/>
      <w:r w:rsidR="00ED6836" w:rsidRPr="0093002B">
        <w:rPr>
          <w:rFonts w:ascii="GHEA Grapalat" w:hAnsi="GHEA Grapalat" w:cs="Sylfaen"/>
          <w:sz w:val="20"/>
        </w:rPr>
        <w:t>անհամապատասխան</w:t>
      </w:r>
      <w:proofErr w:type="spellEnd"/>
      <w:r w:rsidR="00B5713B" w:rsidRPr="0093002B">
        <w:rPr>
          <w:rFonts w:ascii="GHEA Grapalat" w:hAnsi="GHEA Grapalat" w:cs="Sylfaen"/>
          <w:sz w:val="20"/>
          <w:lang w:val="hy-AM"/>
        </w:rPr>
        <w:t xml:space="preserve">, բացառությամբ </w:t>
      </w:r>
      <w:r w:rsidR="00270AF6" w:rsidRPr="0093002B">
        <w:rPr>
          <w:rFonts w:ascii="GHEA Grapalat" w:hAnsi="GHEA Grapalat" w:cs="Sylfaen"/>
          <w:sz w:val="20"/>
          <w:lang w:val="hy-AM"/>
        </w:rPr>
        <w:t xml:space="preserve"> սույն հրավերի 1-ին մասի 8.9 կետով սահմանված դեպքի: </w:t>
      </w:r>
    </w:p>
    <w:p w14:paraId="48E418D2" w14:textId="206DCCF1" w:rsidR="00096865" w:rsidRPr="0093002B" w:rsidRDefault="00FD2748" w:rsidP="00EF3662">
      <w:pPr>
        <w:pStyle w:val="norm"/>
        <w:spacing w:line="240" w:lineRule="auto"/>
        <w:ind w:firstLine="567"/>
        <w:rPr>
          <w:rFonts w:ascii="GHEA Grapalat" w:hAnsi="GHEA Grapalat" w:cs="Sylfaen"/>
          <w:szCs w:val="24"/>
          <w:lang w:val="af-ZA"/>
        </w:rPr>
      </w:pPr>
      <w:r w:rsidRPr="0093002B">
        <w:rPr>
          <w:rFonts w:ascii="GHEA Grapalat" w:hAnsi="GHEA Grapalat" w:cs="Sylfaen"/>
          <w:sz w:val="20"/>
          <w:lang w:val="af-ZA"/>
        </w:rPr>
        <w:t>8</w:t>
      </w:r>
      <w:r w:rsidR="00152564" w:rsidRPr="0093002B">
        <w:rPr>
          <w:rFonts w:ascii="GHEA Grapalat" w:hAnsi="GHEA Grapalat" w:cs="Sylfaen"/>
          <w:sz w:val="20"/>
          <w:lang w:val="af-ZA"/>
        </w:rPr>
        <w:t>.</w:t>
      </w:r>
      <w:r w:rsidR="00C029B6" w:rsidRPr="0093002B">
        <w:rPr>
          <w:rFonts w:ascii="GHEA Grapalat" w:hAnsi="GHEA Grapalat" w:cs="Sylfaen"/>
          <w:sz w:val="20"/>
          <w:lang w:val="af-ZA"/>
        </w:rPr>
        <w:t>3</w:t>
      </w:r>
      <w:r w:rsidR="00152564" w:rsidRPr="0093002B">
        <w:rPr>
          <w:rFonts w:ascii="GHEA Grapalat" w:hAnsi="GHEA Grapalat" w:cs="Sylfaen"/>
          <w:sz w:val="20"/>
          <w:lang w:val="af-ZA"/>
        </w:rPr>
        <w:t xml:space="preserve"> </w:t>
      </w:r>
      <w:r w:rsidR="001669C1" w:rsidRPr="0093002B">
        <w:rPr>
          <w:rFonts w:ascii="GHEA Grapalat" w:hAnsi="GHEA Grapalat" w:cs="Sylfaen"/>
          <w:sz w:val="20"/>
          <w:szCs w:val="24"/>
          <w:lang w:val="hy-AM" w:eastAsia="en-US"/>
        </w:rPr>
        <w:t>Ընտրված</w:t>
      </w:r>
      <w:r w:rsidR="001669C1"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և</w:t>
      </w:r>
      <w:r w:rsidR="003755FD"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3755FD" w:rsidRPr="0093002B">
        <w:rPr>
          <w:rFonts w:ascii="GHEA Grapalat" w:hAnsi="GHEA Grapalat" w:cs="Sylfaen"/>
          <w:sz w:val="20"/>
          <w:szCs w:val="24"/>
          <w:lang w:val="hy-AM" w:eastAsia="en-US"/>
        </w:rPr>
        <w:t>մասնակիցների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որոշման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նպատակով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նախագահն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ավտոմատ</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եղանակով</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ստեղծում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հայտերի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գնահատման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մասին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արձանագրություն</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որը</w:t>
      </w:r>
      <w:r w:rsidR="003755FD" w:rsidRPr="0093002B">
        <w:rPr>
          <w:rFonts w:ascii="GHEA Grapalat" w:hAnsi="GHEA Grapalat" w:cs="Sylfaen"/>
          <w:sz w:val="20"/>
          <w:szCs w:val="24"/>
          <w:lang w:val="af-ZA" w:eastAsia="en-US"/>
        </w:rPr>
        <w:t xml:space="preserve"> </w:t>
      </w:r>
      <w:r w:rsidR="00153C87"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հաստատվում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է</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հանձնաժողովի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անդամների</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կողմից</w:t>
      </w:r>
      <w:r w:rsidR="003755FD" w:rsidRPr="0093002B">
        <w:rPr>
          <w:rFonts w:ascii="GHEA Grapalat" w:hAnsi="GHEA Grapalat" w:cs="Sylfaen"/>
          <w:sz w:val="20"/>
          <w:szCs w:val="24"/>
          <w:lang w:val="af-ZA" w:eastAsia="en-US"/>
        </w:rPr>
        <w:t xml:space="preserve">` </w:t>
      </w:r>
      <w:r w:rsidR="00AE4008" w:rsidRPr="0093002B">
        <w:rPr>
          <w:rFonts w:ascii="GHEA Grapalat" w:hAnsi="GHEA Grapalat" w:cs="Sylfaen"/>
          <w:sz w:val="20"/>
          <w:szCs w:val="24"/>
          <w:lang w:val="hy-AM" w:eastAsia="en-US"/>
        </w:rPr>
        <w:t>հ</w:t>
      </w:r>
      <w:r w:rsidR="003755FD" w:rsidRPr="0093002B">
        <w:rPr>
          <w:rFonts w:ascii="GHEA Grapalat" w:hAnsi="GHEA Grapalat" w:cs="Sylfaen"/>
          <w:sz w:val="20"/>
          <w:szCs w:val="24"/>
          <w:lang w:val="hy-AM" w:eastAsia="en-US"/>
        </w:rPr>
        <w:t>ամակարգում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նշում</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կատարելու</w:t>
      </w:r>
      <w:r w:rsidR="003755FD" w:rsidRPr="0093002B">
        <w:rPr>
          <w:rFonts w:ascii="GHEA Grapalat" w:hAnsi="GHEA Grapalat" w:cs="Sylfaen"/>
          <w:sz w:val="20"/>
          <w:szCs w:val="24"/>
          <w:lang w:val="af-ZA" w:eastAsia="en-US"/>
        </w:rPr>
        <w:t xml:space="preserve"> </w:t>
      </w:r>
      <w:r w:rsidR="003755FD" w:rsidRPr="0093002B">
        <w:rPr>
          <w:rFonts w:ascii="GHEA Grapalat" w:hAnsi="GHEA Grapalat" w:cs="Sylfaen"/>
          <w:sz w:val="20"/>
          <w:szCs w:val="24"/>
          <w:lang w:val="hy-AM" w:eastAsia="en-US"/>
        </w:rPr>
        <w:t>միջոցով</w:t>
      </w:r>
      <w:r w:rsidR="003755FD" w:rsidRPr="0093002B">
        <w:rPr>
          <w:rFonts w:ascii="GHEA Grapalat" w:hAnsi="GHEA Grapalat" w:cs="Sylfaen"/>
          <w:sz w:val="20"/>
          <w:szCs w:val="24"/>
          <w:lang w:val="af-ZA" w:eastAsia="en-US"/>
        </w:rPr>
        <w:t>:</w:t>
      </w:r>
    </w:p>
    <w:p w14:paraId="71990674" w14:textId="513CCCBE" w:rsidR="00B514E8" w:rsidRPr="0093002B" w:rsidRDefault="00FD2748" w:rsidP="00EF3662">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00096865" w:rsidRPr="0093002B">
        <w:rPr>
          <w:rFonts w:ascii="GHEA Grapalat" w:hAnsi="GHEA Grapalat" w:cs="Sylfaen"/>
          <w:szCs w:val="24"/>
        </w:rPr>
        <w:t>.</w:t>
      </w:r>
      <w:r w:rsidR="00D770E9" w:rsidRPr="0093002B">
        <w:rPr>
          <w:rFonts w:ascii="GHEA Grapalat" w:hAnsi="GHEA Grapalat" w:cs="Sylfaen"/>
          <w:szCs w:val="24"/>
          <w:lang w:val="hy-AM"/>
        </w:rPr>
        <w:t>4</w:t>
      </w:r>
      <w:r w:rsidR="00D7435F"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մասնակիցը</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բավարար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գնահատված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հայտեր</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մասնակիցների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թվից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նվազագույն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ներկայացրած</w:t>
      </w:r>
      <w:r w:rsidR="00B514E8" w:rsidRPr="0093002B">
        <w:rPr>
          <w:rFonts w:ascii="GHEA Grapalat" w:hAnsi="GHEA Grapalat" w:cs="Sylfaen"/>
          <w:szCs w:val="24"/>
        </w:rPr>
        <w:t xml:space="preserve"> </w:t>
      </w:r>
      <w:r w:rsidR="00153C87" w:rsidRPr="0093002B">
        <w:rPr>
          <w:rFonts w:ascii="GHEA Grapalat" w:hAnsi="GHEA Grapalat" w:cs="Sylfaen"/>
          <w:szCs w:val="24"/>
          <w:lang w:val="en-US"/>
        </w:rPr>
        <w:t>մ</w:t>
      </w:r>
      <w:r w:rsidR="00153C87" w:rsidRPr="0093002B">
        <w:rPr>
          <w:rFonts w:ascii="GHEA Grapalat" w:hAnsi="GHEA Grapalat" w:cs="Sylfaen"/>
          <w:szCs w:val="24"/>
          <w:lang w:val="ru-RU"/>
        </w:rPr>
        <w:t>ասնակցին</w:t>
      </w:r>
      <w:r w:rsidR="00153C87" w:rsidRPr="0093002B">
        <w:rPr>
          <w:rFonts w:ascii="GHEA Grapalat" w:hAnsi="GHEA Grapalat" w:cs="Sylfaen"/>
          <w:szCs w:val="24"/>
        </w:rPr>
        <w:t xml:space="preserve"> </w:t>
      </w:r>
      <w:r w:rsidR="00B514E8" w:rsidRPr="0093002B">
        <w:rPr>
          <w:rFonts w:ascii="GHEA Grapalat" w:hAnsi="GHEA Grapalat" w:cs="Sylfaen"/>
          <w:szCs w:val="24"/>
          <w:lang w:val="ru-RU"/>
        </w:rPr>
        <w:t>նախապատվություն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տալու</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սկզբունքով։</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Ընդ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հանձնաժողովի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կողմից</w:t>
      </w:r>
      <w:r w:rsidR="00B514E8" w:rsidRPr="0093002B">
        <w:rPr>
          <w:rFonts w:ascii="GHEA Grapalat" w:hAnsi="GHEA Grapalat" w:cs="Sylfaen"/>
          <w:szCs w:val="24"/>
        </w:rPr>
        <w:t xml:space="preserve"> </w:t>
      </w:r>
      <w:r w:rsidR="00A85E5D" w:rsidRPr="0093002B">
        <w:rPr>
          <w:rFonts w:ascii="GHEA Grapalat" w:hAnsi="GHEA Grapalat" w:cs="Sylfaen"/>
          <w:szCs w:val="24"/>
          <w:lang w:val="hy-AM"/>
        </w:rPr>
        <w:t>ընտրված</w:t>
      </w:r>
      <w:r w:rsidR="00A85E5D" w:rsidRPr="0093002B">
        <w:rPr>
          <w:rFonts w:ascii="GHEA Grapalat" w:hAnsi="GHEA Grapalat" w:cs="Sylfaen"/>
          <w:szCs w:val="24"/>
        </w:rPr>
        <w:t xml:space="preserve"> </w:t>
      </w:r>
      <w:r w:rsidR="00B514E8" w:rsidRPr="0093002B">
        <w:rPr>
          <w:rFonts w:ascii="GHEA Grapalat" w:hAnsi="GHEA Grapalat" w:cs="Sylfaen"/>
          <w:szCs w:val="24"/>
          <w:lang w:val="en-US"/>
        </w:rPr>
        <w:t>և</w:t>
      </w:r>
      <w:r w:rsidR="00B514E8" w:rsidRPr="0093002B">
        <w:rPr>
          <w:rFonts w:ascii="GHEA Grapalat" w:hAnsi="GHEA Grapalat" w:cs="Sylfaen"/>
          <w:szCs w:val="24"/>
        </w:rPr>
        <w:t xml:space="preserve"> </w:t>
      </w:r>
      <w:r w:rsidR="008011E4" w:rsidRPr="0093002B">
        <w:rPr>
          <w:rFonts w:ascii="GHEA Grapalat" w:hAnsi="GHEA Grapalat" w:cs="Sylfaen"/>
          <w:szCs w:val="24"/>
          <w:lang w:val="hy-AM"/>
        </w:rPr>
        <w:t>այդպիսին չճանաչված</w:t>
      </w:r>
      <w:r w:rsidR="00B514E8" w:rsidRPr="0093002B">
        <w:rPr>
          <w:rFonts w:ascii="GHEA Grapalat" w:hAnsi="GHEA Grapalat" w:cs="Sylfaen"/>
          <w:szCs w:val="24"/>
          <w:lang w:val="ru-RU"/>
        </w:rPr>
        <w:t>մասնակիցներին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որոշելիս</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գնային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առաջարկների</w:t>
      </w:r>
      <w:r w:rsidR="00B514E8" w:rsidRPr="0093002B">
        <w:rPr>
          <w:rFonts w:ascii="GHEA Grapalat" w:hAnsi="GHEA Grapalat" w:cs="Sylfaen"/>
          <w:szCs w:val="24"/>
        </w:rPr>
        <w:t xml:space="preserve"> գնահատումը և </w:t>
      </w:r>
      <w:r w:rsidR="00B514E8" w:rsidRPr="0093002B">
        <w:rPr>
          <w:rFonts w:ascii="GHEA Grapalat" w:hAnsi="GHEA Grapalat" w:cs="Sylfaen"/>
          <w:szCs w:val="24"/>
          <w:lang w:val="ru-RU"/>
        </w:rPr>
        <w:t>համեմատումն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իրականացվում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է</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առանց</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սույն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հրավերի</w:t>
      </w:r>
      <w:r w:rsidR="00B514E8" w:rsidRPr="0093002B">
        <w:rPr>
          <w:rFonts w:ascii="GHEA Grapalat" w:hAnsi="GHEA Grapalat" w:cs="Sylfaen"/>
          <w:szCs w:val="24"/>
        </w:rPr>
        <w:t xml:space="preserve"> </w:t>
      </w:r>
      <w:r w:rsidR="00AE4008" w:rsidRPr="0093002B">
        <w:rPr>
          <w:rFonts w:ascii="GHEA Grapalat" w:hAnsi="GHEA Grapalat" w:cs="Sylfaen"/>
          <w:szCs w:val="24"/>
        </w:rPr>
        <w:t>1-ին</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մասի</w:t>
      </w:r>
      <w:r w:rsidR="00B514E8" w:rsidRPr="0093002B">
        <w:rPr>
          <w:rFonts w:ascii="GHEA Grapalat" w:hAnsi="GHEA Grapalat" w:cs="Sylfaen"/>
          <w:szCs w:val="24"/>
        </w:rPr>
        <w:t xml:space="preserve"> </w:t>
      </w:r>
      <w:r w:rsidR="00AE4008" w:rsidRPr="0093002B">
        <w:rPr>
          <w:rFonts w:ascii="GHEA Grapalat" w:hAnsi="GHEA Grapalat" w:cs="Sylfaen"/>
          <w:szCs w:val="24"/>
        </w:rPr>
        <w:t>5</w:t>
      </w:r>
      <w:r w:rsidR="00B514E8" w:rsidRPr="0093002B">
        <w:rPr>
          <w:rFonts w:ascii="GHEA Grapalat" w:hAnsi="GHEA Grapalat" w:cs="Sylfaen"/>
          <w:szCs w:val="24"/>
        </w:rPr>
        <w:t>.2</w:t>
      </w:r>
      <w:r w:rsidR="00F20DA5" w:rsidRPr="0093002B">
        <w:rPr>
          <w:rFonts w:ascii="GHEA Grapalat" w:hAnsi="GHEA Grapalat" w:cs="Sylfaen"/>
          <w:szCs w:val="24"/>
        </w:rPr>
        <w:t>-րդ</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կետում</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նշված</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հարկի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գումարի</w:t>
      </w:r>
      <w:r w:rsidR="00B514E8" w:rsidRPr="0093002B">
        <w:rPr>
          <w:rFonts w:ascii="GHEA Grapalat" w:hAnsi="GHEA Grapalat" w:cs="Sylfaen"/>
          <w:szCs w:val="24"/>
        </w:rPr>
        <w:t xml:space="preserve"> </w:t>
      </w:r>
      <w:r w:rsidR="00B514E8" w:rsidRPr="0093002B">
        <w:rPr>
          <w:rFonts w:ascii="GHEA Grapalat" w:hAnsi="GHEA Grapalat" w:cs="Sylfaen"/>
          <w:szCs w:val="24"/>
          <w:lang w:val="ru-RU"/>
        </w:rPr>
        <w:t>հաշվարկման</w:t>
      </w:r>
      <w:r w:rsidR="00F61898" w:rsidRPr="0093002B">
        <w:rPr>
          <w:rFonts w:ascii="GHEA Grapalat" w:hAnsi="GHEA Grapalat" w:cs="Sylfaen"/>
          <w:szCs w:val="24"/>
          <w:lang w:val="hy-AM"/>
        </w:rPr>
        <w:t>, իսկ</w:t>
      </w:r>
      <w:r w:rsidR="00F61898" w:rsidRPr="0093002B">
        <w:rPr>
          <w:rFonts w:ascii="GHEA Grapalat" w:hAnsi="GHEA Grapalat" w:cs="Sylfaen"/>
          <w:szCs w:val="24"/>
        </w:rPr>
        <w:t xml:space="preserve"> </w:t>
      </w:r>
      <w:r w:rsidR="00F61898" w:rsidRPr="0093002B">
        <w:rPr>
          <w:rFonts w:ascii="GHEA Grapalat" w:hAnsi="GHEA Grapalat" w:cs="Sylfaen"/>
        </w:rPr>
        <w:t xml:space="preserve">հայտերը գնահատելիս </w:t>
      </w:r>
      <w:proofErr w:type="spellStart"/>
      <w:r w:rsidR="00F61898" w:rsidRPr="0093002B">
        <w:rPr>
          <w:rFonts w:ascii="GHEA Grapalat" w:hAnsi="GHEA Grapalat" w:cs="Sylfaen"/>
          <w:lang w:val="en-US"/>
        </w:rPr>
        <w:t>հիմք</w:t>
      </w:r>
      <w:proofErr w:type="spellEnd"/>
      <w:r w:rsidR="00F61898" w:rsidRPr="0093002B">
        <w:rPr>
          <w:rFonts w:ascii="GHEA Grapalat" w:hAnsi="GHEA Grapalat" w:cs="Sylfaen"/>
        </w:rPr>
        <w:t xml:space="preserve"> </w:t>
      </w:r>
      <w:r w:rsidR="00F61898" w:rsidRPr="0093002B">
        <w:rPr>
          <w:rFonts w:ascii="GHEA Grapalat" w:hAnsi="GHEA Grapalat" w:cs="Sylfaen"/>
          <w:lang w:val="en-US"/>
        </w:rPr>
        <w:t>է</w:t>
      </w:r>
      <w:r w:rsidR="00F61898" w:rsidRPr="0093002B">
        <w:rPr>
          <w:rFonts w:ascii="GHEA Grapalat" w:hAnsi="GHEA Grapalat" w:cs="Sylfaen"/>
        </w:rPr>
        <w:t xml:space="preserve"> </w:t>
      </w:r>
      <w:proofErr w:type="spellStart"/>
      <w:r w:rsidR="00F61898" w:rsidRPr="0093002B">
        <w:rPr>
          <w:rFonts w:ascii="GHEA Grapalat" w:hAnsi="GHEA Grapalat" w:cs="Sylfaen"/>
          <w:lang w:val="en-US"/>
        </w:rPr>
        <w:t>ընդունում</w:t>
      </w:r>
      <w:proofErr w:type="spellEnd"/>
      <w:r w:rsidR="00F61898" w:rsidRPr="0093002B">
        <w:rPr>
          <w:rFonts w:ascii="GHEA Grapalat" w:hAnsi="GHEA Grapalat" w:cs="Sylfaen"/>
        </w:rPr>
        <w:t xml:space="preserve"> </w:t>
      </w:r>
      <w:r w:rsidR="00153C87" w:rsidRPr="0093002B">
        <w:rPr>
          <w:rFonts w:ascii="GHEA Grapalat" w:hAnsi="GHEA Grapalat" w:cs="Sylfaen"/>
        </w:rPr>
        <w:t>հ</w:t>
      </w:r>
      <w:proofErr w:type="spellStart"/>
      <w:r w:rsidR="00153C87" w:rsidRPr="0093002B">
        <w:rPr>
          <w:rFonts w:ascii="GHEA Grapalat" w:hAnsi="GHEA Grapalat" w:cs="Sylfaen"/>
          <w:lang w:val="en-US"/>
        </w:rPr>
        <w:t>ամակարգում</w:t>
      </w:r>
      <w:proofErr w:type="spellEnd"/>
      <w:r w:rsidR="00153C87" w:rsidRPr="0093002B">
        <w:rPr>
          <w:rFonts w:ascii="GHEA Grapalat" w:hAnsi="GHEA Grapalat" w:cs="Sylfaen"/>
        </w:rPr>
        <w:t xml:space="preserve"> </w:t>
      </w:r>
      <w:proofErr w:type="spellStart"/>
      <w:r w:rsidR="00F61898" w:rsidRPr="0093002B">
        <w:rPr>
          <w:rFonts w:ascii="GHEA Grapalat" w:hAnsi="GHEA Grapalat" w:cs="Sylfaen"/>
          <w:lang w:val="en-US"/>
        </w:rPr>
        <w:t>կցված</w:t>
      </w:r>
      <w:proofErr w:type="spellEnd"/>
      <w:r w:rsidR="00F61898" w:rsidRPr="0093002B">
        <w:rPr>
          <w:rFonts w:ascii="GHEA Grapalat" w:hAnsi="GHEA Grapalat" w:cs="Sylfaen"/>
        </w:rPr>
        <w:t xml:space="preserve">` </w:t>
      </w:r>
      <w:proofErr w:type="spellStart"/>
      <w:r w:rsidR="00AE4008" w:rsidRPr="0093002B">
        <w:rPr>
          <w:rFonts w:ascii="GHEA Grapalat" w:hAnsi="GHEA Grapalat" w:cs="Sylfaen"/>
          <w:lang w:val="en-US"/>
        </w:rPr>
        <w:t>մ</w:t>
      </w:r>
      <w:r w:rsidR="00F61898" w:rsidRPr="0093002B">
        <w:rPr>
          <w:rFonts w:ascii="GHEA Grapalat" w:hAnsi="GHEA Grapalat" w:cs="Sylfaen"/>
          <w:lang w:val="en-US"/>
        </w:rPr>
        <w:t>ասնակցի</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կողմից</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հաստատված</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գնային</w:t>
      </w:r>
      <w:proofErr w:type="spellEnd"/>
      <w:r w:rsidR="00F61898" w:rsidRPr="0093002B">
        <w:rPr>
          <w:rFonts w:ascii="GHEA Grapalat" w:hAnsi="GHEA Grapalat" w:cs="Sylfaen"/>
        </w:rPr>
        <w:t xml:space="preserve"> </w:t>
      </w:r>
      <w:proofErr w:type="spellStart"/>
      <w:r w:rsidR="00F61898" w:rsidRPr="0093002B">
        <w:rPr>
          <w:rFonts w:ascii="GHEA Grapalat" w:hAnsi="GHEA Grapalat" w:cs="Sylfaen"/>
          <w:lang w:val="en-US"/>
        </w:rPr>
        <w:t>առաջարկը</w:t>
      </w:r>
      <w:proofErr w:type="spellEnd"/>
      <w:r w:rsidR="00F61898" w:rsidRPr="0093002B">
        <w:rPr>
          <w:rFonts w:ascii="GHEA Grapalat" w:hAnsi="GHEA Grapalat" w:cs="Sylfaen"/>
          <w:lang w:val="hy-AM"/>
        </w:rPr>
        <w:t>:</w:t>
      </w:r>
    </w:p>
    <w:p w14:paraId="16998C00" w14:textId="58C4B2AF" w:rsidR="00096865" w:rsidRPr="0093002B" w:rsidRDefault="00FD274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8</w:t>
      </w:r>
      <w:r w:rsidR="00096865" w:rsidRPr="0093002B">
        <w:rPr>
          <w:rFonts w:ascii="GHEA Grapalat" w:hAnsi="GHEA Grapalat" w:cs="Sylfaen"/>
          <w:i w:val="0"/>
          <w:szCs w:val="24"/>
          <w:lang w:val="af-ZA"/>
        </w:rPr>
        <w:t>.</w:t>
      </w:r>
      <w:r w:rsidR="00D770E9" w:rsidRPr="0093002B">
        <w:rPr>
          <w:rFonts w:ascii="GHEA Grapalat" w:hAnsi="GHEA Grapalat" w:cs="Sylfaen"/>
          <w:i w:val="0"/>
          <w:szCs w:val="24"/>
          <w:lang w:val="hy-AM"/>
        </w:rPr>
        <w:t>5</w:t>
      </w:r>
      <w:r w:rsidR="00D7435F"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հայտում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անհամապատասխանություն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տեղ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գտել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թվերով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գումարների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միջև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հիմք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է</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ընդունվում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տառերով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hy-AM"/>
        </w:rPr>
        <w:t>գումարը</w:t>
      </w:r>
      <w:r w:rsidR="004D5671" w:rsidRPr="0093002B">
        <w:rPr>
          <w:rFonts w:ascii="GHEA Grapalat" w:hAnsi="GHEA Grapalat" w:cs="Sylfaen"/>
          <w:i w:val="0"/>
          <w:szCs w:val="24"/>
          <w:lang w:val="hy-AM"/>
        </w:rPr>
        <w:t>։</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Եթե</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առաջարկվող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գները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ներկայացված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երկու</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արժույթներով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ապա</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Հայաստանի</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Հանրապետության</w:t>
      </w:r>
      <w:r w:rsidR="00FB7D33" w:rsidRPr="005E1F72">
        <w:rPr>
          <w:rFonts w:ascii="GHEA Grapalat" w:hAnsi="GHEA Grapalat" w:cs="Sylfaen"/>
          <w:i w:val="0"/>
          <w:szCs w:val="24"/>
          <w:lang w:val="af-ZA"/>
        </w:rPr>
        <w:t xml:space="preserve"> </w:t>
      </w:r>
      <w:r w:rsidR="00FB7D33" w:rsidRPr="005E1F72">
        <w:rPr>
          <w:rFonts w:ascii="GHEA Grapalat" w:hAnsi="GHEA Grapalat" w:cs="Sylfaen"/>
          <w:i w:val="0"/>
          <w:szCs w:val="24"/>
          <w:lang w:val="ru-RU"/>
        </w:rPr>
        <w:t>դրամով</w:t>
      </w:r>
      <w:r w:rsidR="00FB7D33" w:rsidRPr="005E1F72">
        <w:rPr>
          <w:rFonts w:ascii="GHEA Grapalat" w:hAnsi="GHEA Grapalat" w:cs="Sylfaen"/>
          <w:i w:val="0"/>
          <w:szCs w:val="24"/>
          <w:lang w:val="af-ZA"/>
        </w:rPr>
        <w:t xml:space="preserve">` </w:t>
      </w:r>
      <w:r w:rsidR="00FB7D33" w:rsidRPr="004B52EC">
        <w:rPr>
          <w:rFonts w:ascii="GHEA Grapalat" w:hAnsi="GHEA Grapalat" w:cs="Sylfaen"/>
          <w:b/>
          <w:i w:val="0"/>
          <w:lang w:val="hy-AM"/>
        </w:rPr>
        <w:t xml:space="preserve">ՀՀ Կենտրոնական բանկի կողմից սահմանված օրվա </w:t>
      </w:r>
      <w:r w:rsidR="00FB7D33" w:rsidRPr="004B52EC">
        <w:rPr>
          <w:rFonts w:ascii="GHEA Grapalat" w:hAnsi="GHEA Grapalat" w:cs="Sylfaen"/>
          <w:b/>
          <w:i w:val="0"/>
          <w:lang w:val="ru-RU"/>
        </w:rPr>
        <w:t>փոխարժեքով</w:t>
      </w:r>
      <w:r w:rsidR="00FB7D33" w:rsidRPr="005E1F72">
        <w:rPr>
          <w:rFonts w:ascii="GHEA Grapalat" w:hAnsi="GHEA Grapalat" w:cs="Sylfaen"/>
          <w:i w:val="0"/>
          <w:szCs w:val="24"/>
          <w:lang w:val="ru-RU"/>
        </w:rPr>
        <w:t>։</w:t>
      </w:r>
      <w:r w:rsidR="00507FEA" w:rsidRPr="0093002B">
        <w:rPr>
          <w:rFonts w:ascii="GHEA Grapalat" w:hAnsi="GHEA Grapalat" w:cs="Sylfaen"/>
          <w:i w:val="0"/>
          <w:szCs w:val="24"/>
          <w:lang w:val="af-ZA"/>
        </w:rPr>
        <w:t xml:space="preserve"> </w:t>
      </w:r>
    </w:p>
    <w:p w14:paraId="56A21357" w14:textId="5EECCE10" w:rsidR="009B6D58" w:rsidRPr="0093002B" w:rsidRDefault="00FD2748" w:rsidP="00EF3662">
      <w:pPr>
        <w:pStyle w:val="norm"/>
        <w:spacing w:line="240" w:lineRule="auto"/>
        <w:rPr>
          <w:rFonts w:ascii="GHEA Grapalat" w:hAnsi="GHEA Grapalat" w:cs="Sylfaen"/>
          <w:sz w:val="20"/>
          <w:szCs w:val="24"/>
          <w:lang w:val="af-ZA" w:eastAsia="en-US"/>
        </w:rPr>
      </w:pPr>
      <w:r w:rsidRPr="0093002B">
        <w:rPr>
          <w:rFonts w:ascii="GHEA Grapalat" w:hAnsi="GHEA Grapalat"/>
          <w:sz w:val="20"/>
          <w:lang w:val="af-ZA" w:eastAsia="x-none"/>
        </w:rPr>
        <w:t>8</w:t>
      </w:r>
      <w:r w:rsidR="00633389" w:rsidRPr="0093002B">
        <w:rPr>
          <w:rFonts w:ascii="GHEA Grapalat" w:hAnsi="GHEA Grapalat"/>
          <w:sz w:val="20"/>
          <w:lang w:val="af-ZA" w:eastAsia="x-none"/>
        </w:rPr>
        <w:t>.</w:t>
      </w:r>
      <w:r w:rsidR="00CA446F" w:rsidRPr="0093002B">
        <w:rPr>
          <w:rFonts w:ascii="GHEA Grapalat" w:hAnsi="GHEA Grapalat"/>
          <w:sz w:val="20"/>
          <w:lang w:val="hy-AM" w:eastAsia="x-none"/>
        </w:rPr>
        <w:t>6</w:t>
      </w:r>
      <w:r w:rsidR="00D7435F" w:rsidRPr="0093002B">
        <w:rPr>
          <w:rFonts w:ascii="GHEA Grapalat" w:hAnsi="GHEA Grapalat"/>
          <w:sz w:val="20"/>
          <w:lang w:val="af-ZA" w:eastAsia="x-none"/>
        </w:rPr>
        <w:t xml:space="preserve"> </w:t>
      </w:r>
      <w:r w:rsidR="00973FB1" w:rsidRPr="0093002B">
        <w:rPr>
          <w:rFonts w:ascii="GHEA Grapalat" w:hAnsi="GHEA Grapalat"/>
          <w:sz w:val="20"/>
          <w:lang w:val="af-ZA" w:eastAsia="x-none"/>
        </w:rPr>
        <w:t>Հ</w:t>
      </w:r>
      <w:r w:rsidR="00973FB1" w:rsidRPr="0093002B">
        <w:rPr>
          <w:rFonts w:ascii="GHEA Grapalat" w:hAnsi="GHEA Grapalat" w:cs="Sylfaen"/>
          <w:sz w:val="20"/>
          <w:szCs w:val="24"/>
          <w:lang w:val="ru-RU" w:eastAsia="en-US"/>
        </w:rPr>
        <w:t>անձնաժողովը</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հրավերի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պահանջների</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նկատմամբ</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բավարար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գնահատված</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հայտեր</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ներկայացրած</w:t>
      </w:r>
      <w:r w:rsidR="00973FB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մ</w:t>
      </w:r>
      <w:r w:rsidR="00973FB1" w:rsidRPr="0093002B">
        <w:rPr>
          <w:rFonts w:ascii="GHEA Grapalat" w:hAnsi="GHEA Grapalat" w:cs="Sylfaen"/>
          <w:sz w:val="20"/>
          <w:szCs w:val="24"/>
          <w:lang w:val="ru-RU" w:eastAsia="en-US"/>
        </w:rPr>
        <w:t>ասնակիցներից</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որոշում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հայտարարում</w:t>
      </w:r>
      <w:r w:rsidR="00973FB1"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է</w:t>
      </w:r>
      <w:r w:rsidR="00973FB1"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hy-AM" w:eastAsia="en-US"/>
        </w:rPr>
        <w:t>ընտրված</w:t>
      </w:r>
      <w:r w:rsidR="00D32414"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ru-RU" w:eastAsia="en-US"/>
        </w:rPr>
        <w:t>և</w:t>
      </w:r>
      <w:r w:rsidR="00973FB1"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այդպիսին չճանաչված</w:t>
      </w:r>
      <w:r w:rsidR="00973FB1" w:rsidRPr="0093002B">
        <w:rPr>
          <w:rFonts w:ascii="GHEA Grapalat" w:hAnsi="GHEA Grapalat" w:cs="Sylfaen"/>
          <w:sz w:val="20"/>
          <w:szCs w:val="24"/>
          <w:lang w:val="ru-RU" w:eastAsia="en-US"/>
        </w:rPr>
        <w:t>մասնակիցներին</w:t>
      </w:r>
      <w:r w:rsidR="00973FB1" w:rsidRPr="0093002B">
        <w:rPr>
          <w:rFonts w:ascii="GHEA Grapalat" w:hAnsi="GHEA Grapalat" w:cs="Sylfaen"/>
          <w:sz w:val="20"/>
          <w:szCs w:val="24"/>
          <w:lang w:val="af-ZA" w:eastAsia="en-US"/>
        </w:rPr>
        <w:t>:</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Շինարարական ծրագրերի գնման դեպքում </w:t>
      </w:r>
      <w:r w:rsidR="00D32414" w:rsidRPr="0093002B">
        <w:rPr>
          <w:rFonts w:ascii="GHEA Grapalat" w:hAnsi="GHEA Grapalat" w:cs="Sylfaen"/>
          <w:sz w:val="20"/>
          <w:szCs w:val="24"/>
          <w:lang w:val="ru-RU" w:eastAsia="en-US"/>
        </w:rPr>
        <w:t>հանձնաժողովը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գնահատում</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է</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նաև</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ներկայացված</w:t>
      </w:r>
      <w:r w:rsidR="00D32414" w:rsidRPr="0093002B">
        <w:rPr>
          <w:rFonts w:ascii="GHEA Grapalat" w:hAnsi="GHEA Grapalat" w:cs="Sylfaen"/>
          <w:sz w:val="20"/>
          <w:szCs w:val="24"/>
          <w:lang w:val="af-ZA" w:eastAsia="en-US"/>
        </w:rPr>
        <w:t xml:space="preserve"> </w:t>
      </w:r>
      <w:r w:rsidR="00047327" w:rsidRPr="0093002B">
        <w:rPr>
          <w:rFonts w:ascii="GHEA Grapalat" w:hAnsi="GHEA Grapalat" w:cs="Sylfaen"/>
          <w:sz w:val="20"/>
          <w:szCs w:val="24"/>
          <w:lang w:val="af-ZA" w:eastAsia="en-US"/>
        </w:rPr>
        <w:t xml:space="preserve">սարքերի և սարքավորումների տեխնիկական բնութագրերի </w:t>
      </w:r>
      <w:r w:rsidR="00D32414" w:rsidRPr="0093002B">
        <w:rPr>
          <w:rFonts w:ascii="GHEA Grapalat" w:hAnsi="GHEA Grapalat" w:cs="Sylfaen"/>
          <w:sz w:val="20"/>
          <w:szCs w:val="24"/>
          <w:lang w:val="ru-RU" w:eastAsia="en-US"/>
        </w:rPr>
        <w:t>համապատասխանությունը</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հրավերի</w:t>
      </w:r>
      <w:r w:rsidR="00D32414" w:rsidRPr="0093002B">
        <w:rPr>
          <w:rFonts w:ascii="GHEA Grapalat" w:hAnsi="GHEA Grapalat" w:cs="Sylfaen"/>
          <w:sz w:val="20"/>
          <w:szCs w:val="24"/>
          <w:lang w:val="af-ZA" w:eastAsia="en-US"/>
        </w:rPr>
        <w:t xml:space="preserve"> </w:t>
      </w:r>
      <w:r w:rsidR="00D32414" w:rsidRPr="0093002B">
        <w:rPr>
          <w:rFonts w:ascii="GHEA Grapalat" w:hAnsi="GHEA Grapalat" w:cs="Sylfaen"/>
          <w:sz w:val="20"/>
          <w:szCs w:val="24"/>
          <w:lang w:val="ru-RU" w:eastAsia="en-US"/>
        </w:rPr>
        <w:t>պահանջներին</w:t>
      </w:r>
      <w:r w:rsidR="00D32414" w:rsidRPr="0093002B">
        <w:rPr>
          <w:rFonts w:ascii="GHEA Grapalat" w:hAnsi="GHEA Grapalat" w:cs="Sylfaen"/>
          <w:sz w:val="20"/>
          <w:szCs w:val="24"/>
          <w:lang w:val="af-ZA" w:eastAsia="en-US"/>
        </w:rPr>
        <w:t>:</w:t>
      </w:r>
      <w:r w:rsidR="00973FB1"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Առաջարկված</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նվազագույն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գների</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հավասարության</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դեպքում</w:t>
      </w:r>
      <w:r w:rsidR="009B6D58" w:rsidRPr="0093002B">
        <w:rPr>
          <w:rFonts w:ascii="GHEA Grapalat" w:hAnsi="GHEA Grapalat" w:cs="Sylfaen"/>
          <w:sz w:val="20"/>
          <w:szCs w:val="24"/>
          <w:lang w:val="af-ZA" w:eastAsia="en-US"/>
        </w:rPr>
        <w:t xml:space="preserve"> </w:t>
      </w:r>
      <w:r w:rsidR="009B6D58" w:rsidRPr="0093002B">
        <w:rPr>
          <w:rFonts w:ascii="GHEA Grapalat" w:hAnsi="GHEA Grapalat" w:cs="Sylfaen"/>
          <w:sz w:val="20"/>
          <w:szCs w:val="24"/>
          <w:lang w:val="ru-RU" w:eastAsia="en-US"/>
        </w:rPr>
        <w:t>՝</w:t>
      </w:r>
      <w:r w:rsidR="009B6D58" w:rsidRPr="0093002B">
        <w:rPr>
          <w:rFonts w:ascii="GHEA Grapalat" w:hAnsi="GHEA Grapalat" w:cs="Sylfaen"/>
          <w:sz w:val="20"/>
          <w:szCs w:val="24"/>
          <w:lang w:val="af-ZA" w:eastAsia="en-US"/>
        </w:rPr>
        <w:t xml:space="preserve"> </w:t>
      </w:r>
    </w:p>
    <w:p w14:paraId="22CCE545" w14:textId="3C4CEA25"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ա</w:t>
      </w:r>
      <w:r w:rsidRPr="0093002B">
        <w:rPr>
          <w:rFonts w:ascii="GHEA Grapalat" w:hAnsi="GHEA Grapalat" w:cs="Sylfaen"/>
          <w:sz w:val="20"/>
          <w:szCs w:val="24"/>
          <w:lang w:val="af-ZA" w:eastAsia="en-US"/>
        </w:rPr>
        <w:t xml:space="preserve">. </w:t>
      </w:r>
      <w:r w:rsidR="00E34189" w:rsidRPr="0093002B">
        <w:rPr>
          <w:rFonts w:ascii="GHEA Grapalat" w:hAnsi="GHEA Grapalat" w:cs="Sylfaen"/>
          <w:sz w:val="20"/>
          <w:szCs w:val="24"/>
          <w:lang w:val="hy-AM" w:eastAsia="en-US"/>
        </w:rPr>
        <w:t>ընտրված</w:t>
      </w:r>
      <w:r w:rsidR="00E34189"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այդպիսին </w:t>
      </w:r>
      <w:r w:rsidR="008011E4" w:rsidRPr="0093002B">
        <w:rPr>
          <w:rFonts w:ascii="GHEA Grapalat" w:hAnsi="GHEA Grapalat" w:cs="Sylfaen"/>
          <w:sz w:val="20"/>
          <w:szCs w:val="24"/>
          <w:lang w:val="ru-RU" w:eastAsia="en-US"/>
        </w:rPr>
        <w:t>չճանաչված</w:t>
      </w:r>
      <w:r w:rsidR="00CA446F"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որոշելու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նպատակով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նիստում</w:t>
      </w:r>
      <w:r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հավասար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գներ</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ներկայացրած</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մասնակիցների</w:t>
      </w:r>
      <w:r w:rsidR="00E50FCC" w:rsidRPr="0093002B">
        <w:rPr>
          <w:rFonts w:ascii="GHEA Grapalat" w:hAnsi="GHEA Grapalat" w:cs="Sylfaen"/>
          <w:sz w:val="20"/>
          <w:szCs w:val="24"/>
          <w:lang w:val="af-ZA" w:eastAsia="en-US"/>
        </w:rPr>
        <w:t xml:space="preserve"> </w:t>
      </w:r>
      <w:r w:rsidR="00E50FCC" w:rsidRPr="0093002B">
        <w:rPr>
          <w:rFonts w:ascii="GHEA Grapalat" w:hAnsi="GHEA Grapalat" w:cs="Sylfaen"/>
          <w:sz w:val="20"/>
          <w:szCs w:val="24"/>
          <w:lang w:val="ru-RU" w:eastAsia="en-US"/>
        </w:rPr>
        <w:t>հետ</w:t>
      </w:r>
      <w:r w:rsidR="00E50FC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00175CAA" w:rsidRPr="0093002B">
        <w:rPr>
          <w:rFonts w:ascii="GHEA Grapalat" w:hAnsi="GHEA Grapalat" w:cs="Sylfaen"/>
          <w:sz w:val="20"/>
          <w:szCs w:val="24"/>
          <w:lang w:val="af-ZA" w:eastAsia="en-US"/>
        </w:rPr>
        <w:t xml:space="preserve"> </w:t>
      </w:r>
      <w:r w:rsidR="00175CAA" w:rsidRPr="0093002B">
        <w:rPr>
          <w:rFonts w:ascii="GHEA Grapalat" w:hAnsi="GHEA Grapalat" w:cs="Sylfaen"/>
          <w:sz w:val="20"/>
          <w:szCs w:val="24"/>
          <w:lang w:val="ru-RU" w:eastAsia="en-US"/>
        </w:rPr>
        <w:t>այդ</w:t>
      </w:r>
      <w:r w:rsidRPr="0093002B">
        <w:rPr>
          <w:rFonts w:ascii="GHEA Grapalat" w:hAnsi="GHEA Grapalat" w:cs="Sylfaen"/>
          <w:sz w:val="20"/>
          <w:szCs w:val="24"/>
          <w:lang w:val="af-ZA" w:eastAsia="en-US"/>
        </w:rPr>
        <w:t xml:space="preserve"> </w:t>
      </w:r>
      <w:r w:rsidR="00FD2748" w:rsidRPr="0093002B">
        <w:rPr>
          <w:rFonts w:ascii="GHEA Grapalat" w:hAnsi="GHEA Grapalat" w:cs="Sylfaen"/>
          <w:sz w:val="20"/>
          <w:szCs w:val="24"/>
          <w:lang w:val="ru-RU" w:eastAsia="en-US"/>
        </w:rPr>
        <w:t>մ</w:t>
      </w:r>
      <w:r w:rsidRPr="0093002B">
        <w:rPr>
          <w:rFonts w:ascii="GHEA Grapalat" w:hAnsi="GHEA Grapalat" w:cs="Sylfaen"/>
          <w:sz w:val="20"/>
          <w:szCs w:val="24"/>
          <w:lang w:val="ru-RU" w:eastAsia="en-US"/>
        </w:rPr>
        <w:t>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համապատասխան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լիազորություն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ունեցող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ներկայացուցիչները</w:t>
      </w:r>
      <w:r w:rsidRPr="0093002B">
        <w:rPr>
          <w:rFonts w:ascii="GHEA Grapalat" w:hAnsi="GHEA Grapalat" w:cs="Sylfaen"/>
          <w:sz w:val="20"/>
          <w:szCs w:val="24"/>
          <w:lang w:val="af-ZA" w:eastAsia="en-US"/>
        </w:rPr>
        <w:t>),</w:t>
      </w:r>
    </w:p>
    <w:p w14:paraId="29845ACA" w14:textId="2CB9B684"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հակառակ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նիստը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կասեցվում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00C93FF9" w:rsidRPr="0093002B">
        <w:rPr>
          <w:rFonts w:ascii="GHEA Grapalat" w:hAnsi="GHEA Grapalat" w:cs="Sylfaen"/>
          <w:sz w:val="20"/>
          <w:szCs w:val="24"/>
          <w:lang w:val="hy-AM" w:eastAsia="en-US"/>
        </w:rPr>
        <w:t xml:space="preserve">հավասար գներ </w:t>
      </w:r>
      <w:r w:rsidR="00143E8C" w:rsidRPr="0093002B">
        <w:rPr>
          <w:rFonts w:ascii="GHEA Grapalat" w:hAnsi="GHEA Grapalat" w:cs="Sylfaen"/>
          <w:sz w:val="20"/>
          <w:szCs w:val="24"/>
          <w:lang w:val="ru-RU" w:eastAsia="en-US"/>
        </w:rPr>
        <w:t>ներկայացրած</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մասնակիցներին</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համակարգի</w:t>
      </w:r>
      <w:r w:rsidR="00143E8C" w:rsidRPr="0093002B">
        <w:rPr>
          <w:rFonts w:ascii="GHEA Grapalat" w:hAnsi="GHEA Grapalat" w:cs="Sylfaen"/>
          <w:sz w:val="20"/>
          <w:szCs w:val="24"/>
          <w:lang w:val="af-ZA" w:eastAsia="en-US"/>
        </w:rPr>
        <w:t xml:space="preserve"> </w:t>
      </w:r>
      <w:r w:rsidR="00143E8C" w:rsidRPr="0093002B">
        <w:rPr>
          <w:rFonts w:ascii="GHEA Grapalat" w:hAnsi="GHEA Grapalat" w:cs="Sylfaen"/>
          <w:sz w:val="20"/>
          <w:szCs w:val="24"/>
          <w:lang w:val="ru-RU" w:eastAsia="en-US"/>
        </w:rPr>
        <w:t>միջոցով</w:t>
      </w:r>
      <w:r w:rsidR="00C93FF9" w:rsidRPr="0093002B">
        <w:rPr>
          <w:rFonts w:ascii="GHEA Grapalat" w:hAnsi="GHEA Grapalat" w:cs="Sylfaen"/>
          <w:sz w:val="20"/>
          <w:szCs w:val="24"/>
          <w:lang w:val="hy-AM" w:eastAsia="en-US"/>
        </w:rPr>
        <w:t xml:space="preserve">՝ ոչ ավտոմատ ծանուցման </w:t>
      </w:r>
      <w:r w:rsidR="00021FC2" w:rsidRPr="0093002B">
        <w:rPr>
          <w:rFonts w:ascii="GHEA Grapalat" w:hAnsi="GHEA Grapalat" w:cs="Sylfaen"/>
          <w:sz w:val="20"/>
          <w:szCs w:val="24"/>
          <w:lang w:val="hy-AM" w:eastAsia="en-US"/>
        </w:rPr>
        <w:t>եղանակով</w:t>
      </w:r>
      <w:r w:rsidR="00C93FF9" w:rsidRPr="0093002B">
        <w:rPr>
          <w:rFonts w:ascii="GHEA Grapalat" w:hAnsi="GHEA Grapalat" w:cs="Sylfaen"/>
          <w:sz w:val="20"/>
          <w:szCs w:val="24"/>
          <w:lang w:val="hy-AM" w:eastAsia="en-US"/>
        </w:rPr>
        <w:t>,</w:t>
      </w:r>
      <w:r w:rsidR="00143E8C"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նվազեցման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շուրջ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միաժամանակյա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վարման</w:t>
      </w:r>
      <w:r w:rsidRPr="0093002B">
        <w:rPr>
          <w:rFonts w:ascii="GHEA Grapalat" w:hAnsi="GHEA Grapalat" w:cs="Sylfaen"/>
          <w:sz w:val="20"/>
          <w:szCs w:val="24"/>
          <w:lang w:val="af-ZA" w:eastAsia="en-US"/>
        </w:rPr>
        <w:t xml:space="preserve"> </w:t>
      </w:r>
      <w:r w:rsidR="008011E4" w:rsidRPr="0093002B">
        <w:rPr>
          <w:rFonts w:ascii="GHEA Grapalat" w:hAnsi="GHEA Grapalat" w:cs="Sylfaen"/>
          <w:sz w:val="20"/>
          <w:szCs w:val="24"/>
          <w:lang w:val="hy-AM" w:eastAsia="en-US"/>
        </w:rPr>
        <w:t xml:space="preserve">պայմանների, տևողության,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վայրի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մասին</w:t>
      </w:r>
      <w:r w:rsidRPr="0093002B">
        <w:rPr>
          <w:rFonts w:ascii="GHEA Grapalat" w:hAnsi="GHEA Grapalat" w:cs="Sylfaen"/>
          <w:sz w:val="20"/>
          <w:szCs w:val="24"/>
          <w:lang w:val="af-ZA" w:eastAsia="en-US"/>
        </w:rPr>
        <w:t>,</w:t>
      </w:r>
    </w:p>
    <w:p w14:paraId="559BBF3D" w14:textId="77777777" w:rsidR="009B6D58" w:rsidRPr="0093002B" w:rsidRDefault="009B6D58" w:rsidP="00EF3662">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շուտ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ծանուցումն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երկրորդ</w:t>
      </w:r>
      <w:r w:rsidRPr="0093002B">
        <w:rPr>
          <w:rFonts w:ascii="GHEA Grapalat" w:hAnsi="GHEA Grapalat" w:cs="Sylfaen"/>
          <w:sz w:val="20"/>
          <w:szCs w:val="24"/>
          <w:lang w:val="af-ZA" w:eastAsia="en-US"/>
        </w:rPr>
        <w:t xml:space="preserve"> </w:t>
      </w:r>
      <w:r w:rsidR="00973FB1" w:rsidRPr="0093002B">
        <w:rPr>
          <w:rFonts w:ascii="GHEA Grapalat" w:hAnsi="GHEA Grapalat" w:cs="Sylfaen"/>
          <w:sz w:val="20"/>
          <w:szCs w:val="24"/>
          <w:lang w:val="af-ZA" w:eastAsia="en-US"/>
        </w:rPr>
        <w:t xml:space="preserve">և ոչ ուշ, քան </w:t>
      </w:r>
      <w:r w:rsidR="008A2FF1" w:rsidRPr="0093002B">
        <w:rPr>
          <w:rFonts w:ascii="GHEA Grapalat" w:hAnsi="GHEA Grapalat" w:cs="Sylfaen"/>
          <w:sz w:val="20"/>
          <w:szCs w:val="24"/>
          <w:lang w:val="hy-AM" w:eastAsia="en-US"/>
        </w:rPr>
        <w:t>հինգերորդ</w:t>
      </w:r>
      <w:r w:rsidR="008A2FF1"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p>
    <w:p w14:paraId="5304686B" w14:textId="512DBF83" w:rsidR="009B6D58" w:rsidRPr="0093002B" w:rsidRDefault="009B6D58"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յուրաքանչյուր</w:t>
      </w:r>
      <w:r w:rsidRPr="0093002B">
        <w:rPr>
          <w:rFonts w:ascii="GHEA Grapalat" w:hAnsi="GHEA Grapalat" w:cs="Sylfaen"/>
          <w:sz w:val="20"/>
          <w:szCs w:val="24"/>
          <w:lang w:val="af-ZA" w:eastAsia="en-US"/>
        </w:rPr>
        <w:t xml:space="preserve"> </w:t>
      </w:r>
      <w:proofErr w:type="spellStart"/>
      <w:r w:rsidR="007210AC" w:rsidRPr="0093002B">
        <w:rPr>
          <w:rFonts w:ascii="GHEA Grapalat" w:hAnsi="GHEA Grapalat" w:cs="Sylfaen"/>
          <w:sz w:val="20"/>
          <w:szCs w:val="24"/>
          <w:lang w:eastAsia="en-US"/>
        </w:rPr>
        <w:t>մ</w:t>
      </w:r>
      <w:r w:rsidR="003B1FC0" w:rsidRPr="0093002B">
        <w:rPr>
          <w:rFonts w:ascii="GHEA Grapalat" w:hAnsi="GHEA Grapalat" w:cs="Sylfaen"/>
          <w:sz w:val="20"/>
          <w:szCs w:val="24"/>
          <w:lang w:eastAsia="en-US"/>
        </w:rPr>
        <w:t>ա</w:t>
      </w:r>
      <w:proofErr w:type="spellEnd"/>
      <w:r w:rsidRPr="0093002B">
        <w:rPr>
          <w:rFonts w:ascii="GHEA Grapalat" w:hAnsi="GHEA Grapalat" w:cs="Sylfaen"/>
          <w:sz w:val="20"/>
          <w:szCs w:val="24"/>
          <w:lang w:val="ru-RU" w:eastAsia="en-US"/>
        </w:rPr>
        <w:t>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տվյալ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հրապարակվում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մյուս</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ասնակցի</w:t>
      </w:r>
      <w:r w:rsidR="000E5F1F"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բանակցությունների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վերջնաժամկետի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ավարտը</w:t>
      </w:r>
      <w:r w:rsidRPr="0093002B">
        <w:rPr>
          <w:rFonts w:ascii="GHEA Grapalat" w:hAnsi="GHEA Grapalat" w:cs="Sylfaen"/>
          <w:sz w:val="20"/>
          <w:szCs w:val="24"/>
          <w:lang w:val="af-ZA" w:eastAsia="en-US"/>
        </w:rPr>
        <w:t xml:space="preserve"> </w:t>
      </w:r>
      <w:r w:rsidR="007210AC" w:rsidRPr="0093002B">
        <w:rPr>
          <w:rFonts w:ascii="GHEA Grapalat" w:hAnsi="GHEA Grapalat" w:cs="Sylfaen"/>
          <w:sz w:val="20"/>
          <w:szCs w:val="24"/>
          <w:lang w:val="af-ZA" w:eastAsia="en-US"/>
        </w:rPr>
        <w:t>մ</w:t>
      </w:r>
      <w:r w:rsidRPr="0093002B">
        <w:rPr>
          <w:rFonts w:ascii="GHEA Grapalat" w:hAnsi="GHEA Grapalat" w:cs="Sylfaen"/>
          <w:sz w:val="20"/>
          <w:szCs w:val="24"/>
          <w:lang w:val="ru-RU" w:eastAsia="en-US"/>
        </w:rPr>
        <w:t>ասնակիցը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վերանայել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առաջարկը</w:t>
      </w:r>
      <w:r w:rsidRPr="0093002B">
        <w:rPr>
          <w:rFonts w:ascii="GHEA Grapalat" w:hAnsi="GHEA Grapalat" w:cs="Sylfaen"/>
          <w:sz w:val="20"/>
          <w:szCs w:val="24"/>
          <w:lang w:val="af-ZA" w:eastAsia="en-US"/>
        </w:rPr>
        <w:t>,</w:t>
      </w:r>
    </w:p>
    <w:p w14:paraId="78337135" w14:textId="7EE1DAE2" w:rsidR="00D07A13" w:rsidRPr="0093002B" w:rsidRDefault="009B6D58" w:rsidP="00146D17">
      <w:pPr>
        <w:pStyle w:val="NormalWeb"/>
        <w:shd w:val="clear" w:color="auto" w:fill="FFFFFF"/>
        <w:spacing w:before="0" w:beforeAutospacing="0" w:after="0" w:afterAutospacing="0"/>
        <w:ind w:firstLine="708"/>
        <w:jc w:val="both"/>
        <w:rPr>
          <w:rFonts w:ascii="Arial Unicode" w:hAnsi="Arial Unicode"/>
          <w:sz w:val="21"/>
          <w:szCs w:val="21"/>
          <w:lang w:val="af-ZA"/>
        </w:rPr>
      </w:pPr>
      <w:r w:rsidRPr="0093002B">
        <w:rPr>
          <w:rFonts w:ascii="GHEA Grapalat" w:hAnsi="GHEA Grapalat" w:cs="Sylfaen"/>
          <w:sz w:val="20"/>
          <w:lang w:val="ru-RU"/>
        </w:rPr>
        <w:lastRenderedPageBreak/>
        <w:t>ե</w:t>
      </w:r>
      <w:r w:rsidRPr="0093002B">
        <w:rPr>
          <w:rFonts w:ascii="GHEA Grapalat" w:hAnsi="GHEA Grapalat" w:cs="Sylfaen"/>
          <w:sz w:val="20"/>
          <w:lang w:val="af-ZA"/>
        </w:rPr>
        <w:t xml:space="preserve">. </w:t>
      </w:r>
      <w:r w:rsidRPr="0093002B">
        <w:rPr>
          <w:rFonts w:ascii="GHEA Grapalat" w:hAnsi="GHEA Grapalat" w:cs="Sylfaen"/>
          <w:sz w:val="20"/>
          <w:lang w:val="ru-RU"/>
        </w:rPr>
        <w:t>բանակցությունների</w:t>
      </w:r>
      <w:r w:rsidRPr="0093002B">
        <w:rPr>
          <w:rFonts w:ascii="GHEA Grapalat" w:hAnsi="GHEA Grapalat" w:cs="Sylfaen"/>
          <w:sz w:val="20"/>
          <w:lang w:val="af-ZA"/>
        </w:rPr>
        <w:t xml:space="preserve"> </w:t>
      </w:r>
      <w:r w:rsidRPr="0093002B">
        <w:rPr>
          <w:rFonts w:ascii="GHEA Grapalat" w:hAnsi="GHEA Grapalat" w:cs="Sylfaen"/>
          <w:sz w:val="20"/>
          <w:lang w:val="ru-RU"/>
        </w:rPr>
        <w:t>համար</w:t>
      </w:r>
      <w:r w:rsidRPr="0093002B">
        <w:rPr>
          <w:rFonts w:ascii="GHEA Grapalat" w:hAnsi="GHEA Grapalat" w:cs="Sylfaen"/>
          <w:sz w:val="20"/>
          <w:lang w:val="af-ZA"/>
        </w:rPr>
        <w:t xml:space="preserve"> </w:t>
      </w:r>
      <w:r w:rsidRPr="0093002B">
        <w:rPr>
          <w:rFonts w:ascii="GHEA Grapalat" w:hAnsi="GHEA Grapalat" w:cs="Sylfaen"/>
          <w:sz w:val="20"/>
          <w:lang w:val="ru-RU"/>
        </w:rPr>
        <w:t>սահմանված</w:t>
      </w:r>
      <w:r w:rsidRPr="0093002B">
        <w:rPr>
          <w:rFonts w:ascii="GHEA Grapalat" w:hAnsi="GHEA Grapalat" w:cs="Sylfaen"/>
          <w:sz w:val="20"/>
          <w:lang w:val="af-ZA"/>
        </w:rPr>
        <w:t xml:space="preserve"> </w:t>
      </w:r>
      <w:r w:rsidRPr="0093002B">
        <w:rPr>
          <w:rFonts w:ascii="GHEA Grapalat" w:hAnsi="GHEA Grapalat" w:cs="Sylfaen"/>
          <w:sz w:val="20"/>
          <w:lang w:val="ru-RU"/>
        </w:rPr>
        <w:t>վերջնաժամկետը</w:t>
      </w:r>
      <w:r w:rsidRPr="0093002B">
        <w:rPr>
          <w:rFonts w:ascii="GHEA Grapalat" w:hAnsi="GHEA Grapalat" w:cs="Sylfaen"/>
          <w:sz w:val="20"/>
          <w:lang w:val="af-ZA"/>
        </w:rPr>
        <w:t xml:space="preserve"> </w:t>
      </w:r>
      <w:r w:rsidRPr="0093002B">
        <w:rPr>
          <w:rFonts w:ascii="GHEA Grapalat" w:hAnsi="GHEA Grapalat" w:cs="Sylfaen"/>
          <w:sz w:val="20"/>
          <w:lang w:val="ru-RU"/>
        </w:rPr>
        <w:t>լրանալու</w:t>
      </w:r>
      <w:r w:rsidRPr="0093002B">
        <w:rPr>
          <w:rFonts w:ascii="GHEA Grapalat" w:hAnsi="GHEA Grapalat" w:cs="Sylfaen"/>
          <w:sz w:val="20"/>
          <w:lang w:val="af-ZA"/>
        </w:rPr>
        <w:t xml:space="preserve"> </w:t>
      </w:r>
      <w:r w:rsidRPr="0093002B">
        <w:rPr>
          <w:rFonts w:ascii="GHEA Grapalat" w:hAnsi="GHEA Grapalat" w:cs="Sylfaen"/>
          <w:sz w:val="20"/>
          <w:lang w:val="ru-RU"/>
        </w:rPr>
        <w:t>պահին</w:t>
      </w:r>
      <w:r w:rsidRPr="0093002B">
        <w:rPr>
          <w:rFonts w:ascii="GHEA Grapalat" w:hAnsi="GHEA Grapalat" w:cs="Sylfaen"/>
          <w:sz w:val="20"/>
          <w:lang w:val="af-ZA"/>
        </w:rPr>
        <w:t xml:space="preserve">, </w:t>
      </w:r>
      <w:r w:rsidRPr="0093002B">
        <w:rPr>
          <w:rFonts w:ascii="GHEA Grapalat" w:hAnsi="GHEA Grapalat" w:cs="Sylfaen"/>
          <w:sz w:val="20"/>
          <w:lang w:val="ru-RU"/>
        </w:rPr>
        <w:t>ըստ</w:t>
      </w:r>
      <w:r w:rsidR="00F4506C" w:rsidRPr="0093002B">
        <w:rPr>
          <w:rFonts w:ascii="GHEA Grapalat" w:hAnsi="GHEA Grapalat" w:cs="Sylfaen"/>
          <w:sz w:val="20"/>
          <w:lang w:val="hy-AM"/>
        </w:rPr>
        <w:t xml:space="preserve"> դրան ներկա</w:t>
      </w:r>
      <w:r w:rsidRPr="0093002B">
        <w:rPr>
          <w:rFonts w:ascii="GHEA Grapalat" w:hAnsi="GHEA Grapalat" w:cs="Sylfaen"/>
          <w:sz w:val="20"/>
          <w:lang w:val="af-ZA"/>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ասնակիցների</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ներկայացրած</w:t>
      </w:r>
      <w:r w:rsidRPr="0093002B">
        <w:rPr>
          <w:rFonts w:ascii="GHEA Grapalat" w:hAnsi="GHEA Grapalat" w:cs="Sylfaen"/>
          <w:sz w:val="20"/>
          <w:lang w:val="af-ZA"/>
        </w:rPr>
        <w:t xml:space="preserve"> </w:t>
      </w:r>
      <w:r w:rsidRPr="0093002B">
        <w:rPr>
          <w:rFonts w:ascii="GHEA Grapalat" w:hAnsi="GHEA Grapalat" w:cs="Sylfaen"/>
          <w:sz w:val="20"/>
          <w:lang w:val="ru-RU"/>
        </w:rPr>
        <w:t>գների</w:t>
      </w:r>
      <w:r w:rsidRPr="0093002B">
        <w:rPr>
          <w:rFonts w:ascii="GHEA Grapalat" w:hAnsi="GHEA Grapalat" w:cs="Sylfaen"/>
          <w:sz w:val="20"/>
          <w:lang w:val="af-ZA"/>
        </w:rPr>
        <w:t xml:space="preserve">, </w:t>
      </w:r>
      <w:r w:rsidRPr="0093002B">
        <w:rPr>
          <w:rFonts w:ascii="GHEA Grapalat" w:hAnsi="GHEA Grapalat" w:cs="Sylfaen"/>
          <w:sz w:val="20"/>
          <w:lang w:val="ru-RU"/>
        </w:rPr>
        <w:t>որոշվում</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00AB1DD6" w:rsidRPr="0093002B">
        <w:rPr>
          <w:rFonts w:ascii="GHEA Grapalat" w:hAnsi="GHEA Grapalat" w:cs="Sylfaen"/>
          <w:sz w:val="20"/>
          <w:lang w:val="hy-AM"/>
        </w:rPr>
        <w:t>ընտրված</w:t>
      </w:r>
      <w:r w:rsidR="00AB1DD6"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008011E4" w:rsidRPr="0093002B">
        <w:rPr>
          <w:rFonts w:ascii="GHEA Grapalat" w:hAnsi="GHEA Grapalat" w:cs="Sylfaen"/>
          <w:sz w:val="20"/>
          <w:lang w:val="hy-AM"/>
        </w:rPr>
        <w:t>այդպիսին չճանաչված</w:t>
      </w:r>
      <w:r w:rsidR="00146D17" w:rsidRPr="0093002B">
        <w:rPr>
          <w:rFonts w:ascii="GHEA Grapalat" w:hAnsi="GHEA Grapalat" w:cs="Sylfaen"/>
          <w:sz w:val="20"/>
          <w:lang w:val="hy-AM"/>
        </w:rPr>
        <w:t xml:space="preserve"> </w:t>
      </w:r>
      <w:r w:rsidR="007210AC" w:rsidRPr="0093002B">
        <w:rPr>
          <w:rFonts w:ascii="GHEA Grapalat" w:hAnsi="GHEA Grapalat" w:cs="Sylfaen"/>
          <w:sz w:val="20"/>
          <w:lang w:val="af-ZA"/>
        </w:rPr>
        <w:t>մ</w:t>
      </w:r>
      <w:r w:rsidRPr="0093002B">
        <w:rPr>
          <w:rFonts w:ascii="GHEA Grapalat" w:hAnsi="GHEA Grapalat" w:cs="Sylfaen"/>
          <w:sz w:val="20"/>
          <w:lang w:val="ru-RU"/>
        </w:rPr>
        <w:t>ասնակիցները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Եթե</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բանակցությունների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արդյունքում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մասնակիցների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ներկայացրած</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գները</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մնում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են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հավասար</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գնման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ընթացակարգն</w:t>
      </w:r>
      <w:r w:rsidR="00D07A13" w:rsidRPr="0093002B">
        <w:rPr>
          <w:rFonts w:ascii="GHEA Grapalat" w:hAnsi="GHEA Grapalat" w:cs="Sylfaen"/>
          <w:sz w:val="20"/>
          <w:lang w:val="af-ZA"/>
        </w:rPr>
        <w:t xml:space="preserve"> </w:t>
      </w:r>
      <w:r w:rsidR="000E5F1F" w:rsidRPr="0093002B">
        <w:rPr>
          <w:rFonts w:ascii="GHEA Grapalat" w:hAnsi="GHEA Grapalat" w:cs="Sylfaen"/>
          <w:sz w:val="20"/>
          <w:lang w:val="ru-RU"/>
        </w:rPr>
        <w:t>Օ</w:t>
      </w:r>
      <w:r w:rsidR="00D07A13" w:rsidRPr="0093002B">
        <w:rPr>
          <w:rFonts w:ascii="GHEA Grapalat" w:hAnsi="GHEA Grapalat" w:cs="Sylfaen"/>
          <w:sz w:val="20"/>
          <w:lang w:val="ru-RU"/>
        </w:rPr>
        <w:t>րենքի</w:t>
      </w:r>
      <w:r w:rsidR="00D07A13" w:rsidRPr="0093002B">
        <w:rPr>
          <w:rFonts w:ascii="GHEA Grapalat" w:hAnsi="GHEA Grapalat" w:cs="Sylfaen"/>
          <w:sz w:val="20"/>
          <w:lang w:val="af-ZA"/>
        </w:rPr>
        <w:t xml:space="preserve"> 37-</w:t>
      </w:r>
      <w:r w:rsidR="00D07A13" w:rsidRPr="0093002B">
        <w:rPr>
          <w:rFonts w:ascii="GHEA Grapalat" w:hAnsi="GHEA Grapalat" w:cs="Sylfaen"/>
          <w:sz w:val="20"/>
          <w:lang w:val="ru-RU"/>
        </w:rPr>
        <w:t>րդ</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հոդվածի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մասի</w:t>
      </w:r>
      <w:r w:rsidR="00D07A13" w:rsidRPr="0093002B">
        <w:rPr>
          <w:rFonts w:ascii="GHEA Grapalat" w:hAnsi="GHEA Grapalat" w:cs="Sylfaen"/>
          <w:sz w:val="20"/>
          <w:lang w:val="af-ZA"/>
        </w:rPr>
        <w:t xml:space="preserve"> 1-</w:t>
      </w:r>
      <w:r w:rsidR="00D07A13" w:rsidRPr="0093002B">
        <w:rPr>
          <w:rFonts w:ascii="GHEA Grapalat" w:hAnsi="GHEA Grapalat" w:cs="Sylfaen"/>
          <w:sz w:val="20"/>
          <w:lang w:val="ru-RU"/>
        </w:rPr>
        <w:t>ին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կետի</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հիման</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վրա</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հայտարարվում</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է</w:t>
      </w:r>
      <w:r w:rsidR="00D07A13" w:rsidRPr="0093002B">
        <w:rPr>
          <w:rFonts w:ascii="GHEA Grapalat" w:hAnsi="GHEA Grapalat" w:cs="Sylfaen"/>
          <w:sz w:val="20"/>
          <w:lang w:val="af-ZA"/>
        </w:rPr>
        <w:t xml:space="preserve"> </w:t>
      </w:r>
      <w:r w:rsidR="00D07A13" w:rsidRPr="0093002B">
        <w:rPr>
          <w:rFonts w:ascii="GHEA Grapalat" w:hAnsi="GHEA Grapalat" w:cs="Sylfaen"/>
          <w:sz w:val="20"/>
          <w:lang w:val="ru-RU"/>
        </w:rPr>
        <w:t>չկայացած</w:t>
      </w:r>
      <w:r w:rsidR="00A86963" w:rsidRPr="0093002B">
        <w:rPr>
          <w:rFonts w:ascii="GHEA Grapalat" w:hAnsi="GHEA Grapalat" w:cs="Sylfaen"/>
          <w:sz w:val="20"/>
          <w:lang w:val="af-ZA"/>
        </w:rPr>
        <w:t>:</w:t>
      </w:r>
    </w:p>
    <w:p w14:paraId="65F7B27F" w14:textId="7AB588A8" w:rsidR="00A86963" w:rsidRPr="0093002B" w:rsidRDefault="00A86963"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8.7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նկատմամբ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ապա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հանձնաժողովը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կարող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ցածր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առաջարկ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ընտրված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վերջինիս</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հետ</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իրավունքներն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պարտականություններն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ուժի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մեջ</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մտնում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գինը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գերազանցող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չափով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կողմերի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որում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տասնհինգ</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աշխատանքի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կատարման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ժամկետները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երկարաձգելով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օրվանից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մինչև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համաձայնագրի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ընկած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ժամանակահատվածով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համաձայն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լուծվում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կնքելուն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հաջորդող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վաթսուն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օրացուցային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օրվա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լրացուցիչ</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ֆինանսական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կիրառվում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երբ</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ներկայացրել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ավել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մասնակիցներ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և</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միայն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մեկ</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գնահատվել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պահանջներին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բավարար</w:t>
      </w:r>
      <w:r w:rsidRPr="0093002B">
        <w:rPr>
          <w:rFonts w:ascii="GHEA Grapalat" w:hAnsi="GHEA Grapalat" w:cs="Sylfaen"/>
          <w:sz w:val="20"/>
          <w:szCs w:val="24"/>
          <w:lang w:val="af-ZA" w:eastAsia="en-US"/>
        </w:rPr>
        <w:t>:</w:t>
      </w:r>
    </w:p>
    <w:p w14:paraId="19A09EF4" w14:textId="56DEC430" w:rsidR="00DA2C85" w:rsidRPr="0093002B" w:rsidRDefault="00DA2C85" w:rsidP="00146D17">
      <w:pPr>
        <w:pStyle w:val="norm"/>
        <w:spacing w:line="240" w:lineRule="auto"/>
        <w:rPr>
          <w:rFonts w:ascii="GHEA Grapalat" w:hAnsi="GHEA Grapalat" w:cs="Sylfaen"/>
          <w:sz w:val="20"/>
          <w:szCs w:val="24"/>
          <w:lang w:val="af-ZA" w:eastAsia="en-US"/>
        </w:rPr>
      </w:pP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չկիրառման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դեպքում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ընթացակարգը</w:t>
      </w:r>
      <w:r w:rsidRPr="0093002B">
        <w:rPr>
          <w:rFonts w:ascii="GHEA Grapalat" w:hAnsi="GHEA Grapalat" w:cs="Sylfaen"/>
          <w:sz w:val="20"/>
          <w:szCs w:val="24"/>
          <w:lang w:val="af-ZA" w:eastAsia="en-US"/>
        </w:rPr>
        <w:t xml:space="preserve"> </w:t>
      </w:r>
      <w:r w:rsidR="00146D17" w:rsidRPr="0093002B">
        <w:rPr>
          <w:rFonts w:ascii="GHEA Grapalat" w:hAnsi="GHEA Grapalat" w:cs="Sylfaen"/>
          <w:sz w:val="20"/>
          <w:szCs w:val="24"/>
          <w:lang w:val="hy-AM" w:eastAsia="en-US"/>
        </w:rPr>
        <w:t>Օ</w:t>
      </w:r>
      <w:r w:rsidRPr="0093002B">
        <w:rPr>
          <w:rFonts w:ascii="GHEA Grapalat" w:hAnsi="GHEA Grapalat" w:cs="Sylfaen"/>
          <w:sz w:val="20"/>
          <w:szCs w:val="24"/>
          <w:lang w:val="ru-RU" w:eastAsia="en-US"/>
        </w:rPr>
        <w:t>րենքի</w:t>
      </w:r>
      <w:r w:rsidRPr="0093002B">
        <w:rPr>
          <w:rFonts w:ascii="GHEA Grapalat" w:hAnsi="GHEA Grapalat" w:cs="Sylfaen"/>
          <w:sz w:val="20"/>
          <w:szCs w:val="24"/>
          <w:lang w:val="af-ZA" w:eastAsia="en-US"/>
        </w:rPr>
        <w:t xml:space="preserve"> 37-</w:t>
      </w:r>
      <w:r w:rsidRPr="0093002B">
        <w:rPr>
          <w:rFonts w:ascii="GHEA Grapalat" w:hAnsi="GHEA Grapalat" w:cs="Sylfaen"/>
          <w:sz w:val="20"/>
          <w:szCs w:val="24"/>
          <w:lang w:val="ru-RU" w:eastAsia="en-US"/>
        </w:rPr>
        <w:t>րդ</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հոդվածի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կետի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հիման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վրա</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հայտարարվում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չկայացած</w:t>
      </w:r>
      <w:r w:rsidRPr="0093002B">
        <w:rPr>
          <w:rFonts w:ascii="GHEA Grapalat" w:hAnsi="GHEA Grapalat" w:cs="Sylfaen"/>
          <w:sz w:val="20"/>
          <w:szCs w:val="24"/>
          <w:lang w:val="af-ZA" w:eastAsia="en-US"/>
        </w:rPr>
        <w:t>:</w:t>
      </w:r>
    </w:p>
    <w:p w14:paraId="0BE074FB" w14:textId="77777777" w:rsidR="00396814" w:rsidRPr="0093002B" w:rsidRDefault="00396814" w:rsidP="00396814">
      <w:pPr>
        <w:ind w:firstLine="708"/>
        <w:jc w:val="both"/>
        <w:rPr>
          <w:rFonts w:ascii="GHEA Grapalat" w:hAnsi="GHEA Grapalat"/>
          <w:sz w:val="20"/>
          <w:szCs w:val="20"/>
          <w:lang w:val="hy-AM" w:eastAsia="x-none"/>
        </w:rPr>
      </w:pPr>
      <w:r w:rsidRPr="0093002B">
        <w:rPr>
          <w:rFonts w:ascii="GHEA Grapalat" w:hAnsi="GHEA Grapalat"/>
          <w:sz w:val="20"/>
          <w:szCs w:val="20"/>
          <w:lang w:val="af-ZA" w:eastAsia="x-none"/>
        </w:rPr>
        <w:t>8.</w:t>
      </w:r>
      <w:r w:rsidRPr="0093002B">
        <w:rPr>
          <w:rFonts w:ascii="GHEA Grapalat" w:hAnsi="GHEA Grapalat"/>
          <w:sz w:val="20"/>
          <w:szCs w:val="20"/>
          <w:lang w:val="hy-AM" w:eastAsia="x-none"/>
        </w:rPr>
        <w:t>8</w:t>
      </w:r>
      <w:r w:rsidRPr="0093002B">
        <w:rPr>
          <w:rFonts w:ascii="GHEA Grapalat" w:hAnsi="GHEA Grapalat"/>
          <w:sz w:val="20"/>
          <w:szCs w:val="20"/>
          <w:lang w:val="af-ZA" w:eastAsia="x-none"/>
        </w:rPr>
        <w:t xml:space="preserve"> Պահանջի դեպքում որևէ մասնակցի հայտի</w:t>
      </w:r>
      <w:r>
        <w:rPr>
          <w:rFonts w:ascii="GHEA Grapalat" w:hAnsi="GHEA Grapalat"/>
          <w:sz w:val="20"/>
          <w:szCs w:val="20"/>
          <w:lang w:val="hy-AM" w:eastAsia="x-none"/>
        </w:rPr>
        <w:t xml:space="preserve"> </w:t>
      </w:r>
      <w:r w:rsidRPr="0093002B">
        <w:rPr>
          <w:rFonts w:ascii="GHEA Grapalat" w:hAnsi="GHEA Grapalat"/>
          <w:sz w:val="20"/>
          <w:szCs w:val="20"/>
          <w:lang w:val="af-ZA" w:eastAsia="x-none"/>
        </w:rPr>
        <w:t>պատճենները հանձնաժողովի քարտուղարն անհապաղ տրամադրում է նման պահանջ ներկայացրած այլ մասնակցին:</w:t>
      </w:r>
      <w:r w:rsidRPr="0093002B">
        <w:rPr>
          <w:rFonts w:ascii="GHEA Grapalat" w:hAnsi="GHEA Grapalat"/>
          <w:sz w:val="20"/>
          <w:szCs w:val="20"/>
          <w:lang w:val="hy-AM" w:eastAsia="x-none"/>
        </w:rPr>
        <w:t xml:space="preserve"> </w:t>
      </w:r>
      <w:r w:rsidRPr="0093002B">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Pr="0093002B">
        <w:rPr>
          <w:rFonts w:ascii="GHEA Grapalat" w:hAnsi="GHEA Grapalat"/>
          <w:sz w:val="20"/>
          <w:szCs w:val="20"/>
          <w:lang w:val="hy-AM" w:eastAsia="x-none"/>
        </w:rPr>
        <w:t xml:space="preserve">հայտում ներառված </w:t>
      </w:r>
      <w:r w:rsidRPr="0093002B">
        <w:rPr>
          <w:rFonts w:ascii="GHEA Grapalat" w:hAnsi="GHEA Grapalat"/>
          <w:sz w:val="20"/>
          <w:szCs w:val="20"/>
          <w:lang w:val="af-ZA" w:eastAsia="x-none"/>
        </w:rPr>
        <w:t>փաստաթղթերը, որոնց վերջինս ծանոթանում է տեղում, իրավունք ունի լուսանկարել դրանք և վերադարձնում է հանձնաժողովի քարտուղարին նիստի ընթացքում՝ առանց խոչընդոտելու հանձնաժողովի բնականոն գործունեությանը</w:t>
      </w:r>
      <w:r w:rsidRPr="0093002B">
        <w:rPr>
          <w:rFonts w:ascii="GHEA Grapalat" w:hAnsi="GHEA Grapalat"/>
          <w:sz w:val="20"/>
          <w:szCs w:val="20"/>
          <w:lang w:val="hy-AM" w:eastAsia="x-none"/>
        </w:rPr>
        <w:t>:</w:t>
      </w:r>
    </w:p>
    <w:p w14:paraId="3CF47389" w14:textId="77777777" w:rsidR="00396814" w:rsidRPr="001E6216" w:rsidRDefault="00396814" w:rsidP="00396814">
      <w:pPr>
        <w:pStyle w:val="norm"/>
        <w:spacing w:line="240" w:lineRule="auto"/>
        <w:rPr>
          <w:rFonts w:ascii="GHEA Grapalat" w:hAnsi="GHEA Grapalat" w:cs="Sylfaen"/>
          <w:sz w:val="20"/>
          <w:szCs w:val="24"/>
          <w:lang w:val="af-ZA" w:eastAsia="en-US"/>
        </w:rPr>
      </w:pPr>
      <w:r w:rsidRPr="001E6216">
        <w:rPr>
          <w:rFonts w:ascii="GHEA Grapalat" w:hAnsi="GHEA Grapalat"/>
          <w:sz w:val="20"/>
          <w:lang w:val="af-ZA" w:eastAsia="x-none"/>
        </w:rPr>
        <w:t>8.</w:t>
      </w:r>
      <w:r w:rsidRPr="001E6216">
        <w:rPr>
          <w:rFonts w:ascii="GHEA Grapalat" w:hAnsi="GHEA Grapalat"/>
          <w:sz w:val="20"/>
          <w:lang w:val="hy-AM" w:eastAsia="x-none"/>
        </w:rPr>
        <w:t>9</w:t>
      </w:r>
      <w:r w:rsidRPr="001E6216">
        <w:rPr>
          <w:rFonts w:ascii="GHEA Grapalat" w:hAnsi="GHEA Grapalat"/>
          <w:sz w:val="20"/>
          <w:lang w:val="af-ZA" w:eastAsia="x-none"/>
        </w:rPr>
        <w:t xml:space="preserve"> Եթե հայտերի բացման</w:t>
      </w:r>
      <w:r w:rsidRPr="001E6216">
        <w:rPr>
          <w:rFonts w:ascii="GHEA Grapalat" w:hAnsi="GHEA Grapalat"/>
          <w:sz w:val="20"/>
          <w:lang w:val="hy-AM" w:eastAsia="x-none"/>
        </w:rPr>
        <w:t xml:space="preserve"> և գնահատման</w:t>
      </w:r>
      <w:r w:rsidRPr="001E6216">
        <w:rPr>
          <w:rFonts w:ascii="GHEA Grapalat" w:hAnsi="GHEA Grapalat"/>
          <w:sz w:val="20"/>
          <w:lang w:val="af-ZA" w:eastAsia="x-none"/>
        </w:rPr>
        <w:t xml:space="preserve"> նիստի ընթացքում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իրականացված</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գնահատման</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արդյուն</w:t>
      </w:r>
      <w:r w:rsidRPr="001E6216">
        <w:rPr>
          <w:rFonts w:ascii="GHEA Grapalat" w:hAnsi="GHEA Grapalat" w:cs="Sylfaen"/>
          <w:sz w:val="20"/>
          <w:szCs w:val="24"/>
          <w:lang w:val="af-ZA" w:eastAsia="en-US"/>
        </w:rPr>
        <w:softHyphen/>
      </w:r>
      <w:r w:rsidRPr="001E6216">
        <w:rPr>
          <w:rFonts w:ascii="GHEA Grapalat" w:hAnsi="GHEA Grapalat" w:cs="Sylfaen"/>
          <w:sz w:val="20"/>
          <w:szCs w:val="24"/>
          <w:lang w:val="hy-AM" w:eastAsia="en-US"/>
        </w:rPr>
        <w:t>քում</w:t>
      </w:r>
      <w:r w:rsidRPr="001E6216">
        <w:rPr>
          <w:rFonts w:ascii="GHEA Grapalat" w:hAnsi="GHEA Grapalat" w:cs="Sylfaen"/>
          <w:sz w:val="20"/>
          <w:szCs w:val="24"/>
          <w:lang w:val="af-ZA" w:eastAsia="en-US"/>
        </w:rPr>
        <w:t xml:space="preserve"> մասնակցի </w:t>
      </w:r>
      <w:r w:rsidRPr="001E6216">
        <w:rPr>
          <w:rFonts w:ascii="GHEA Grapalat" w:hAnsi="GHEA Grapalat" w:cs="Sylfaen"/>
          <w:sz w:val="20"/>
          <w:szCs w:val="24"/>
          <w:lang w:val="hy-AM" w:eastAsia="en-US"/>
        </w:rPr>
        <w:t>հայտում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արձանագրվում</w:t>
      </w:r>
      <w:r w:rsidRPr="001E6216">
        <w:rPr>
          <w:rFonts w:ascii="GHEA Grapalat" w:hAnsi="GHEA Grapalat" w:cs="Sylfaen"/>
          <w:sz w:val="20"/>
          <w:szCs w:val="24"/>
          <w:lang w:val="af-ZA" w:eastAsia="en-US"/>
        </w:rPr>
        <w:t xml:space="preserve"> </w:t>
      </w:r>
      <w:r w:rsidRPr="001E6216">
        <w:rPr>
          <w:rFonts w:ascii="GHEA Grapalat" w:hAnsi="GHEA Grapalat" w:cs="Sylfaen"/>
          <w:sz w:val="20"/>
          <w:szCs w:val="24"/>
          <w:lang w:val="hy-AM" w:eastAsia="en-US"/>
        </w:rPr>
        <w:t>են</w:t>
      </w:r>
      <w:r w:rsidRPr="001E6216">
        <w:rPr>
          <w:rFonts w:ascii="GHEA Grapalat" w:hAnsi="GHEA Grapalat" w:cs="Sylfaen"/>
          <w:sz w:val="20"/>
          <w:szCs w:val="24"/>
          <w:lang w:val="af-ZA" w:eastAsia="en-US"/>
        </w:rPr>
        <w:t xml:space="preserve"> </w:t>
      </w:r>
      <w:r w:rsidRPr="001E6216">
        <w:rPr>
          <w:rFonts w:ascii="GHEA Grapalat" w:hAnsi="GHEA Grapalat"/>
          <w:sz w:val="20"/>
          <w:lang w:val="hy-AM" w:eastAsia="x-none"/>
        </w:rPr>
        <w:t>անհամապատասխանություններ՝ հրավերի պահանջների նկատմամբ,</w:t>
      </w:r>
      <w:bookmarkStart w:id="11" w:name="_Hlk9262487"/>
      <w:r w:rsidRPr="001E6216">
        <w:rPr>
          <w:rFonts w:ascii="GHEA Grapalat" w:hAnsi="GHEA Grapalat"/>
          <w:sz w:val="20"/>
          <w:lang w:val="hy-AM" w:eastAsia="x-none"/>
        </w:rPr>
        <w:t xml:space="preserve"> ներառյալ այնդեպքը, երբ հայտում ներառված՝ Հայաստանի Հանրապետության ռեզիդենտ հանդիսացող մասնակցի կողմից հաստատված փաստաթղթերը կամ դրանց մի մասը հաստատված չեն էլեկտրոնային թվային ստորագրությամբ</w:t>
      </w:r>
      <w:bookmarkStart w:id="12" w:name="_Hlk201929087"/>
      <w:r w:rsidRPr="001E6216">
        <w:rPr>
          <w:rFonts w:ascii="GHEA Grapalat" w:hAnsi="GHEA Grapalat"/>
          <w:sz w:val="20"/>
          <w:lang w:val="hy-AM" w:eastAsia="x-none"/>
        </w:rPr>
        <w:t xml:space="preserve"> և /կամ/ երբ  ՀՀ կառավարության 20.06.2025թ. N 817-Ա որոշման 2-րդ կետի 2-րդ ենթակետով նախատեսված ցուցակում ներառված անձը մասնակցի կողմից առաջարկվում է որպես </w:t>
      </w:r>
      <w:bookmarkEnd w:id="12"/>
      <w:r w:rsidRPr="001E6216">
        <w:rPr>
          <w:rFonts w:ascii="GHEA Grapalat" w:hAnsi="GHEA Grapalat"/>
          <w:sz w:val="20"/>
          <w:lang w:val="hy-AM" w:eastAsia="x-none"/>
        </w:rPr>
        <w:t>ենթակապալառու,</w:t>
      </w:r>
      <w:bookmarkEnd w:id="11"/>
      <w:r w:rsidRPr="001E6216">
        <w:rPr>
          <w:rFonts w:ascii="GHEA Grapalat" w:hAnsi="GHEA Grapalat"/>
          <w:sz w:val="20"/>
          <w:lang w:val="hy-AM" w:eastAsia="x-none"/>
        </w:rPr>
        <w:t xml:space="preserve"> ապա հանձնաժողովը մեկ աշխատանքային օրով կասեցնում է նիստը, իսկ հանձնաժողովի քարտուղարը նույն օրը դրա մասին համակարգի միջոցով տեղեկացնում է մասնակցին՝ առաջարկելով մինչև կասեցման ժամկետի ավարտը շտկել անհամապատասխանությունը</w:t>
      </w:r>
      <w:r w:rsidRPr="001E6216">
        <w:rPr>
          <w:rFonts w:ascii="GHEA Grapalat" w:hAnsi="GHEA Grapalat" w:cs="Sylfaen"/>
          <w:sz w:val="20"/>
          <w:szCs w:val="24"/>
          <w:lang w:val="af-ZA" w:eastAsia="en-US"/>
        </w:rPr>
        <w:t>:</w:t>
      </w:r>
    </w:p>
    <w:p w14:paraId="09012B03" w14:textId="77777777" w:rsidR="00396814" w:rsidRPr="001E6216" w:rsidRDefault="00396814" w:rsidP="00396814">
      <w:pPr>
        <w:pStyle w:val="norm"/>
        <w:spacing w:line="240" w:lineRule="auto"/>
        <w:rPr>
          <w:rFonts w:ascii="GHEA Grapalat" w:hAnsi="GHEA Grapalat" w:cs="Sylfaen"/>
          <w:sz w:val="20"/>
          <w:szCs w:val="24"/>
          <w:lang w:val="hy-AM" w:eastAsia="en-US"/>
        </w:rPr>
      </w:pPr>
      <w:r w:rsidRPr="001E6216">
        <w:rPr>
          <w:rFonts w:ascii="GHEA Grapalat" w:hAnsi="GHEA Grapalat" w:cs="Sylfaen"/>
          <w:sz w:val="20"/>
          <w:szCs w:val="24"/>
          <w:lang w:val="hy-AM" w:eastAsia="en-US"/>
        </w:rPr>
        <w:t>Մասնակցին ուղարկվող ծանուցման մեջ մանրամասն նկարագրվում են հայտի գն</w:t>
      </w:r>
      <w:r w:rsidRPr="001E6216">
        <w:rPr>
          <w:rFonts w:ascii="GHEA Grapalat" w:hAnsi="GHEA Grapalat" w:cs="Sylfaen"/>
          <w:sz w:val="20"/>
          <w:szCs w:val="24"/>
          <w:lang w:eastAsia="en-US"/>
        </w:rPr>
        <w:t>ա</w:t>
      </w:r>
      <w:r w:rsidRPr="001E6216">
        <w:rPr>
          <w:rFonts w:ascii="GHEA Grapalat" w:hAnsi="GHEA Grapalat" w:cs="Sylfaen"/>
          <w:sz w:val="20"/>
          <w:szCs w:val="24"/>
          <w:lang w:val="hy-AM" w:eastAsia="en-US"/>
        </w:rPr>
        <w:t xml:space="preserve">հատման ընթացքում հայտնաբերված բոլոր անհամապատասխանությունները:  </w:t>
      </w:r>
    </w:p>
    <w:p w14:paraId="0CDBB635" w14:textId="77777777" w:rsidR="00396814" w:rsidRDefault="00396814" w:rsidP="00396814">
      <w:pPr>
        <w:pStyle w:val="norm"/>
        <w:spacing w:line="240" w:lineRule="auto"/>
        <w:ind w:firstLine="567"/>
        <w:rPr>
          <w:rFonts w:ascii="GHEA Grapalat" w:hAnsi="GHEA Grapalat"/>
          <w:sz w:val="20"/>
          <w:lang w:val="es-ES"/>
        </w:rPr>
      </w:pPr>
      <w:r w:rsidRPr="001E6216">
        <w:rPr>
          <w:rFonts w:ascii="GHEA Grapalat" w:hAnsi="GHEA Grapalat"/>
          <w:sz w:val="20"/>
          <w:lang w:val="es-ES"/>
        </w:rPr>
        <w:t xml:space="preserve">8.9.1 </w:t>
      </w:r>
      <w:proofErr w:type="spellStart"/>
      <w:r w:rsidRPr="001E6216">
        <w:rPr>
          <w:rFonts w:ascii="GHEA Grapalat" w:hAnsi="GHEA Grapalat"/>
          <w:sz w:val="20"/>
          <w:lang w:val="es-ES"/>
        </w:rPr>
        <w:t>Այն</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դեպքում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երբ</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մինչև</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պայմանագիրը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պատվիրատուի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կողմից</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կնքվելը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պարզվում</w:t>
      </w:r>
      <w:proofErr w:type="spellEnd"/>
      <w:r w:rsidRPr="001E6216">
        <w:rPr>
          <w:rFonts w:ascii="GHEA Grapalat" w:hAnsi="GHEA Grapalat"/>
          <w:sz w:val="20"/>
          <w:lang w:val="es-ES"/>
        </w:rPr>
        <w:t xml:space="preserve"> է, </w:t>
      </w:r>
      <w:proofErr w:type="spellStart"/>
      <w:r w:rsidRPr="001E6216">
        <w:rPr>
          <w:rFonts w:ascii="GHEA Grapalat" w:hAnsi="GHEA Grapalat"/>
          <w:sz w:val="20"/>
          <w:lang w:val="es-ES"/>
        </w:rPr>
        <w:t>որ</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մասնակիցը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ներառված</w:t>
      </w:r>
      <w:proofErr w:type="spellEnd"/>
      <w:r w:rsidRPr="001E6216">
        <w:rPr>
          <w:rFonts w:ascii="GHEA Grapalat" w:hAnsi="GHEA Grapalat"/>
          <w:sz w:val="20"/>
          <w:lang w:val="es-ES"/>
        </w:rPr>
        <w:t xml:space="preserve"> է ՀՀ </w:t>
      </w:r>
      <w:proofErr w:type="spellStart"/>
      <w:r w:rsidRPr="001E6216">
        <w:rPr>
          <w:rFonts w:ascii="GHEA Grapalat" w:hAnsi="GHEA Grapalat"/>
          <w:sz w:val="20"/>
          <w:lang w:val="es-ES"/>
        </w:rPr>
        <w:t>կառավարության</w:t>
      </w:r>
      <w:proofErr w:type="spellEnd"/>
      <w:r w:rsidRPr="001E6216">
        <w:rPr>
          <w:rFonts w:ascii="GHEA Grapalat" w:hAnsi="GHEA Grapalat"/>
          <w:sz w:val="20"/>
          <w:lang w:val="es-ES"/>
        </w:rPr>
        <w:t xml:space="preserve"> 20.06.2025թ. N 817-Ա </w:t>
      </w:r>
      <w:proofErr w:type="spellStart"/>
      <w:r w:rsidRPr="001E6216">
        <w:rPr>
          <w:rFonts w:ascii="GHEA Grapalat" w:hAnsi="GHEA Grapalat"/>
          <w:sz w:val="20"/>
          <w:lang w:val="es-ES"/>
        </w:rPr>
        <w:t>որոշման</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կետի</w:t>
      </w:r>
      <w:proofErr w:type="spellEnd"/>
      <w:r w:rsidRPr="001E6216">
        <w:rPr>
          <w:rFonts w:ascii="GHEA Grapalat" w:hAnsi="GHEA Grapalat"/>
          <w:sz w:val="20"/>
          <w:lang w:val="es-ES"/>
        </w:rPr>
        <w:t xml:space="preserve"> 2-րդ </w:t>
      </w:r>
      <w:proofErr w:type="spellStart"/>
      <w:r w:rsidRPr="001E6216">
        <w:rPr>
          <w:rFonts w:ascii="GHEA Grapalat" w:hAnsi="GHEA Grapalat"/>
          <w:sz w:val="20"/>
          <w:lang w:val="es-ES"/>
        </w:rPr>
        <w:t>ենթակետով</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նախատեսված</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ցուցակում</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ապա</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մասնակցի</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հայտը</w:t>
      </w:r>
      <w:proofErr w:type="spellEnd"/>
      <w:r w:rsidRPr="001E6216">
        <w:rPr>
          <w:rFonts w:ascii="GHEA Grapalat" w:hAnsi="GHEA Grapalat"/>
          <w:sz w:val="20"/>
          <w:lang w:val="es-ES"/>
        </w:rPr>
        <w:t xml:space="preserve"> </w:t>
      </w:r>
      <w:proofErr w:type="spellStart"/>
      <w:r w:rsidRPr="001E6216">
        <w:rPr>
          <w:rFonts w:ascii="GHEA Grapalat" w:hAnsi="GHEA Grapalat"/>
          <w:sz w:val="20"/>
          <w:lang w:val="es-ES"/>
        </w:rPr>
        <w:t>մերժվում</w:t>
      </w:r>
      <w:proofErr w:type="spellEnd"/>
      <w:r w:rsidRPr="001E6216">
        <w:rPr>
          <w:rFonts w:ascii="GHEA Grapalat" w:hAnsi="GHEA Grapalat"/>
          <w:sz w:val="20"/>
          <w:lang w:val="es-ES"/>
        </w:rPr>
        <w:t xml:space="preserve"> է:</w:t>
      </w:r>
    </w:p>
    <w:p w14:paraId="63E9D7DC" w14:textId="77777777" w:rsidR="00396814" w:rsidRPr="00890956" w:rsidRDefault="00396814" w:rsidP="00396814">
      <w:pPr>
        <w:pStyle w:val="norm"/>
        <w:spacing w:line="240" w:lineRule="auto"/>
        <w:ind w:firstLine="567"/>
        <w:rPr>
          <w:rFonts w:ascii="GHEA Grapalat" w:hAnsi="GHEA Grapalat" w:cs="Sylfaen"/>
          <w:sz w:val="20"/>
          <w:szCs w:val="24"/>
          <w:lang w:val="hy-AM" w:eastAsia="en-US"/>
        </w:rPr>
      </w:pPr>
      <w:r w:rsidRPr="00890956">
        <w:rPr>
          <w:rFonts w:ascii="GHEA Grapalat" w:hAnsi="GHEA Grapalat" w:cs="Sylfaen"/>
          <w:sz w:val="20"/>
          <w:szCs w:val="24"/>
          <w:lang w:val="af-ZA" w:eastAsia="en-US"/>
        </w:rPr>
        <w:t>8.</w:t>
      </w:r>
      <w:r w:rsidRPr="00890956">
        <w:rPr>
          <w:rFonts w:ascii="GHEA Grapalat" w:hAnsi="GHEA Grapalat" w:cs="Sylfaen"/>
          <w:sz w:val="20"/>
          <w:szCs w:val="24"/>
          <w:lang w:val="hy-AM" w:eastAsia="en-US"/>
        </w:rPr>
        <w:t>10</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Եթե</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սույն</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հրավերի</w:t>
      </w:r>
      <w:r w:rsidRPr="00890956">
        <w:rPr>
          <w:rFonts w:ascii="GHEA Grapalat" w:hAnsi="GHEA Grapalat" w:cs="Sylfaen"/>
          <w:sz w:val="20"/>
          <w:szCs w:val="24"/>
          <w:lang w:val="af-ZA" w:eastAsia="en-US"/>
        </w:rPr>
        <w:t xml:space="preserve"> 8.</w:t>
      </w:r>
      <w:r w:rsidRPr="00890956">
        <w:rPr>
          <w:rFonts w:ascii="GHEA Grapalat" w:hAnsi="GHEA Grapalat" w:cs="Sylfaen"/>
          <w:sz w:val="20"/>
          <w:szCs w:val="24"/>
          <w:lang w:val="hy-AM" w:eastAsia="en-US"/>
        </w:rPr>
        <w:t>9</w:t>
      </w:r>
      <w:r w:rsidRPr="00890956">
        <w:rPr>
          <w:rFonts w:ascii="GHEA Grapalat" w:hAnsi="GHEA Grapalat" w:cs="Sylfaen"/>
          <w:sz w:val="20"/>
          <w:szCs w:val="24"/>
          <w:lang w:val="af-ZA" w:eastAsia="en-US"/>
        </w:rPr>
        <w:t>-</w:t>
      </w:r>
      <w:r w:rsidRPr="00890956">
        <w:rPr>
          <w:rFonts w:ascii="GHEA Grapalat" w:hAnsi="GHEA Grapalat" w:cs="Sylfaen"/>
          <w:sz w:val="20"/>
          <w:szCs w:val="24"/>
          <w:lang w:val="hy-AM" w:eastAsia="en-US"/>
        </w:rPr>
        <w:t>րդ</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կետով</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սահմանված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ժամկետում</w:t>
      </w:r>
      <w:r w:rsidRPr="00890956">
        <w:rPr>
          <w:rFonts w:ascii="GHEA Grapalat" w:hAnsi="GHEA Grapalat" w:cs="Sylfaen"/>
          <w:sz w:val="20"/>
          <w:szCs w:val="24"/>
          <w:lang w:val="af-ZA" w:eastAsia="en-US"/>
        </w:rPr>
        <w:t xml:space="preserve"> մ</w:t>
      </w:r>
      <w:r w:rsidRPr="00890956">
        <w:rPr>
          <w:rFonts w:ascii="GHEA Grapalat" w:hAnsi="GHEA Grapalat" w:cs="Sylfaen"/>
          <w:sz w:val="20"/>
          <w:szCs w:val="24"/>
          <w:lang w:val="hy-AM" w:eastAsia="en-US"/>
        </w:rPr>
        <w:t>ասնակիցը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շտկում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արձանագրված</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անհամապատասխանությունը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ապա</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վերջինիս</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Հակառակ</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դեպքում տվյալ մասնակցի</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հայտը</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գնահատվում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անբավարար</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և</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մերժվում</w:t>
      </w:r>
      <w:r w:rsidRPr="00890956">
        <w:rPr>
          <w:rFonts w:ascii="GHEA Grapalat" w:hAnsi="GHEA Grapalat" w:cs="Sylfaen"/>
          <w:sz w:val="20"/>
          <w:szCs w:val="24"/>
          <w:lang w:val="af-ZA" w:eastAsia="en-US"/>
        </w:rPr>
        <w:t xml:space="preserve"> </w:t>
      </w:r>
      <w:r w:rsidRPr="00890956">
        <w:rPr>
          <w:rFonts w:ascii="GHEA Grapalat" w:hAnsi="GHEA Grapalat" w:cs="Sylfaen"/>
          <w:sz w:val="20"/>
          <w:szCs w:val="24"/>
          <w:lang w:val="hy-AM" w:eastAsia="en-US"/>
        </w:rPr>
        <w:t>է, իսկ ընտրված մասնակից է ճանաչվում հաջորդող տեղ զբաղեցրած մասնակիցը:</w:t>
      </w:r>
    </w:p>
    <w:p w14:paraId="1D0AED23"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rPr>
        <w:t>8.</w:t>
      </w:r>
      <w:r w:rsidRPr="0093002B">
        <w:rPr>
          <w:rFonts w:ascii="GHEA Grapalat" w:hAnsi="GHEA Grapalat" w:cs="Sylfaen"/>
          <w:szCs w:val="24"/>
          <w:lang w:val="hy-AM"/>
        </w:rPr>
        <w:t>11</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w:t>
      </w:r>
      <w:r w:rsidRPr="0093002B">
        <w:rPr>
          <w:rFonts w:ascii="GHEA Grapalat" w:hAnsi="GHEA Grapalat" w:cs="Sylfaen"/>
          <w:szCs w:val="24"/>
        </w:rPr>
        <w:t xml:space="preserve"> </w:t>
      </w:r>
      <w:r w:rsidRPr="0093002B">
        <w:rPr>
          <w:rFonts w:ascii="GHEA Grapalat" w:hAnsi="GHEA Grapalat" w:cs="Sylfaen"/>
          <w:szCs w:val="24"/>
          <w:lang w:val="hy-AM"/>
        </w:rPr>
        <w:t>չի</w:t>
      </w:r>
      <w:r w:rsidRPr="0093002B">
        <w:rPr>
          <w:rFonts w:ascii="GHEA Grapalat" w:hAnsi="GHEA Grapalat" w:cs="Sylfaen"/>
          <w:szCs w:val="24"/>
        </w:rPr>
        <w:t xml:space="preserve"> </w:t>
      </w:r>
      <w:r w:rsidRPr="0093002B">
        <w:rPr>
          <w:rFonts w:ascii="GHEA Grapalat" w:hAnsi="GHEA Grapalat" w:cs="Sylfaen"/>
          <w:szCs w:val="24"/>
          <w:lang w:val="hy-AM"/>
        </w:rPr>
        <w:t>կարող</w:t>
      </w:r>
      <w:r w:rsidRPr="0093002B">
        <w:rPr>
          <w:rFonts w:ascii="GHEA Grapalat" w:hAnsi="GHEA Grapalat" w:cs="Sylfaen"/>
          <w:szCs w:val="24"/>
        </w:rPr>
        <w:t xml:space="preserve"> </w:t>
      </w:r>
      <w:r w:rsidRPr="0093002B">
        <w:rPr>
          <w:rFonts w:ascii="GHEA Grapalat" w:hAnsi="GHEA Grapalat" w:cs="Sylfaen"/>
          <w:szCs w:val="24"/>
          <w:lang w:val="hy-AM"/>
        </w:rPr>
        <w:t>մասնակցել</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աշխատանքներին</w:t>
      </w:r>
      <w:r w:rsidRPr="0093002B">
        <w:rPr>
          <w:rFonts w:ascii="GHEA Grapalat" w:hAnsi="GHEA Grapalat" w:cs="Sylfaen"/>
          <w:szCs w:val="24"/>
        </w:rPr>
        <w:t xml:space="preserve">, </w:t>
      </w:r>
      <w:r w:rsidRPr="0093002B">
        <w:rPr>
          <w:rFonts w:ascii="GHEA Grapalat" w:hAnsi="GHEA Grapalat" w:cs="Sylfaen"/>
          <w:szCs w:val="24"/>
          <w:lang w:val="hy-AM"/>
        </w:rPr>
        <w:t>եթե հանձնաժողովի գործունեության ընթացքում</w:t>
      </w:r>
      <w:r>
        <w:rPr>
          <w:rFonts w:ascii="GHEA Grapalat" w:hAnsi="GHEA Grapalat" w:cs="Sylfaen"/>
          <w:szCs w:val="24"/>
          <w:lang w:val="hy-AM"/>
        </w:rPr>
        <w:t xml:space="preserve"> </w:t>
      </w:r>
      <w:r w:rsidRPr="0093002B">
        <w:rPr>
          <w:rFonts w:ascii="GHEA Grapalat" w:hAnsi="GHEA Grapalat" w:cs="Sylfaen"/>
          <w:szCs w:val="24"/>
          <w:lang w:val="hy-AM"/>
        </w:rPr>
        <w:t>պարզվում</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որ</w:t>
      </w:r>
      <w:r w:rsidRPr="0093002B">
        <w:rPr>
          <w:rFonts w:ascii="GHEA Grapalat" w:hAnsi="GHEA Grapalat" w:cs="Sylfaen"/>
          <w:szCs w:val="24"/>
        </w:rPr>
        <w:t xml:space="preserve"> </w:t>
      </w:r>
      <w:r w:rsidRPr="0093002B">
        <w:rPr>
          <w:rFonts w:ascii="GHEA Grapalat" w:hAnsi="GHEA Grapalat" w:cs="Sylfaen"/>
          <w:szCs w:val="24"/>
          <w:lang w:val="hy-AM"/>
        </w:rPr>
        <w:t>վերջիններիս</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իրենց</w:t>
      </w:r>
      <w:r w:rsidRPr="0093002B">
        <w:rPr>
          <w:rFonts w:ascii="GHEA Grapalat" w:hAnsi="GHEA Grapalat" w:cs="Sylfaen"/>
          <w:szCs w:val="24"/>
        </w:rPr>
        <w:t xml:space="preserve"> </w:t>
      </w:r>
      <w:r w:rsidRPr="0093002B">
        <w:rPr>
          <w:rFonts w:ascii="GHEA Grapalat" w:hAnsi="GHEA Grapalat" w:cs="Sylfaen"/>
          <w:szCs w:val="24"/>
          <w:lang w:val="hy-AM"/>
        </w:rPr>
        <w:t>մերձավոր</w:t>
      </w:r>
      <w:r w:rsidRPr="0093002B">
        <w:rPr>
          <w:rFonts w:ascii="GHEA Grapalat" w:hAnsi="GHEA Grapalat" w:cs="Sylfaen"/>
          <w:szCs w:val="24"/>
        </w:rPr>
        <w:t xml:space="preserve"> </w:t>
      </w:r>
      <w:r w:rsidRPr="0093002B">
        <w:rPr>
          <w:rFonts w:ascii="GHEA Grapalat" w:hAnsi="GHEA Grapalat" w:cs="Sylfaen"/>
          <w:szCs w:val="24"/>
          <w:lang w:val="hy-AM"/>
        </w:rPr>
        <w:t>ազգակցությամբ</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խնամիությամբ</w:t>
      </w:r>
      <w:r w:rsidRPr="0093002B">
        <w:rPr>
          <w:rFonts w:ascii="GHEA Grapalat" w:hAnsi="GHEA Grapalat" w:cs="Sylfaen"/>
          <w:szCs w:val="24"/>
        </w:rPr>
        <w:t xml:space="preserve"> </w:t>
      </w:r>
      <w:r w:rsidRPr="0093002B">
        <w:rPr>
          <w:rFonts w:ascii="GHEA Grapalat" w:hAnsi="GHEA Grapalat" w:cs="Sylfaen"/>
          <w:szCs w:val="24"/>
          <w:lang w:val="hy-AM"/>
        </w:rPr>
        <w:t>կապված</w:t>
      </w:r>
      <w:r w:rsidRPr="0093002B">
        <w:rPr>
          <w:rFonts w:ascii="GHEA Grapalat" w:hAnsi="GHEA Grapalat" w:cs="Sylfaen"/>
          <w:szCs w:val="24"/>
        </w:rPr>
        <w:t xml:space="preserve"> </w:t>
      </w:r>
      <w:r w:rsidRPr="0093002B">
        <w:rPr>
          <w:rFonts w:ascii="GHEA Grapalat" w:hAnsi="GHEA Grapalat" w:cs="Sylfaen"/>
          <w:szCs w:val="24"/>
          <w:lang w:val="hy-AM"/>
        </w:rPr>
        <w:t>անձը</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ամուսին</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w:t>
      </w:r>
      <w:r w:rsidRPr="0093002B">
        <w:rPr>
          <w:rFonts w:ascii="GHEA Grapalat" w:hAnsi="GHEA Grapalat" w:cs="Sylfaen"/>
          <w:szCs w:val="24"/>
        </w:rPr>
        <w:t>,</w:t>
      </w:r>
      <w:r w:rsidRPr="0093002B">
        <w:rPr>
          <w:rFonts w:ascii="GHEA Grapalat" w:hAnsi="GHEA Grapalat" w:cs="Sylfaen"/>
          <w:szCs w:val="24"/>
          <w:lang w:val="hy-AM"/>
        </w:rPr>
        <w:t>տատ, պապ, թոռ,</w:t>
      </w:r>
      <w:r w:rsidRPr="0093002B">
        <w:rPr>
          <w:rFonts w:ascii="GHEA Grapalat" w:hAnsi="GHEA Grapalat" w:cs="Sylfaen"/>
          <w:szCs w:val="24"/>
        </w:rPr>
        <w:t xml:space="preserve"> </w:t>
      </w:r>
      <w:r w:rsidRPr="0093002B">
        <w:rPr>
          <w:rFonts w:ascii="GHEA Grapalat" w:hAnsi="GHEA Grapalat" w:cs="Sylfaen"/>
          <w:szCs w:val="24"/>
          <w:lang w:val="hy-AM"/>
        </w:rPr>
        <w:t>ինչպես</w:t>
      </w:r>
      <w:r w:rsidRPr="0093002B">
        <w:rPr>
          <w:rFonts w:ascii="GHEA Grapalat" w:hAnsi="GHEA Grapalat" w:cs="Sylfaen"/>
          <w:szCs w:val="24"/>
        </w:rPr>
        <w:t xml:space="preserve"> </w:t>
      </w:r>
      <w:r w:rsidRPr="0093002B">
        <w:rPr>
          <w:rFonts w:ascii="GHEA Grapalat" w:hAnsi="GHEA Grapalat" w:cs="Sylfaen"/>
          <w:szCs w:val="24"/>
          <w:lang w:val="hy-AM"/>
        </w:rPr>
        <w:t>նաև</w:t>
      </w:r>
      <w:r w:rsidRPr="0093002B">
        <w:rPr>
          <w:rFonts w:ascii="GHEA Grapalat" w:hAnsi="GHEA Grapalat" w:cs="Sylfaen"/>
          <w:szCs w:val="24"/>
        </w:rPr>
        <w:t xml:space="preserve"> </w:t>
      </w:r>
      <w:r w:rsidRPr="0093002B">
        <w:rPr>
          <w:rFonts w:ascii="GHEA Grapalat" w:hAnsi="GHEA Grapalat" w:cs="Sylfaen"/>
          <w:szCs w:val="24"/>
          <w:lang w:val="hy-AM"/>
        </w:rPr>
        <w:t>ամուսնու</w:t>
      </w:r>
      <w:r w:rsidRPr="0093002B">
        <w:rPr>
          <w:rFonts w:ascii="GHEA Grapalat" w:hAnsi="GHEA Grapalat" w:cs="Sylfaen"/>
          <w:szCs w:val="24"/>
        </w:rPr>
        <w:t xml:space="preserve"> </w:t>
      </w:r>
      <w:r w:rsidRPr="0093002B">
        <w:rPr>
          <w:rFonts w:ascii="GHEA Grapalat" w:hAnsi="GHEA Grapalat" w:cs="Sylfaen"/>
          <w:szCs w:val="24"/>
          <w:lang w:val="hy-AM"/>
        </w:rPr>
        <w:t>ծնող</w:t>
      </w:r>
      <w:r w:rsidRPr="0093002B">
        <w:rPr>
          <w:rFonts w:ascii="GHEA Grapalat" w:hAnsi="GHEA Grapalat" w:cs="Sylfaen"/>
          <w:szCs w:val="24"/>
        </w:rPr>
        <w:t xml:space="preserve">, </w:t>
      </w:r>
      <w:r w:rsidRPr="0093002B">
        <w:rPr>
          <w:rFonts w:ascii="GHEA Grapalat" w:hAnsi="GHEA Grapalat" w:cs="Sylfaen"/>
          <w:szCs w:val="24"/>
          <w:lang w:val="hy-AM"/>
        </w:rPr>
        <w:t>երեխա</w:t>
      </w:r>
      <w:r w:rsidRPr="0093002B">
        <w:rPr>
          <w:rFonts w:ascii="GHEA Grapalat" w:hAnsi="GHEA Grapalat" w:cs="Sylfaen"/>
          <w:szCs w:val="24"/>
        </w:rPr>
        <w:t xml:space="preserve">, </w:t>
      </w:r>
      <w:r w:rsidRPr="0093002B">
        <w:rPr>
          <w:rFonts w:ascii="GHEA Grapalat" w:hAnsi="GHEA Grapalat" w:cs="Sylfaen"/>
          <w:szCs w:val="24"/>
          <w:lang w:val="hy-AM"/>
        </w:rPr>
        <w:t>եղբայր,</w:t>
      </w:r>
      <w:r w:rsidRPr="0093002B">
        <w:rPr>
          <w:rFonts w:ascii="GHEA Grapalat" w:hAnsi="GHEA Grapalat" w:cs="Sylfaen"/>
          <w:szCs w:val="24"/>
        </w:rPr>
        <w:t xml:space="preserve"> </w:t>
      </w:r>
      <w:r w:rsidRPr="0093002B">
        <w:rPr>
          <w:rFonts w:ascii="GHEA Grapalat" w:hAnsi="GHEA Grapalat" w:cs="Sylfaen"/>
          <w:szCs w:val="24"/>
          <w:lang w:val="hy-AM"/>
        </w:rPr>
        <w:t>քույր, տատ, պապ, թոռ</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այդ</w:t>
      </w:r>
      <w:r w:rsidRPr="0093002B">
        <w:rPr>
          <w:rFonts w:ascii="GHEA Grapalat" w:hAnsi="GHEA Grapalat" w:cs="Sylfaen"/>
          <w:szCs w:val="24"/>
        </w:rPr>
        <w:t xml:space="preserve"> </w:t>
      </w:r>
      <w:r w:rsidRPr="0093002B">
        <w:rPr>
          <w:rFonts w:ascii="GHEA Grapalat" w:hAnsi="GHEA Grapalat" w:cs="Sylfaen"/>
          <w:szCs w:val="24"/>
          <w:lang w:val="hy-AM"/>
        </w:rPr>
        <w:t>անձի</w:t>
      </w:r>
      <w:r w:rsidRPr="0093002B">
        <w:rPr>
          <w:rFonts w:ascii="GHEA Grapalat" w:hAnsi="GHEA Grapalat" w:cs="Sylfaen"/>
          <w:szCs w:val="24"/>
        </w:rPr>
        <w:t xml:space="preserve"> </w:t>
      </w:r>
      <w:r w:rsidRPr="0093002B">
        <w:rPr>
          <w:rFonts w:ascii="GHEA Grapalat" w:hAnsi="GHEA Grapalat" w:cs="Sylfaen"/>
          <w:szCs w:val="24"/>
          <w:lang w:val="hy-AM"/>
        </w:rPr>
        <w:t>կողմից</w:t>
      </w:r>
      <w:r w:rsidRPr="0093002B">
        <w:rPr>
          <w:rFonts w:ascii="GHEA Grapalat" w:hAnsi="GHEA Grapalat" w:cs="Sylfaen"/>
          <w:szCs w:val="24"/>
        </w:rPr>
        <w:t xml:space="preserve"> </w:t>
      </w:r>
      <w:r w:rsidRPr="0093002B">
        <w:rPr>
          <w:rFonts w:ascii="GHEA Grapalat" w:hAnsi="GHEA Grapalat" w:cs="Sylfaen"/>
          <w:szCs w:val="24"/>
          <w:lang w:val="hy-AM"/>
        </w:rPr>
        <w:t>հիմնադրված</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բաժնեմաս</w:t>
      </w:r>
      <w:r w:rsidRPr="0093002B">
        <w:rPr>
          <w:rFonts w:ascii="GHEA Grapalat" w:hAnsi="GHEA Grapalat" w:cs="Sylfaen"/>
          <w:szCs w:val="24"/>
        </w:rPr>
        <w:t xml:space="preserve"> (</w:t>
      </w:r>
      <w:r w:rsidRPr="0093002B">
        <w:rPr>
          <w:rFonts w:ascii="GHEA Grapalat" w:hAnsi="GHEA Grapalat" w:cs="Sylfaen"/>
          <w:szCs w:val="24"/>
          <w:lang w:val="hy-AM"/>
        </w:rPr>
        <w:t>փայաբաժին</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կազմակերպությունը</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ընթացակարգին</w:t>
      </w:r>
      <w:r w:rsidRPr="0093002B">
        <w:rPr>
          <w:rFonts w:ascii="GHEA Grapalat" w:hAnsi="GHEA Grapalat" w:cs="Sylfaen"/>
          <w:szCs w:val="24"/>
        </w:rPr>
        <w:t xml:space="preserve"> </w:t>
      </w:r>
      <w:r w:rsidRPr="0093002B">
        <w:rPr>
          <w:rFonts w:ascii="GHEA Grapalat" w:hAnsi="GHEA Grapalat" w:cs="Sylfaen"/>
          <w:szCs w:val="24"/>
          <w:lang w:val="hy-AM"/>
        </w:rPr>
        <w:t>մասնակցելու</w:t>
      </w:r>
      <w:r w:rsidRPr="0093002B">
        <w:rPr>
          <w:rFonts w:ascii="GHEA Grapalat" w:hAnsi="GHEA Grapalat" w:cs="Sylfaen"/>
          <w:szCs w:val="24"/>
        </w:rPr>
        <w:t xml:space="preserve"> </w:t>
      </w:r>
      <w:r w:rsidRPr="0093002B">
        <w:rPr>
          <w:rFonts w:ascii="GHEA Grapalat" w:hAnsi="GHEA Grapalat" w:cs="Sylfaen"/>
          <w:szCs w:val="24"/>
          <w:lang w:val="hy-AM"/>
        </w:rPr>
        <w:t>համար</w:t>
      </w:r>
      <w:r w:rsidRPr="0093002B">
        <w:rPr>
          <w:rFonts w:ascii="GHEA Grapalat" w:hAnsi="GHEA Grapalat" w:cs="Sylfaen"/>
          <w:szCs w:val="24"/>
        </w:rPr>
        <w:t xml:space="preserve"> </w:t>
      </w:r>
      <w:r w:rsidRPr="0093002B">
        <w:rPr>
          <w:rFonts w:ascii="GHEA Grapalat" w:hAnsi="GHEA Grapalat" w:cs="Sylfaen"/>
          <w:szCs w:val="24"/>
          <w:lang w:val="hy-AM"/>
        </w:rPr>
        <w:t>ներկայացրել</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w:t>
      </w:r>
      <w:r w:rsidRPr="0093002B">
        <w:rPr>
          <w:rFonts w:ascii="GHEA Grapalat" w:hAnsi="GHEA Grapalat" w:cs="Sylfaen"/>
          <w:szCs w:val="24"/>
        </w:rPr>
        <w:t>:</w:t>
      </w:r>
      <w:r w:rsidRPr="0093002B">
        <w:rPr>
          <w:rFonts w:ascii="GHEA Grapalat" w:hAnsi="GHEA Grapalat" w:cs="Sylfaen"/>
          <w:szCs w:val="24"/>
          <w:lang w:val="hy-AM"/>
        </w:rPr>
        <w:t xml:space="preserve"> Եթե</w:t>
      </w:r>
      <w:r w:rsidRPr="0093002B">
        <w:rPr>
          <w:rFonts w:ascii="GHEA Grapalat" w:hAnsi="GHEA Grapalat" w:cs="Sylfaen"/>
          <w:szCs w:val="24"/>
        </w:rPr>
        <w:t xml:space="preserve"> </w:t>
      </w:r>
      <w:r w:rsidRPr="0093002B">
        <w:rPr>
          <w:rFonts w:ascii="GHEA Grapalat" w:hAnsi="GHEA Grapalat" w:cs="Sylfaen"/>
          <w:szCs w:val="24"/>
          <w:lang w:val="hy-AM"/>
        </w:rPr>
        <w:t>առկա</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սույն</w:t>
      </w:r>
      <w:r w:rsidRPr="0093002B">
        <w:rPr>
          <w:rFonts w:ascii="GHEA Grapalat" w:hAnsi="GHEA Grapalat" w:cs="Sylfaen"/>
          <w:szCs w:val="24"/>
        </w:rPr>
        <w:t xml:space="preserve"> </w:t>
      </w:r>
      <w:r w:rsidRPr="0093002B">
        <w:rPr>
          <w:rFonts w:ascii="GHEA Grapalat" w:hAnsi="GHEA Grapalat" w:cs="Sylfaen"/>
          <w:szCs w:val="24"/>
          <w:lang w:val="hy-AM"/>
        </w:rPr>
        <w:t>կետով</w:t>
      </w:r>
      <w:r w:rsidRPr="0093002B">
        <w:rPr>
          <w:rFonts w:ascii="GHEA Grapalat" w:hAnsi="GHEA Grapalat" w:cs="Sylfaen"/>
          <w:szCs w:val="24"/>
        </w:rPr>
        <w:t xml:space="preserve"> </w:t>
      </w:r>
      <w:r w:rsidRPr="0093002B">
        <w:rPr>
          <w:rFonts w:ascii="GHEA Grapalat" w:hAnsi="GHEA Grapalat" w:cs="Sylfaen"/>
          <w:szCs w:val="24"/>
          <w:lang w:val="hy-AM"/>
        </w:rPr>
        <w:t>նախատեսված</w:t>
      </w:r>
      <w:r w:rsidRPr="0093002B">
        <w:rPr>
          <w:rFonts w:ascii="GHEA Grapalat" w:hAnsi="GHEA Grapalat" w:cs="Sylfaen"/>
          <w:szCs w:val="24"/>
        </w:rPr>
        <w:t xml:space="preserve"> </w:t>
      </w:r>
      <w:r w:rsidRPr="0093002B">
        <w:rPr>
          <w:rFonts w:ascii="GHEA Grapalat" w:hAnsi="GHEA Grapalat" w:cs="Sylfaen"/>
          <w:szCs w:val="24"/>
          <w:lang w:val="hy-AM"/>
        </w:rPr>
        <w:t>պայմանը</w:t>
      </w:r>
      <w:r w:rsidRPr="0093002B">
        <w:rPr>
          <w:rFonts w:ascii="GHEA Grapalat" w:hAnsi="GHEA Grapalat" w:cs="Sylfaen"/>
          <w:szCs w:val="24"/>
        </w:rPr>
        <w:t xml:space="preserve">, </w:t>
      </w:r>
      <w:r w:rsidRPr="0093002B">
        <w:rPr>
          <w:rFonts w:ascii="GHEA Grapalat" w:hAnsi="GHEA Grapalat" w:cs="Sylfaen"/>
          <w:szCs w:val="24"/>
          <w:lang w:val="hy-AM"/>
        </w:rPr>
        <w:t>ապա</w:t>
      </w:r>
      <w:r w:rsidRPr="0093002B">
        <w:rPr>
          <w:rFonts w:ascii="GHEA Grapalat" w:hAnsi="GHEA Grapalat" w:cs="Sylfaen"/>
          <w:szCs w:val="24"/>
        </w:rPr>
        <w:t xml:space="preserve"> </w:t>
      </w:r>
      <w:r w:rsidRPr="0093002B">
        <w:rPr>
          <w:rFonts w:ascii="GHEA Grapalat" w:hAnsi="GHEA Grapalat" w:cs="Sylfaen"/>
          <w:szCs w:val="24"/>
          <w:lang w:val="hy-AM"/>
        </w:rPr>
        <w:t xml:space="preserve"> սույն ընթացակարգի</w:t>
      </w:r>
      <w:r w:rsidRPr="0093002B">
        <w:rPr>
          <w:rFonts w:ascii="GHEA Grapalat" w:hAnsi="GHEA Grapalat" w:cs="Sylfaen"/>
          <w:szCs w:val="24"/>
        </w:rPr>
        <w:t xml:space="preserve"> </w:t>
      </w:r>
      <w:r w:rsidRPr="0093002B">
        <w:rPr>
          <w:rFonts w:ascii="GHEA Grapalat" w:hAnsi="GHEA Grapalat" w:cs="Sylfaen"/>
          <w:szCs w:val="24"/>
          <w:lang w:val="hy-AM"/>
        </w:rPr>
        <w:t>առնչությամբ</w:t>
      </w:r>
      <w:r w:rsidRPr="0093002B">
        <w:rPr>
          <w:rFonts w:ascii="GHEA Grapalat" w:hAnsi="GHEA Grapalat" w:cs="Sylfaen"/>
          <w:szCs w:val="24"/>
        </w:rPr>
        <w:t xml:space="preserve"> </w:t>
      </w:r>
      <w:r w:rsidRPr="0093002B">
        <w:rPr>
          <w:rFonts w:ascii="GHEA Grapalat" w:hAnsi="GHEA Grapalat" w:cs="Sylfaen"/>
          <w:szCs w:val="24"/>
          <w:lang w:val="hy-AM"/>
        </w:rPr>
        <w:t>շահերի</w:t>
      </w:r>
      <w:r w:rsidRPr="0093002B">
        <w:rPr>
          <w:rFonts w:ascii="GHEA Grapalat" w:hAnsi="GHEA Grapalat" w:cs="Sylfaen"/>
          <w:szCs w:val="24"/>
        </w:rPr>
        <w:t xml:space="preserve"> </w:t>
      </w:r>
      <w:r w:rsidRPr="0093002B">
        <w:rPr>
          <w:rFonts w:ascii="GHEA Grapalat" w:hAnsi="GHEA Grapalat" w:cs="Sylfaen"/>
          <w:szCs w:val="24"/>
          <w:lang w:val="hy-AM"/>
        </w:rPr>
        <w:t>բախում</w:t>
      </w:r>
      <w:r w:rsidRPr="0093002B">
        <w:rPr>
          <w:rFonts w:ascii="GHEA Grapalat" w:hAnsi="GHEA Grapalat" w:cs="Sylfaen"/>
          <w:szCs w:val="24"/>
        </w:rPr>
        <w:t xml:space="preserve"> </w:t>
      </w:r>
      <w:r w:rsidRPr="0093002B">
        <w:rPr>
          <w:rFonts w:ascii="GHEA Grapalat" w:hAnsi="GHEA Grapalat" w:cs="Sylfaen"/>
          <w:szCs w:val="24"/>
          <w:lang w:val="hy-AM"/>
        </w:rPr>
        <w:t>ունեցող</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անդամը</w:t>
      </w:r>
      <w:r w:rsidRPr="0093002B">
        <w:rPr>
          <w:rFonts w:ascii="GHEA Grapalat" w:hAnsi="GHEA Grapalat" w:cs="Sylfaen"/>
          <w:szCs w:val="24"/>
        </w:rPr>
        <w:t xml:space="preserve"> </w:t>
      </w:r>
      <w:r w:rsidRPr="0093002B">
        <w:rPr>
          <w:rFonts w:ascii="GHEA Grapalat" w:hAnsi="GHEA Grapalat" w:cs="Sylfaen"/>
          <w:szCs w:val="24"/>
          <w:lang w:val="hy-AM"/>
        </w:rPr>
        <w:t>կամ</w:t>
      </w:r>
      <w:r w:rsidRPr="0093002B">
        <w:rPr>
          <w:rFonts w:ascii="GHEA Grapalat" w:hAnsi="GHEA Grapalat" w:cs="Sylfaen"/>
          <w:szCs w:val="24"/>
        </w:rPr>
        <w:t xml:space="preserve"> </w:t>
      </w:r>
      <w:r w:rsidRPr="0093002B">
        <w:rPr>
          <w:rFonts w:ascii="GHEA Grapalat" w:hAnsi="GHEA Grapalat" w:cs="Sylfaen"/>
          <w:szCs w:val="24"/>
          <w:lang w:val="hy-AM"/>
        </w:rPr>
        <w:t>քարտուղարը անհապաղ</w:t>
      </w:r>
      <w:r w:rsidRPr="0093002B">
        <w:rPr>
          <w:rFonts w:ascii="GHEA Grapalat" w:hAnsi="GHEA Grapalat" w:cs="Sylfaen"/>
          <w:szCs w:val="24"/>
        </w:rPr>
        <w:t xml:space="preserve"> </w:t>
      </w:r>
      <w:r w:rsidRPr="0093002B">
        <w:rPr>
          <w:rFonts w:ascii="GHEA Grapalat" w:hAnsi="GHEA Grapalat" w:cs="Sylfaen"/>
          <w:szCs w:val="24"/>
          <w:lang w:val="hy-AM"/>
        </w:rPr>
        <w:t>ինքնաբացարկ</w:t>
      </w:r>
      <w:r w:rsidRPr="0093002B">
        <w:rPr>
          <w:rFonts w:ascii="GHEA Grapalat" w:hAnsi="GHEA Grapalat" w:cs="Sylfaen"/>
          <w:szCs w:val="24"/>
        </w:rPr>
        <w:t xml:space="preserve"> </w:t>
      </w:r>
      <w:r w:rsidRPr="0093002B">
        <w:rPr>
          <w:rFonts w:ascii="GHEA Grapalat" w:hAnsi="GHEA Grapalat" w:cs="Sylfaen"/>
          <w:szCs w:val="24"/>
          <w:lang w:val="hy-AM"/>
        </w:rPr>
        <w:t>է</w:t>
      </w:r>
      <w:r w:rsidRPr="0093002B">
        <w:rPr>
          <w:rFonts w:ascii="GHEA Grapalat" w:hAnsi="GHEA Grapalat" w:cs="Sylfaen"/>
          <w:szCs w:val="24"/>
        </w:rPr>
        <w:t xml:space="preserve"> </w:t>
      </w:r>
      <w:r w:rsidRPr="0093002B">
        <w:rPr>
          <w:rFonts w:ascii="GHEA Grapalat" w:hAnsi="GHEA Grapalat" w:cs="Sylfaen"/>
          <w:szCs w:val="24"/>
          <w:lang w:val="hy-AM"/>
        </w:rPr>
        <w:t>հայտնում</w:t>
      </w:r>
      <w:r w:rsidRPr="0093002B">
        <w:rPr>
          <w:rFonts w:ascii="GHEA Grapalat" w:hAnsi="GHEA Grapalat" w:cs="Sylfaen"/>
          <w:szCs w:val="24"/>
        </w:rPr>
        <w:t xml:space="preserve"> </w:t>
      </w:r>
      <w:r w:rsidRPr="0093002B">
        <w:rPr>
          <w:rFonts w:ascii="GHEA Grapalat" w:hAnsi="GHEA Grapalat" w:cs="Sylfaen"/>
          <w:szCs w:val="24"/>
          <w:lang w:val="hy-AM"/>
        </w:rPr>
        <w:t>սույնընթացակարգից</w:t>
      </w:r>
      <w:r w:rsidRPr="0093002B">
        <w:rPr>
          <w:rFonts w:ascii="GHEA Grapalat" w:hAnsi="GHEA Grapalat" w:cs="Sylfaen"/>
          <w:szCs w:val="24"/>
        </w:rPr>
        <w:t xml:space="preserve">: </w:t>
      </w:r>
    </w:p>
    <w:p w14:paraId="473825DD"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8.12 </w:t>
      </w:r>
      <w:proofErr w:type="spellStart"/>
      <w:r w:rsidRPr="0093002B">
        <w:rPr>
          <w:rFonts w:ascii="GHEA Grapalat" w:hAnsi="GHEA Grapalat" w:cs="Sylfaen"/>
          <w:szCs w:val="24"/>
          <w:lang w:val="es-ES"/>
        </w:rPr>
        <w:t>Հայտերը</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բացվելուց</w:t>
      </w:r>
      <w:proofErr w:type="spellEnd"/>
      <w:r w:rsidRPr="0093002B">
        <w:rPr>
          <w:rFonts w:ascii="GHEA Grapalat" w:hAnsi="GHEA Grapalat" w:cs="Sylfaen"/>
          <w:szCs w:val="24"/>
          <w:lang w:val="es-ES"/>
        </w:rPr>
        <w:t xml:space="preserve"> և </w:t>
      </w:r>
      <w:proofErr w:type="spellStart"/>
      <w:r w:rsidRPr="0093002B">
        <w:rPr>
          <w:rFonts w:ascii="GHEA Grapalat" w:hAnsi="GHEA Grapalat" w:cs="Sylfaen"/>
          <w:szCs w:val="24"/>
          <w:lang w:val="es-ES"/>
        </w:rPr>
        <w:t>գնահատվելուց</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հետո</w:t>
      </w:r>
      <w:proofErr w:type="spellEnd"/>
      <w:r w:rsidRPr="0093002B">
        <w:rPr>
          <w:rFonts w:ascii="GHEA Grapalat" w:hAnsi="GHEA Grapalat" w:cs="Sylfaen"/>
          <w:szCs w:val="24"/>
          <w:lang w:val="es-ES"/>
        </w:rPr>
        <w:t xml:space="preserve"> </w:t>
      </w:r>
      <w:proofErr w:type="spellStart"/>
      <w:r w:rsidRPr="0093002B">
        <w:rPr>
          <w:rFonts w:ascii="GHEA Grapalat" w:hAnsi="GHEA Grapalat" w:cs="Sylfaen"/>
          <w:szCs w:val="24"/>
          <w:lang w:val="es-ES"/>
        </w:rPr>
        <w:t>կազմվում</w:t>
      </w:r>
      <w:proofErr w:type="spellEnd"/>
      <w:r w:rsidRPr="0093002B">
        <w:rPr>
          <w:rFonts w:ascii="GHEA Grapalat" w:hAnsi="GHEA Grapalat" w:cs="Sylfaen"/>
          <w:szCs w:val="24"/>
          <w:lang w:val="es-ES"/>
        </w:rPr>
        <w:t xml:space="preserve"> է </w:t>
      </w:r>
      <w:proofErr w:type="spellStart"/>
      <w:r w:rsidRPr="0093002B">
        <w:rPr>
          <w:rFonts w:ascii="GHEA Grapalat" w:hAnsi="GHEA Grapalat" w:cs="Sylfaen"/>
          <w:szCs w:val="24"/>
          <w:lang w:val="es-ES"/>
        </w:rPr>
        <w:t>արձանագրություն</w:t>
      </w:r>
      <w:proofErr w:type="spellEnd"/>
      <w:r w:rsidRPr="0093002B">
        <w:rPr>
          <w:rFonts w:ascii="GHEA Grapalat" w:hAnsi="GHEA Grapalat" w:cs="Sylfaen"/>
          <w:szCs w:val="24"/>
          <w:lang w:val="es-ES"/>
        </w:rPr>
        <w:t>`</w:t>
      </w:r>
      <w:r w:rsidRPr="0093002B">
        <w:rPr>
          <w:rFonts w:ascii="GHEA Grapalat" w:hAnsi="GHEA Grapalat" w:cs="Sylfaen"/>
        </w:rPr>
        <w:t xml:space="preserve"> գնումների մասին ՀՀ օրենսդրությամբ սահմանված կարգով</w:t>
      </w:r>
      <w:r w:rsidRPr="0093002B">
        <w:rPr>
          <w:rFonts w:ascii="GHEA Grapalat" w:hAnsi="GHEA Grapalat" w:cs="Sylfaen"/>
          <w:lang w:val="hy-AM"/>
        </w:rPr>
        <w:t xml:space="preserve">: Ընդ որում հանձնաժողովի նիստի արձանագրության մեջ մանրամասն նկարագրվում են հայտերի գնահատման արդյունքում արձանագրված անհամապատասխանությունները և դրանցով պայմանավորված հայտերի մերժման հիմքերը: </w:t>
      </w:r>
      <w:r w:rsidRPr="0093002B">
        <w:rPr>
          <w:rFonts w:ascii="GHEA Grapalat" w:hAnsi="GHEA Grapalat" w:cs="Sylfaen"/>
          <w:szCs w:val="24"/>
          <w:lang w:val="hy-AM"/>
        </w:rPr>
        <w:t>Արձանագրությունն</w:t>
      </w:r>
      <w:r w:rsidRPr="0093002B">
        <w:rPr>
          <w:rFonts w:ascii="GHEA Grapalat" w:hAnsi="GHEA Grapalat" w:cs="Sylfaen"/>
          <w:szCs w:val="24"/>
        </w:rPr>
        <w:t xml:space="preserve"> </w:t>
      </w:r>
      <w:r w:rsidRPr="0093002B">
        <w:rPr>
          <w:rFonts w:ascii="GHEA Grapalat" w:hAnsi="GHEA Grapalat" w:cs="Sylfaen"/>
          <w:szCs w:val="24"/>
          <w:lang w:val="hy-AM"/>
        </w:rPr>
        <w:t>ստորագրում</w:t>
      </w:r>
      <w:r w:rsidRPr="0093002B">
        <w:rPr>
          <w:rFonts w:ascii="GHEA Grapalat" w:hAnsi="GHEA Grapalat" w:cs="Sylfaen"/>
          <w:szCs w:val="24"/>
        </w:rPr>
        <w:t xml:space="preserve"> </w:t>
      </w:r>
      <w:r w:rsidRPr="0093002B">
        <w:rPr>
          <w:rFonts w:ascii="GHEA Grapalat" w:hAnsi="GHEA Grapalat" w:cs="Sylfaen"/>
          <w:szCs w:val="24"/>
          <w:lang w:val="hy-AM"/>
        </w:rPr>
        <w:t>են</w:t>
      </w:r>
      <w:r w:rsidRPr="0093002B">
        <w:rPr>
          <w:rFonts w:ascii="GHEA Grapalat" w:hAnsi="GHEA Grapalat" w:cs="Sylfaen"/>
          <w:szCs w:val="24"/>
        </w:rPr>
        <w:t xml:space="preserve"> </w:t>
      </w:r>
      <w:r w:rsidRPr="0093002B">
        <w:rPr>
          <w:rFonts w:ascii="GHEA Grapalat" w:hAnsi="GHEA Grapalat" w:cs="Sylfaen"/>
          <w:szCs w:val="24"/>
          <w:lang w:val="hy-AM"/>
        </w:rPr>
        <w:t>հանձնաժողովի</w:t>
      </w:r>
      <w:r w:rsidRPr="0093002B">
        <w:rPr>
          <w:rFonts w:ascii="GHEA Grapalat" w:hAnsi="GHEA Grapalat" w:cs="Sylfaen"/>
          <w:szCs w:val="24"/>
        </w:rPr>
        <w:t xml:space="preserve"> </w:t>
      </w:r>
      <w:r w:rsidRPr="0093002B">
        <w:rPr>
          <w:rFonts w:ascii="GHEA Grapalat" w:hAnsi="GHEA Grapalat" w:cs="Sylfaen"/>
          <w:szCs w:val="24"/>
          <w:lang w:val="hy-AM"/>
        </w:rPr>
        <w:t>նիստին</w:t>
      </w:r>
      <w:r w:rsidRPr="0093002B">
        <w:rPr>
          <w:rFonts w:ascii="GHEA Grapalat" w:hAnsi="GHEA Grapalat" w:cs="Sylfaen"/>
          <w:szCs w:val="24"/>
        </w:rPr>
        <w:t xml:space="preserve"> </w:t>
      </w:r>
      <w:r w:rsidRPr="0093002B">
        <w:rPr>
          <w:rFonts w:ascii="GHEA Grapalat" w:hAnsi="GHEA Grapalat" w:cs="Sylfaen"/>
          <w:szCs w:val="24"/>
          <w:lang w:val="hy-AM"/>
        </w:rPr>
        <w:t>ներկա</w:t>
      </w:r>
      <w:r w:rsidRPr="0093002B">
        <w:rPr>
          <w:rFonts w:ascii="GHEA Grapalat" w:hAnsi="GHEA Grapalat" w:cs="Sylfaen"/>
          <w:szCs w:val="24"/>
        </w:rPr>
        <w:t xml:space="preserve"> </w:t>
      </w:r>
      <w:r w:rsidRPr="0093002B">
        <w:rPr>
          <w:rFonts w:ascii="GHEA Grapalat" w:hAnsi="GHEA Grapalat" w:cs="Sylfaen"/>
          <w:szCs w:val="24"/>
          <w:lang w:val="hy-AM"/>
        </w:rPr>
        <w:t>անդամները։</w:t>
      </w:r>
    </w:p>
    <w:p w14:paraId="50117A6F" w14:textId="77777777" w:rsidR="00396814" w:rsidRPr="0093002B" w:rsidRDefault="00396814" w:rsidP="00396814">
      <w:pPr>
        <w:pStyle w:val="BodyTextIndent2"/>
        <w:spacing w:line="240" w:lineRule="auto"/>
        <w:ind w:firstLine="567"/>
        <w:rPr>
          <w:rFonts w:ascii="GHEA Grapalat" w:hAnsi="GHEA Grapalat" w:cs="Sylfaen"/>
          <w:szCs w:val="24"/>
          <w:lang w:val="hy-AM"/>
        </w:rPr>
      </w:pPr>
      <w:r w:rsidRPr="0093002B">
        <w:rPr>
          <w:rFonts w:ascii="GHEA Grapalat" w:hAnsi="GHEA Grapalat" w:cs="Sylfaen"/>
          <w:szCs w:val="24"/>
          <w:lang w:val="hy-AM"/>
        </w:rPr>
        <w:t xml:space="preserve">8.13 </w:t>
      </w:r>
      <w:r w:rsidRPr="0093002B">
        <w:rPr>
          <w:rFonts w:ascii="GHEA Grapalat" w:hAnsi="GHEA Grapalat" w:cs="Sylfaen"/>
          <w:szCs w:val="24"/>
        </w:rPr>
        <w:t xml:space="preserve"> Հանձնաժողովի քարտուղարը հայտերի բացման</w:t>
      </w:r>
      <w:r w:rsidRPr="0093002B">
        <w:rPr>
          <w:rFonts w:ascii="GHEA Grapalat" w:hAnsi="GHEA Grapalat" w:cs="Sylfaen"/>
          <w:szCs w:val="24"/>
          <w:lang w:val="hy-AM"/>
        </w:rPr>
        <w:t xml:space="preserve"> և գնահատման</w:t>
      </w:r>
      <w:r w:rsidRPr="0093002B">
        <w:rPr>
          <w:rFonts w:ascii="GHEA Grapalat" w:hAnsi="GHEA Grapalat" w:cs="Sylfaen"/>
          <w:szCs w:val="24"/>
        </w:rPr>
        <w:t xml:space="preserve"> նիստի ավարտից հետո ոչ ուշ քան</w:t>
      </w:r>
      <w:r w:rsidRPr="0093002B">
        <w:rPr>
          <w:rFonts w:ascii="GHEA Grapalat" w:hAnsi="GHEA Grapalat" w:cs="Arial"/>
          <w:spacing w:val="-8"/>
          <w:sz w:val="24"/>
          <w:szCs w:val="24"/>
        </w:rPr>
        <w:t xml:space="preserve"> </w:t>
      </w:r>
      <w:r w:rsidRPr="0093002B">
        <w:rPr>
          <w:rFonts w:ascii="GHEA Grapalat" w:hAnsi="GHEA Grapalat" w:cs="Sylfaen"/>
          <w:szCs w:val="24"/>
        </w:rPr>
        <w:t xml:space="preserve"> հաջորդող աշխատանքային օրը` </w:t>
      </w:r>
    </w:p>
    <w:p w14:paraId="4992C46C" w14:textId="77777777" w:rsidR="00396814" w:rsidRPr="0093002B" w:rsidRDefault="00396814" w:rsidP="00396814">
      <w:pPr>
        <w:pStyle w:val="BodyTextIndent2"/>
        <w:spacing w:line="240" w:lineRule="auto"/>
        <w:ind w:firstLine="567"/>
        <w:rPr>
          <w:rFonts w:ascii="GHEA Grapalat" w:hAnsi="GHEA Grapalat" w:cs="Sylfaen"/>
          <w:lang w:val="hy-AM"/>
        </w:rPr>
      </w:pPr>
      <w:r w:rsidRPr="0093002B">
        <w:rPr>
          <w:rFonts w:ascii="GHEA Grapalat" w:hAnsi="GHEA Grapalat" w:cs="Sylfaen"/>
          <w:lang w:val="hy-AM"/>
        </w:rPr>
        <w:t xml:space="preserve">1) հայտերի բացման </w:t>
      </w:r>
      <w:r w:rsidRPr="0093002B">
        <w:rPr>
          <w:rFonts w:ascii="GHEA Grapalat" w:hAnsi="GHEA Grapalat" w:cs="Sylfaen"/>
        </w:rPr>
        <w:t xml:space="preserve">և գնահատման </w:t>
      </w:r>
      <w:r w:rsidRPr="0093002B">
        <w:rPr>
          <w:rFonts w:ascii="GHEA Grapalat" w:hAnsi="GHEA Grapalat" w:cs="Sylfaen"/>
          <w:lang w:val="hy-AM"/>
        </w:rPr>
        <w:t xml:space="preserve">նիստի արձանագրության բնօրինակից արտատպված (սկանավորված) տարբերակը և սույն հրավերի 1-ին մասի 3.5 կետում նշված հիմնավորումների քննարկման ամփոփաթերթը, որը </w:t>
      </w:r>
      <w:r w:rsidRPr="0093002B">
        <w:rPr>
          <w:rFonts w:ascii="GHEA Grapalat" w:hAnsi="GHEA Grapalat" w:cs="Sylfaen"/>
          <w:lang w:val="hy-AM"/>
        </w:rPr>
        <w:lastRenderedPageBreak/>
        <w:t>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14:paraId="1E8643BF"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2) իր և գնահատող հանձնաժողովի` հայտերի բացման </w:t>
      </w:r>
      <w:r w:rsidRPr="0093002B">
        <w:rPr>
          <w:rFonts w:ascii="GHEA Grapalat" w:hAnsi="GHEA Grapalat" w:cs="Sylfaen"/>
          <w:szCs w:val="24"/>
          <w:lang w:val="hy-AM"/>
        </w:rPr>
        <w:t>և գնահատման</w:t>
      </w:r>
      <w:r w:rsidRPr="0093002B">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Հանձնաժողովի այն անդամները, որոնք հանձնաժողովի աշխատանքների մասնակցում են հայտերի բացման և գնահատման 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1FE1A811" w14:textId="77777777" w:rsidR="00396814" w:rsidRDefault="00396814" w:rsidP="00396814">
      <w:pPr>
        <w:shd w:val="clear" w:color="auto" w:fill="FFFFFF"/>
        <w:ind w:firstLine="375"/>
        <w:jc w:val="both"/>
        <w:rPr>
          <w:rFonts w:ascii="GHEA Grapalat" w:hAnsi="GHEA Grapalat" w:cs="Sylfaen"/>
          <w:sz w:val="20"/>
          <w:lang w:val="hy-AM"/>
        </w:rPr>
      </w:pPr>
      <w:r w:rsidRPr="0093002B">
        <w:rPr>
          <w:rFonts w:ascii="GHEA Grapalat" w:hAnsi="GHEA Grapalat"/>
          <w:lang w:val="af-ZA"/>
        </w:rPr>
        <w:tab/>
      </w:r>
      <w:r w:rsidRPr="0093002B">
        <w:rPr>
          <w:rFonts w:ascii="GHEA Grapalat" w:hAnsi="GHEA Grapalat" w:cs="Sylfaen"/>
          <w:sz w:val="20"/>
          <w:lang w:val="af-ZA"/>
        </w:rPr>
        <w:t xml:space="preserve">8.14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6-</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կետով</w:t>
      </w:r>
      <w:proofErr w:type="spellEnd"/>
      <w:r w:rsidRPr="0093002B">
        <w:rPr>
          <w:rFonts w:ascii="GHEA Grapalat" w:hAnsi="GHEA Grapalat" w:cs="Sylfaen"/>
          <w:sz w:val="20"/>
          <w:lang w:val="af-ZA"/>
        </w:rPr>
        <w:t xml:space="preserve"> </w:t>
      </w:r>
      <w:proofErr w:type="spellStart"/>
      <w:r w:rsidRPr="00C13D25">
        <w:rPr>
          <w:rFonts w:ascii="GHEA Grapalat" w:hAnsi="GHEA Grapalat" w:cs="Sylfaen"/>
          <w:sz w:val="20"/>
        </w:rPr>
        <w:t>նախատեսված</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հիմքերն</w:t>
      </w:r>
      <w:proofErr w:type="spellEnd"/>
      <w:r w:rsidRPr="00C13D25">
        <w:rPr>
          <w:rFonts w:ascii="GHEA Grapalat" w:hAnsi="GHEA Grapalat" w:cs="Sylfaen"/>
          <w:sz w:val="20"/>
          <w:lang w:val="af-ZA"/>
        </w:rPr>
        <w:t xml:space="preserve"> </w:t>
      </w:r>
      <w:r w:rsidRPr="00C13D25">
        <w:rPr>
          <w:rFonts w:ascii="GHEA Grapalat" w:hAnsi="GHEA Grapalat" w:cs="Sylfaen"/>
          <w:sz w:val="20"/>
        </w:rPr>
        <w:t>ի</w:t>
      </w:r>
      <w:r w:rsidRPr="00C13D25">
        <w:rPr>
          <w:rFonts w:ascii="GHEA Grapalat" w:hAnsi="GHEA Grapalat" w:cs="Sylfaen"/>
          <w:sz w:val="20"/>
          <w:lang w:val="af-ZA"/>
        </w:rPr>
        <w:t xml:space="preserve"> </w:t>
      </w:r>
      <w:proofErr w:type="spellStart"/>
      <w:r w:rsidRPr="00C13D25">
        <w:rPr>
          <w:rFonts w:ascii="GHEA Grapalat" w:hAnsi="GHEA Grapalat" w:cs="Sylfaen"/>
          <w:sz w:val="20"/>
        </w:rPr>
        <w:t>հայտ</w:t>
      </w:r>
      <w:proofErr w:type="spellEnd"/>
      <w:r w:rsidRPr="00C13D25">
        <w:rPr>
          <w:rFonts w:ascii="GHEA Grapalat" w:hAnsi="GHEA Grapalat" w:cs="Sylfaen"/>
          <w:sz w:val="20"/>
          <w:lang w:val="af-ZA"/>
        </w:rPr>
        <w:t xml:space="preserve"> </w:t>
      </w:r>
      <w:proofErr w:type="spellStart"/>
      <w:r w:rsidRPr="00C13D25">
        <w:rPr>
          <w:rFonts w:ascii="GHEA Grapalat" w:hAnsi="GHEA Grapalat" w:cs="Sylfaen"/>
          <w:sz w:val="20"/>
        </w:rPr>
        <w:t>գալու</w:t>
      </w:r>
      <w:proofErr w:type="spellEnd"/>
      <w:r w:rsidRPr="00C13D25">
        <w:rPr>
          <w:rFonts w:ascii="GHEA Grapalat" w:hAnsi="GHEA Grapalat" w:cs="Sylfaen"/>
          <w:sz w:val="20"/>
          <w:lang w:val="af-ZA"/>
        </w:rPr>
        <w:t xml:space="preserve"> </w:t>
      </w:r>
      <w:r w:rsidRPr="00C13D25">
        <w:rPr>
          <w:rFonts w:ascii="GHEA Grapalat" w:hAnsi="GHEA Grapalat" w:cs="Sylfaen"/>
          <w:sz w:val="20"/>
          <w:lang w:val="ru-RU"/>
        </w:rPr>
        <w:t>դեպքում</w:t>
      </w:r>
      <w:r w:rsidRPr="00C13D25">
        <w:rPr>
          <w:rFonts w:ascii="GHEA Grapalat" w:hAnsi="GHEA Grapalat" w:cs="Sylfaen"/>
          <w:sz w:val="20"/>
          <w:lang w:val="af-ZA"/>
        </w:rPr>
        <w:t xml:space="preserve"> </w:t>
      </w:r>
      <w:r w:rsidRPr="00C13D25">
        <w:rPr>
          <w:rFonts w:ascii="GHEA Grapalat" w:hAnsi="GHEA Grapalat" w:cs="Sylfaen"/>
          <w:sz w:val="20"/>
          <w:lang w:val="ru-RU"/>
        </w:rPr>
        <w:t>պատվիրատուի</w:t>
      </w:r>
      <w:r w:rsidRPr="00C13D25">
        <w:rPr>
          <w:rFonts w:ascii="GHEA Grapalat" w:hAnsi="GHEA Grapalat" w:cs="Sylfaen"/>
          <w:sz w:val="20"/>
          <w:lang w:val="af-ZA"/>
        </w:rPr>
        <w:t xml:space="preserve"> </w:t>
      </w:r>
      <w:r w:rsidRPr="00C13D25">
        <w:rPr>
          <w:rFonts w:ascii="GHEA Grapalat" w:hAnsi="GHEA Grapalat" w:cs="Sylfaen"/>
          <w:sz w:val="20"/>
          <w:lang w:val="ru-RU"/>
        </w:rPr>
        <w:t>ղեկավարի</w:t>
      </w:r>
      <w:r w:rsidRPr="00C13D25">
        <w:rPr>
          <w:rFonts w:ascii="GHEA Grapalat" w:hAnsi="GHEA Grapalat" w:cs="Sylfaen"/>
          <w:sz w:val="20"/>
          <w:lang w:val="af-ZA"/>
        </w:rPr>
        <w:t xml:space="preserve"> </w:t>
      </w:r>
      <w:r w:rsidRPr="00C13D25">
        <w:rPr>
          <w:rFonts w:ascii="GHEA Grapalat" w:hAnsi="GHEA Grapalat" w:cs="Sylfaen"/>
          <w:sz w:val="20"/>
          <w:lang w:val="ru-RU"/>
        </w:rPr>
        <w:t>պատճառաբանված</w:t>
      </w:r>
      <w:r w:rsidRPr="00C13D25">
        <w:rPr>
          <w:rFonts w:ascii="GHEA Grapalat" w:hAnsi="GHEA Grapalat" w:cs="Sylfaen"/>
          <w:sz w:val="20"/>
          <w:lang w:val="af-ZA"/>
        </w:rPr>
        <w:t xml:space="preserve"> </w:t>
      </w:r>
      <w:r w:rsidRPr="00C13D25">
        <w:rPr>
          <w:rFonts w:ascii="GHEA Grapalat" w:hAnsi="GHEA Grapalat" w:cs="Sylfaen"/>
          <w:sz w:val="20"/>
          <w:lang w:val="ru-RU"/>
        </w:rPr>
        <w:t>որոշման</w:t>
      </w:r>
      <w:r w:rsidRPr="00C13D25">
        <w:rPr>
          <w:rFonts w:ascii="GHEA Grapalat" w:hAnsi="GHEA Grapalat" w:cs="Sylfaen"/>
          <w:sz w:val="20"/>
          <w:lang w:val="af-ZA"/>
        </w:rPr>
        <w:t xml:space="preserve"> </w:t>
      </w:r>
      <w:r w:rsidRPr="00C13D25">
        <w:rPr>
          <w:rFonts w:ascii="GHEA Grapalat" w:hAnsi="GHEA Grapalat" w:cs="Sylfaen"/>
          <w:sz w:val="20"/>
          <w:lang w:val="ru-RU"/>
        </w:rPr>
        <w:t>հիման</w:t>
      </w:r>
      <w:r w:rsidRPr="00C13D25">
        <w:rPr>
          <w:rFonts w:ascii="GHEA Grapalat" w:hAnsi="GHEA Grapalat" w:cs="Sylfaen"/>
          <w:sz w:val="20"/>
          <w:lang w:val="af-ZA"/>
        </w:rPr>
        <w:t xml:space="preserve"> </w:t>
      </w:r>
      <w:r w:rsidRPr="00C13D25">
        <w:rPr>
          <w:rFonts w:ascii="GHEA Grapalat" w:hAnsi="GHEA Grapalat" w:cs="Sylfaen"/>
          <w:sz w:val="20"/>
          <w:lang w:val="ru-RU"/>
        </w:rPr>
        <w:t>վրա</w:t>
      </w:r>
      <w:r w:rsidRPr="00C13D25">
        <w:rPr>
          <w:rFonts w:ascii="GHEA Grapalat" w:hAnsi="GHEA Grapalat" w:cs="Sylfaen"/>
          <w:sz w:val="20"/>
          <w:lang w:val="af-ZA"/>
        </w:rPr>
        <w:t xml:space="preserve"> </w:t>
      </w:r>
      <w:r w:rsidRPr="00C13D25">
        <w:rPr>
          <w:rFonts w:ascii="GHEA Grapalat" w:hAnsi="GHEA Grapalat" w:cs="Sylfaen"/>
          <w:sz w:val="20"/>
          <w:lang w:val="ru-RU"/>
        </w:rPr>
        <w:t>լիազորված</w:t>
      </w:r>
      <w:r w:rsidRPr="00C13D25">
        <w:rPr>
          <w:rFonts w:ascii="GHEA Grapalat" w:hAnsi="GHEA Grapalat" w:cs="Sylfaen"/>
          <w:sz w:val="20"/>
          <w:lang w:val="af-ZA"/>
        </w:rPr>
        <w:t xml:space="preserve"> </w:t>
      </w:r>
      <w:r w:rsidRPr="00C13D25">
        <w:rPr>
          <w:rFonts w:ascii="GHEA Grapalat" w:hAnsi="GHEA Grapalat" w:cs="Sylfaen"/>
          <w:sz w:val="20"/>
          <w:lang w:val="ru-RU"/>
        </w:rPr>
        <w:t>մարմինը</w:t>
      </w:r>
      <w:r w:rsidRPr="00C13D25">
        <w:rPr>
          <w:rFonts w:ascii="GHEA Grapalat" w:hAnsi="GHEA Grapalat" w:cs="Sylfaen"/>
          <w:sz w:val="20"/>
          <w:lang w:val="af-ZA"/>
        </w:rPr>
        <w:t xml:space="preserve"> </w:t>
      </w:r>
      <w:r w:rsidRPr="00C13D25">
        <w:rPr>
          <w:rFonts w:ascii="GHEA Grapalat" w:hAnsi="GHEA Grapalat" w:cs="Sylfaen"/>
          <w:sz w:val="20"/>
          <w:lang w:val="ru-RU"/>
        </w:rPr>
        <w:t>մասնակցին</w:t>
      </w:r>
      <w:r w:rsidRPr="00C13D25">
        <w:rPr>
          <w:rFonts w:ascii="GHEA Grapalat" w:hAnsi="GHEA Grapalat" w:cs="Sylfaen"/>
          <w:sz w:val="20"/>
          <w:lang w:val="af-ZA"/>
        </w:rPr>
        <w:t xml:space="preserve"> </w:t>
      </w:r>
      <w:r w:rsidRPr="00C13D25">
        <w:rPr>
          <w:rFonts w:ascii="GHEA Grapalat" w:hAnsi="GHEA Grapalat" w:cs="Sylfaen"/>
          <w:sz w:val="20"/>
          <w:lang w:val="ru-RU"/>
        </w:rPr>
        <w:t>ներառում</w:t>
      </w:r>
      <w:r w:rsidRPr="00C13D25">
        <w:rPr>
          <w:rFonts w:ascii="GHEA Grapalat" w:hAnsi="GHEA Grapalat" w:cs="Sylfaen"/>
          <w:sz w:val="20"/>
          <w:lang w:val="af-ZA"/>
        </w:rPr>
        <w:t xml:space="preserve"> </w:t>
      </w:r>
      <w:r w:rsidRPr="00C13D25">
        <w:rPr>
          <w:rFonts w:ascii="GHEA Grapalat" w:hAnsi="GHEA Grapalat" w:cs="Sylfaen"/>
          <w:sz w:val="20"/>
          <w:lang w:val="ru-RU"/>
        </w:rPr>
        <w:t>է</w:t>
      </w:r>
      <w:r w:rsidRPr="00C13D25">
        <w:rPr>
          <w:rFonts w:ascii="GHEA Grapalat" w:hAnsi="GHEA Grapalat" w:cs="Sylfaen"/>
          <w:sz w:val="20"/>
          <w:lang w:val="af-ZA"/>
        </w:rPr>
        <w:t xml:space="preserve"> </w:t>
      </w:r>
      <w:r w:rsidRPr="00C13D25">
        <w:rPr>
          <w:rFonts w:ascii="GHEA Grapalat" w:hAnsi="GHEA Grapalat" w:cs="Sylfaen"/>
          <w:sz w:val="20"/>
          <w:lang w:val="ru-RU"/>
        </w:rPr>
        <w:t>գնումների</w:t>
      </w:r>
      <w:r w:rsidRPr="00C13D25">
        <w:rPr>
          <w:rFonts w:ascii="GHEA Grapalat" w:hAnsi="GHEA Grapalat" w:cs="Sylfaen"/>
          <w:sz w:val="20"/>
          <w:lang w:val="af-ZA"/>
        </w:rPr>
        <w:t xml:space="preserve"> </w:t>
      </w:r>
      <w:r w:rsidRPr="00C13D25">
        <w:rPr>
          <w:rFonts w:ascii="GHEA Grapalat" w:hAnsi="GHEA Grapalat" w:cs="Sylfaen"/>
          <w:sz w:val="20"/>
          <w:lang w:val="ru-RU"/>
        </w:rPr>
        <w:t>գործընթացին</w:t>
      </w:r>
      <w:r w:rsidRPr="00C13D25">
        <w:rPr>
          <w:rFonts w:ascii="GHEA Grapalat" w:hAnsi="GHEA Grapalat" w:cs="Sylfaen"/>
          <w:sz w:val="20"/>
          <w:lang w:val="af-ZA"/>
        </w:rPr>
        <w:t xml:space="preserve"> </w:t>
      </w:r>
      <w:r w:rsidRPr="00C13D25">
        <w:rPr>
          <w:rFonts w:ascii="GHEA Grapalat" w:hAnsi="GHEA Grapalat" w:cs="Sylfaen"/>
          <w:sz w:val="20"/>
          <w:lang w:val="ru-RU"/>
        </w:rPr>
        <w:t>մասնակցելու</w:t>
      </w:r>
      <w:r w:rsidRPr="00C13D25">
        <w:rPr>
          <w:rFonts w:ascii="GHEA Grapalat" w:hAnsi="GHEA Grapalat" w:cs="Sylfaen"/>
          <w:sz w:val="20"/>
          <w:lang w:val="af-ZA"/>
        </w:rPr>
        <w:t xml:space="preserve"> </w:t>
      </w:r>
      <w:r w:rsidRPr="00C13D25">
        <w:rPr>
          <w:rFonts w:ascii="GHEA Grapalat" w:hAnsi="GHEA Grapalat" w:cs="Sylfaen"/>
          <w:sz w:val="20"/>
          <w:lang w:val="ru-RU"/>
        </w:rPr>
        <w:t>իրավունք</w:t>
      </w:r>
      <w:r w:rsidRPr="00C13D25">
        <w:rPr>
          <w:rFonts w:ascii="GHEA Grapalat" w:hAnsi="GHEA Grapalat" w:cs="Sylfaen"/>
          <w:sz w:val="20"/>
          <w:lang w:val="af-ZA"/>
        </w:rPr>
        <w:t xml:space="preserve"> </w:t>
      </w:r>
      <w:r w:rsidRPr="00C13D25">
        <w:rPr>
          <w:rFonts w:ascii="GHEA Grapalat" w:hAnsi="GHEA Grapalat" w:cs="Sylfaen"/>
          <w:sz w:val="20"/>
          <w:lang w:val="ru-RU"/>
        </w:rPr>
        <w:t>չունեցող</w:t>
      </w:r>
      <w:r w:rsidRPr="00C13D25">
        <w:rPr>
          <w:rFonts w:ascii="GHEA Grapalat" w:hAnsi="GHEA Grapalat" w:cs="Sylfaen"/>
          <w:sz w:val="20"/>
          <w:lang w:val="af-ZA"/>
        </w:rPr>
        <w:t xml:space="preserve"> </w:t>
      </w:r>
      <w:r w:rsidRPr="00C13D25">
        <w:rPr>
          <w:rFonts w:ascii="GHEA Grapalat" w:hAnsi="GHEA Grapalat" w:cs="Sylfaen"/>
          <w:sz w:val="20"/>
          <w:lang w:val="ru-RU"/>
        </w:rPr>
        <w:t>մասնակիցների</w:t>
      </w:r>
      <w:r w:rsidRPr="00C13D25">
        <w:rPr>
          <w:rFonts w:ascii="GHEA Grapalat" w:hAnsi="GHEA Grapalat" w:cs="Sylfaen"/>
          <w:sz w:val="20"/>
          <w:lang w:val="af-ZA"/>
        </w:rPr>
        <w:t xml:space="preserve"> </w:t>
      </w:r>
      <w:r w:rsidRPr="00C13D25">
        <w:rPr>
          <w:rFonts w:ascii="GHEA Grapalat" w:hAnsi="GHEA Grapalat" w:cs="Sylfaen"/>
          <w:sz w:val="20"/>
          <w:lang w:val="ru-RU"/>
        </w:rPr>
        <w:t>ցուցակում</w:t>
      </w:r>
      <w:r w:rsidRPr="00C13D25">
        <w:rPr>
          <w:rFonts w:ascii="GHEA Grapalat" w:hAnsi="GHEA Grapalat" w:cs="Sylfaen"/>
          <w:sz w:val="20"/>
          <w:lang w:val="af-ZA"/>
        </w:rPr>
        <w:t xml:space="preserve">: </w:t>
      </w:r>
      <w:r w:rsidRPr="00C13D25">
        <w:rPr>
          <w:rFonts w:ascii="GHEA Grapalat" w:hAnsi="GHEA Grapalat" w:cs="Sylfaen"/>
          <w:sz w:val="20"/>
          <w:lang w:val="hy-AM"/>
        </w:rPr>
        <w:t>Պատվիրատուի ղեկավարի պատճառաբանված որոշումը լիազորված մարմինը հրապարակում է տեղեկագրում:</w:t>
      </w:r>
    </w:p>
    <w:p w14:paraId="2EF95810" w14:textId="77777777" w:rsidR="00396814" w:rsidRPr="0093002B" w:rsidRDefault="00396814" w:rsidP="00396814">
      <w:pPr>
        <w:shd w:val="clear" w:color="auto" w:fill="FFFFFF"/>
        <w:ind w:firstLine="375"/>
        <w:jc w:val="both"/>
        <w:rPr>
          <w:rFonts w:ascii="GHEA Grapalat" w:hAnsi="GHEA Grapalat" w:cs="Sylfaen"/>
          <w:sz w:val="20"/>
          <w:lang w:val="af-ZA"/>
        </w:rPr>
      </w:pPr>
      <w:r w:rsidRPr="004E3618">
        <w:rPr>
          <w:rFonts w:ascii="GHEA Grapalat" w:hAnsi="GHEA Grapalat" w:cs="Sylfaen"/>
          <w:sz w:val="20"/>
          <w:lang w:val="hy-AM"/>
        </w:rPr>
        <w:t>Ընդ</w:t>
      </w:r>
      <w:r w:rsidRPr="00C13D25">
        <w:rPr>
          <w:rFonts w:ascii="GHEA Grapalat" w:hAnsi="GHEA Grapalat" w:cs="Sylfaen"/>
          <w:sz w:val="20"/>
          <w:lang w:val="af-ZA"/>
        </w:rPr>
        <w:t xml:space="preserve"> </w:t>
      </w:r>
      <w:r w:rsidRPr="004E3618">
        <w:rPr>
          <w:rFonts w:ascii="GHEA Grapalat" w:hAnsi="GHEA Grapalat" w:cs="Sylfaen"/>
          <w:sz w:val="20"/>
          <w:lang w:val="hy-AM"/>
        </w:rPr>
        <w:t>որում</w:t>
      </w:r>
      <w:r w:rsidRPr="00C13D25">
        <w:rPr>
          <w:rFonts w:ascii="GHEA Grapalat" w:hAnsi="GHEA Grapalat" w:cs="Sylfaen"/>
          <w:sz w:val="20"/>
          <w:lang w:val="af-ZA"/>
        </w:rPr>
        <w:t xml:space="preserve"> </w:t>
      </w:r>
      <w:r w:rsidRPr="00C13D25">
        <w:rPr>
          <w:rFonts w:ascii="Calibri" w:hAnsi="Calibri" w:cs="Calibri"/>
          <w:sz w:val="20"/>
          <w:lang w:val="af-ZA"/>
        </w:rPr>
        <w:t> </w:t>
      </w:r>
      <w:r w:rsidRPr="004E3618">
        <w:rPr>
          <w:rFonts w:ascii="GHEA Grapalat" w:hAnsi="GHEA Grapalat" w:cs="Sylfaen"/>
          <w:sz w:val="20"/>
          <w:lang w:val="hy-AM"/>
        </w:rPr>
        <w:t>սույն</w:t>
      </w:r>
      <w:r w:rsidRPr="00C13D25">
        <w:rPr>
          <w:rFonts w:ascii="GHEA Grapalat" w:hAnsi="GHEA Grapalat" w:cs="Sylfaen"/>
          <w:sz w:val="20"/>
          <w:lang w:val="af-ZA"/>
        </w:rPr>
        <w:t xml:space="preserve"> </w:t>
      </w:r>
      <w:r w:rsidRPr="004E3618">
        <w:rPr>
          <w:rFonts w:ascii="GHEA Grapalat" w:hAnsi="GHEA Grapalat" w:cs="Sylfaen"/>
          <w:sz w:val="20"/>
          <w:lang w:val="hy-AM"/>
        </w:rPr>
        <w:t>կետում</w:t>
      </w:r>
      <w:r w:rsidRPr="00C13D25">
        <w:rPr>
          <w:rFonts w:ascii="GHEA Grapalat" w:hAnsi="GHEA Grapalat" w:cs="Sylfaen"/>
          <w:sz w:val="20"/>
          <w:lang w:val="af-ZA"/>
        </w:rPr>
        <w:t xml:space="preserve"> </w:t>
      </w:r>
      <w:r w:rsidRPr="004E3618">
        <w:rPr>
          <w:rFonts w:ascii="GHEA Grapalat" w:hAnsi="GHEA Grapalat" w:cs="Sylfaen"/>
          <w:sz w:val="20"/>
          <w:lang w:val="hy-AM"/>
        </w:rPr>
        <w:t>նշված</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C13D25">
        <w:rPr>
          <w:rFonts w:ascii="GHEA Grapalat" w:hAnsi="GHEA Grapalat" w:cs="Sylfaen"/>
          <w:sz w:val="20"/>
          <w:lang w:val="af-ZA"/>
        </w:rPr>
        <w:t xml:space="preserve"> </w:t>
      </w:r>
      <w:r w:rsidRPr="004E3618">
        <w:rPr>
          <w:rFonts w:ascii="GHEA Grapalat" w:hAnsi="GHEA Grapalat" w:cs="Sylfaen"/>
          <w:sz w:val="20"/>
          <w:lang w:val="hy-AM"/>
        </w:rPr>
        <w:t>պատվիրատուի</w:t>
      </w:r>
      <w:r w:rsidRPr="00C13D25">
        <w:rPr>
          <w:rFonts w:ascii="GHEA Grapalat" w:hAnsi="GHEA Grapalat" w:cs="Sylfaen"/>
          <w:sz w:val="20"/>
          <w:lang w:val="af-ZA"/>
        </w:rPr>
        <w:t xml:space="preserve"> </w:t>
      </w:r>
      <w:r w:rsidRPr="004E3618">
        <w:rPr>
          <w:rFonts w:ascii="GHEA Grapalat" w:hAnsi="GHEA Grapalat" w:cs="Sylfaen"/>
          <w:sz w:val="20"/>
          <w:lang w:val="hy-AM"/>
        </w:rPr>
        <w:t>ղեկավարը</w:t>
      </w:r>
      <w:r w:rsidRPr="00C13D25">
        <w:rPr>
          <w:rFonts w:ascii="GHEA Grapalat" w:hAnsi="GHEA Grapalat" w:cs="Sylfaen"/>
          <w:sz w:val="20"/>
          <w:lang w:val="af-ZA"/>
        </w:rPr>
        <w:t xml:space="preserve"> </w:t>
      </w:r>
      <w:r w:rsidRPr="004E3618">
        <w:rPr>
          <w:rFonts w:ascii="GHEA Grapalat" w:hAnsi="GHEA Grapalat" w:cs="Sylfaen"/>
          <w:sz w:val="20"/>
          <w:lang w:val="hy-AM"/>
        </w:rPr>
        <w:t>կայացնում</w:t>
      </w:r>
      <w:r w:rsidRPr="00C13D25">
        <w:rPr>
          <w:rFonts w:ascii="GHEA Grapalat" w:hAnsi="GHEA Grapalat" w:cs="Sylfaen"/>
          <w:sz w:val="20"/>
          <w:lang w:val="af-ZA"/>
        </w:rPr>
        <w:t xml:space="preserve"> </w:t>
      </w:r>
      <w:r w:rsidRPr="004E3618">
        <w:rPr>
          <w:rFonts w:ascii="GHEA Grapalat" w:hAnsi="GHEA Grapalat" w:cs="Sylfaen"/>
          <w:sz w:val="20"/>
          <w:lang w:val="hy-AM"/>
        </w:rPr>
        <w:t>է</w:t>
      </w:r>
      <w:r w:rsidRPr="00C13D25">
        <w:rPr>
          <w:rFonts w:ascii="GHEA Grapalat" w:hAnsi="GHEA Grapalat" w:cs="Sylfaen"/>
          <w:sz w:val="20"/>
          <w:lang w:val="af-ZA"/>
        </w:rPr>
        <w:t xml:space="preserve"> </w:t>
      </w:r>
      <w:r w:rsidRPr="004E3618">
        <w:rPr>
          <w:rFonts w:ascii="GHEA Grapalat" w:hAnsi="GHEA Grapalat" w:cs="Sylfaen"/>
          <w:sz w:val="20"/>
          <w:lang w:val="hy-AM"/>
        </w:rPr>
        <w:t>գնման</w:t>
      </w:r>
      <w:r w:rsidRPr="00C13D25">
        <w:rPr>
          <w:rFonts w:ascii="GHEA Grapalat" w:hAnsi="GHEA Grapalat" w:cs="Sylfaen"/>
          <w:sz w:val="20"/>
          <w:lang w:val="af-ZA"/>
        </w:rPr>
        <w:t xml:space="preserve"> </w:t>
      </w:r>
      <w:r w:rsidRPr="004E3618">
        <w:rPr>
          <w:rFonts w:ascii="GHEA Grapalat" w:hAnsi="GHEA Grapalat" w:cs="Sylfaen"/>
          <w:sz w:val="20"/>
          <w:lang w:val="hy-AM"/>
        </w:rPr>
        <w:t>ընթացակարգը</w:t>
      </w:r>
      <w:r w:rsidRPr="00C13D25">
        <w:rPr>
          <w:rFonts w:ascii="GHEA Grapalat" w:hAnsi="GHEA Grapalat" w:cs="Sylfaen"/>
          <w:sz w:val="20"/>
          <w:lang w:val="af-ZA"/>
        </w:rPr>
        <w:t xml:space="preserve"> </w:t>
      </w:r>
      <w:r w:rsidRPr="004E3618">
        <w:rPr>
          <w:rFonts w:ascii="GHEA Grapalat" w:hAnsi="GHEA Grapalat" w:cs="Sylfaen"/>
          <w:sz w:val="20"/>
          <w:lang w:val="hy-AM"/>
        </w:rPr>
        <w:t>չկայացած</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հայտարարվելու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կնքված</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պայմանագրի</w:t>
      </w:r>
      <w:r w:rsidRPr="00C13D25">
        <w:rPr>
          <w:rFonts w:ascii="GHEA Grapalat" w:hAnsi="GHEA Grapalat" w:cs="Sylfaen"/>
          <w:sz w:val="20"/>
          <w:lang w:val="af-ZA"/>
        </w:rPr>
        <w:t xml:space="preserve"> </w:t>
      </w:r>
      <w:r w:rsidRPr="004E3618">
        <w:rPr>
          <w:rFonts w:ascii="GHEA Grapalat" w:hAnsi="GHEA Grapalat" w:cs="Sylfaen"/>
          <w:sz w:val="20"/>
          <w:lang w:val="hy-AM"/>
        </w:rPr>
        <w:t>վերաբերյալ</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կամ</w:t>
      </w:r>
      <w:r w:rsidRPr="00C13D25">
        <w:rPr>
          <w:rFonts w:ascii="GHEA Grapalat" w:hAnsi="GHEA Grapalat" w:cs="Sylfaen"/>
          <w:sz w:val="20"/>
          <w:lang w:val="af-ZA"/>
        </w:rPr>
        <w:t xml:space="preserve"> </w:t>
      </w:r>
      <w:r w:rsidRPr="004E3618">
        <w:rPr>
          <w:rFonts w:ascii="GHEA Grapalat" w:hAnsi="GHEA Grapalat" w:cs="Sylfaen"/>
          <w:sz w:val="20"/>
          <w:lang w:val="hy-AM"/>
        </w:rPr>
        <w:t>պայմանագիրը</w:t>
      </w:r>
      <w:r w:rsidRPr="00C13D25">
        <w:rPr>
          <w:rFonts w:ascii="GHEA Grapalat" w:hAnsi="GHEA Grapalat" w:cs="Sylfaen"/>
          <w:sz w:val="20"/>
          <w:lang w:val="af-ZA"/>
        </w:rPr>
        <w:t xml:space="preserve"> </w:t>
      </w:r>
      <w:r w:rsidRPr="004E3618">
        <w:rPr>
          <w:rFonts w:ascii="GHEA Grapalat" w:hAnsi="GHEA Grapalat" w:cs="Sylfaen"/>
          <w:sz w:val="20"/>
          <w:lang w:val="hy-AM"/>
        </w:rPr>
        <w:t>միակողմանի</w:t>
      </w:r>
      <w:r w:rsidRPr="00C13D25">
        <w:rPr>
          <w:rFonts w:ascii="GHEA Grapalat" w:hAnsi="GHEA Grapalat" w:cs="Sylfaen"/>
          <w:sz w:val="20"/>
          <w:lang w:val="af-ZA"/>
        </w:rPr>
        <w:t xml:space="preserve"> </w:t>
      </w:r>
      <w:r w:rsidRPr="004E3618">
        <w:rPr>
          <w:rFonts w:ascii="GHEA Grapalat" w:hAnsi="GHEA Grapalat" w:cs="Sylfaen"/>
          <w:sz w:val="20"/>
          <w:lang w:val="hy-AM"/>
        </w:rPr>
        <w:t>լուծելու</w:t>
      </w:r>
      <w:r w:rsidRPr="00C13D25">
        <w:rPr>
          <w:rFonts w:ascii="GHEA Grapalat" w:hAnsi="GHEA Grapalat" w:cs="Sylfaen"/>
          <w:sz w:val="20"/>
          <w:lang w:val="af-ZA"/>
        </w:rPr>
        <w:t xml:space="preserve"> </w:t>
      </w:r>
      <w:r w:rsidRPr="004E3618">
        <w:rPr>
          <w:rFonts w:ascii="GHEA Grapalat" w:hAnsi="GHEA Grapalat" w:cs="Sylfaen"/>
          <w:sz w:val="20"/>
          <w:lang w:val="hy-AM"/>
        </w:rPr>
        <w:t>մասին</w:t>
      </w:r>
      <w:r w:rsidRPr="00C13D25">
        <w:rPr>
          <w:rFonts w:ascii="GHEA Grapalat" w:hAnsi="GHEA Grapalat" w:cs="Sylfaen"/>
          <w:sz w:val="20"/>
          <w:lang w:val="af-ZA"/>
        </w:rPr>
        <w:t xml:space="preserve"> </w:t>
      </w:r>
      <w:r w:rsidRPr="004E3618">
        <w:rPr>
          <w:rFonts w:ascii="GHEA Grapalat" w:hAnsi="GHEA Grapalat" w:cs="Sylfaen"/>
          <w:sz w:val="20"/>
          <w:lang w:val="hy-AM"/>
        </w:rPr>
        <w:t>հայտարարությունը</w:t>
      </w:r>
      <w:r w:rsidRPr="00C13D25">
        <w:rPr>
          <w:rFonts w:ascii="GHEA Grapalat" w:hAnsi="GHEA Grapalat" w:cs="Sylfaen"/>
          <w:sz w:val="20"/>
          <w:lang w:val="hy-AM"/>
        </w:rPr>
        <w:t xml:space="preserve"> </w:t>
      </w:r>
      <w:r w:rsidRPr="00C13D25">
        <w:rPr>
          <w:rFonts w:ascii="GHEA Grapalat" w:hAnsi="GHEA Grapalat" w:cs="Sylfaen"/>
          <w:sz w:val="20"/>
          <w:lang w:val="af-ZA"/>
        </w:rPr>
        <w:t>(</w:t>
      </w:r>
      <w:r w:rsidRPr="00C13D25">
        <w:rPr>
          <w:rFonts w:ascii="GHEA Grapalat" w:hAnsi="GHEA Grapalat" w:cs="Sylfaen"/>
          <w:sz w:val="20"/>
          <w:lang w:val="hy-AM"/>
        </w:rPr>
        <w:t>ծանուցումը</w:t>
      </w:r>
      <w:r w:rsidRPr="00C13D25">
        <w:rPr>
          <w:rFonts w:ascii="GHEA Grapalat" w:hAnsi="GHEA Grapalat" w:cs="Sylfaen"/>
          <w:sz w:val="20"/>
          <w:lang w:val="af-ZA"/>
        </w:rPr>
        <w:t xml:space="preserve">)  </w:t>
      </w:r>
      <w:r w:rsidRPr="004E3618">
        <w:rPr>
          <w:rFonts w:ascii="GHEA Grapalat" w:hAnsi="GHEA Grapalat" w:cs="Sylfaen"/>
          <w:sz w:val="20"/>
          <w:lang w:val="hy-AM"/>
        </w:rPr>
        <w:t>հրապարակելու</w:t>
      </w:r>
      <w:r w:rsidRPr="00C13D25">
        <w:rPr>
          <w:rFonts w:ascii="GHEA Grapalat" w:hAnsi="GHEA Grapalat" w:cs="Sylfaen"/>
          <w:sz w:val="20"/>
          <w:lang w:val="af-ZA"/>
        </w:rPr>
        <w:t xml:space="preserve"> </w:t>
      </w:r>
      <w:r w:rsidRPr="004E3618">
        <w:rPr>
          <w:rFonts w:ascii="GHEA Grapalat" w:hAnsi="GHEA Grapalat" w:cs="Sylfaen"/>
          <w:sz w:val="20"/>
          <w:lang w:val="hy-AM"/>
        </w:rPr>
        <w:t>օրվան</w:t>
      </w:r>
      <w:r w:rsidRPr="00C13D25">
        <w:rPr>
          <w:rFonts w:ascii="GHEA Grapalat" w:hAnsi="GHEA Grapalat" w:cs="Sylfaen"/>
          <w:sz w:val="20"/>
          <w:lang w:val="af-ZA"/>
        </w:rPr>
        <w:t xml:space="preserve"> </w:t>
      </w:r>
      <w:r w:rsidRPr="004E3618">
        <w:rPr>
          <w:rFonts w:ascii="GHEA Grapalat" w:hAnsi="GHEA Grapalat" w:cs="Sylfaen"/>
          <w:sz w:val="20"/>
          <w:lang w:val="hy-AM"/>
        </w:rPr>
        <w:t>հաջորդող</w:t>
      </w:r>
      <w:r w:rsidRPr="00C13D25">
        <w:rPr>
          <w:rFonts w:ascii="GHEA Grapalat" w:hAnsi="GHEA Grapalat" w:cs="Sylfaen"/>
          <w:sz w:val="20"/>
          <w:lang w:val="af-ZA"/>
        </w:rPr>
        <w:t xml:space="preserve"> </w:t>
      </w:r>
      <w:r w:rsidRPr="004E3618">
        <w:rPr>
          <w:rFonts w:ascii="GHEA Grapalat" w:hAnsi="GHEA Grapalat" w:cs="Sylfaen"/>
          <w:sz w:val="20"/>
          <w:lang w:val="hy-AM"/>
        </w:rPr>
        <w:t>տասն</w:t>
      </w:r>
      <w:r w:rsidRPr="00C13D25">
        <w:rPr>
          <w:rFonts w:ascii="GHEA Grapalat" w:hAnsi="GHEA Grapalat" w:cs="Sylfaen"/>
          <w:sz w:val="20"/>
          <w:lang w:val="hy-AM"/>
        </w:rPr>
        <w:t>երորդ</w:t>
      </w:r>
      <w:r w:rsidRPr="00C13D25">
        <w:rPr>
          <w:rFonts w:ascii="GHEA Grapalat" w:hAnsi="GHEA Grapalat" w:cs="Sylfaen"/>
          <w:sz w:val="20"/>
          <w:lang w:val="af-ZA"/>
        </w:rPr>
        <w:t xml:space="preserve"> </w:t>
      </w:r>
      <w:r w:rsidRPr="004E3618">
        <w:rPr>
          <w:rFonts w:ascii="GHEA Grapalat" w:hAnsi="GHEA Grapalat" w:cs="Sylfaen"/>
          <w:sz w:val="20"/>
          <w:lang w:val="hy-AM"/>
        </w:rPr>
        <w:t>օր</w:t>
      </w:r>
      <w:r w:rsidRPr="00C13D25">
        <w:rPr>
          <w:rFonts w:ascii="GHEA Grapalat" w:hAnsi="GHEA Grapalat" w:cs="Sylfaen"/>
          <w:sz w:val="20"/>
          <w:lang w:val="hy-AM"/>
        </w:rPr>
        <w:t>ը</w:t>
      </w:r>
      <w:r w:rsidRPr="00C13D25">
        <w:rPr>
          <w:rFonts w:ascii="GHEA Grapalat" w:hAnsi="GHEA Grapalat" w:cs="Sylfaen"/>
          <w:sz w:val="20"/>
          <w:lang w:val="af-ZA"/>
        </w:rPr>
        <w:t xml:space="preserve">: </w:t>
      </w:r>
      <w:r w:rsidRPr="004E3618">
        <w:rPr>
          <w:rFonts w:ascii="GHEA Grapalat" w:hAnsi="GHEA Grapalat" w:cs="Sylfaen"/>
          <w:sz w:val="20"/>
          <w:lang w:val="hy-AM"/>
        </w:rPr>
        <w:t>Որոշումը</w:t>
      </w:r>
      <w:r w:rsidRPr="0093002B">
        <w:rPr>
          <w:rFonts w:ascii="GHEA Grapalat" w:hAnsi="GHEA Grapalat" w:cs="Sylfaen"/>
          <w:sz w:val="20"/>
          <w:lang w:val="af-ZA"/>
        </w:rPr>
        <w:t xml:space="preserve"> </w:t>
      </w:r>
      <w:r w:rsidRPr="004E3618">
        <w:rPr>
          <w:rFonts w:ascii="GHEA Grapalat" w:hAnsi="GHEA Grapalat" w:cs="Sylfaen"/>
          <w:sz w:val="20"/>
          <w:lang w:val="hy-AM"/>
        </w:rPr>
        <w:t>կայացվելուն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այն</w:t>
      </w:r>
      <w:r w:rsidRPr="0093002B">
        <w:rPr>
          <w:rFonts w:ascii="GHEA Grapalat" w:hAnsi="GHEA Grapalat" w:cs="Sylfaen"/>
          <w:sz w:val="20"/>
          <w:lang w:val="af-ZA"/>
        </w:rPr>
        <w:t xml:space="preserve"> գրավոր </w:t>
      </w:r>
      <w:r w:rsidRPr="004E3618">
        <w:rPr>
          <w:rFonts w:ascii="GHEA Grapalat" w:hAnsi="GHEA Grapalat" w:cs="Sylfaen"/>
          <w:sz w:val="20"/>
          <w:lang w:val="hy-AM"/>
        </w:rPr>
        <w:t>տրամադրվում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մարմնին</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Լիազորված</w:t>
      </w:r>
      <w:r w:rsidRPr="0093002B">
        <w:rPr>
          <w:rFonts w:ascii="GHEA Grapalat" w:hAnsi="GHEA Grapalat" w:cs="Sylfaen"/>
          <w:sz w:val="20"/>
          <w:lang w:val="af-ZA"/>
        </w:rPr>
        <w:t xml:space="preserve"> </w:t>
      </w:r>
      <w:r w:rsidRPr="004E3618">
        <w:rPr>
          <w:rFonts w:ascii="GHEA Grapalat" w:hAnsi="GHEA Grapalat" w:cs="Sylfaen"/>
          <w:sz w:val="20"/>
          <w:lang w:val="hy-AM"/>
        </w:rPr>
        <w:t>մարմինը</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մասնակցին</w:t>
      </w:r>
      <w:r w:rsidRPr="0093002B">
        <w:rPr>
          <w:rFonts w:ascii="GHEA Grapalat" w:hAnsi="GHEA Grapalat" w:cs="Sylfaen"/>
          <w:sz w:val="20"/>
          <w:lang w:val="af-ZA"/>
        </w:rPr>
        <w:t xml:space="preserve"> </w:t>
      </w:r>
      <w:r w:rsidRPr="004E3618">
        <w:rPr>
          <w:rFonts w:ascii="GHEA Grapalat" w:hAnsi="GHEA Grapalat" w:cs="Sylfaen"/>
          <w:sz w:val="20"/>
          <w:lang w:val="hy-AM"/>
        </w:rPr>
        <w:t>ներառում</w:t>
      </w:r>
      <w:r w:rsidRPr="0093002B">
        <w:rPr>
          <w:rFonts w:ascii="GHEA Grapalat" w:hAnsi="GHEA Grapalat" w:cs="Sylfaen"/>
          <w:sz w:val="20"/>
          <w:lang w:val="af-ZA"/>
        </w:rPr>
        <w:t xml:space="preserve"> </w:t>
      </w:r>
      <w:r w:rsidRPr="004E3618">
        <w:rPr>
          <w:rFonts w:ascii="GHEA Grapalat" w:hAnsi="GHEA Grapalat" w:cs="Sylfaen"/>
          <w:sz w:val="20"/>
          <w:lang w:val="hy-AM"/>
        </w:rPr>
        <w:t>է</w:t>
      </w:r>
      <w:r w:rsidRPr="0093002B">
        <w:rPr>
          <w:rFonts w:ascii="GHEA Grapalat" w:hAnsi="GHEA Grapalat" w:cs="Sylfaen"/>
          <w:sz w:val="20"/>
          <w:lang w:val="af-ZA"/>
        </w:rPr>
        <w:t xml:space="preserve"> </w:t>
      </w:r>
      <w:r w:rsidRPr="004E3618">
        <w:rPr>
          <w:rFonts w:ascii="GHEA Grapalat" w:hAnsi="GHEA Grapalat" w:cs="Sylfaen"/>
          <w:sz w:val="20"/>
          <w:lang w:val="hy-AM"/>
        </w:rPr>
        <w:t>գնումների</w:t>
      </w:r>
      <w:r w:rsidRPr="0093002B">
        <w:rPr>
          <w:rFonts w:ascii="GHEA Grapalat" w:hAnsi="GHEA Grapalat" w:cs="Sylfaen"/>
          <w:sz w:val="20"/>
          <w:lang w:val="af-ZA"/>
        </w:rPr>
        <w:t xml:space="preserve"> </w:t>
      </w:r>
      <w:r w:rsidRPr="004E3618">
        <w:rPr>
          <w:rFonts w:ascii="GHEA Grapalat" w:hAnsi="GHEA Grapalat" w:cs="Sylfaen"/>
          <w:sz w:val="20"/>
          <w:lang w:val="hy-AM"/>
        </w:rPr>
        <w:t>գործընթացին</w:t>
      </w:r>
      <w:r w:rsidRPr="0093002B">
        <w:rPr>
          <w:rFonts w:ascii="GHEA Grapalat" w:hAnsi="GHEA Grapalat" w:cs="Sylfaen"/>
          <w:sz w:val="20"/>
          <w:lang w:val="af-ZA"/>
        </w:rPr>
        <w:t xml:space="preserve"> </w:t>
      </w:r>
      <w:r w:rsidRPr="004E3618">
        <w:rPr>
          <w:rFonts w:ascii="GHEA Grapalat" w:hAnsi="GHEA Grapalat" w:cs="Sylfaen"/>
          <w:sz w:val="20"/>
          <w:lang w:val="hy-AM"/>
        </w:rPr>
        <w:t>մասնակցելու</w:t>
      </w:r>
      <w:r w:rsidRPr="0093002B">
        <w:rPr>
          <w:rFonts w:ascii="GHEA Grapalat" w:hAnsi="GHEA Grapalat" w:cs="Sylfaen"/>
          <w:sz w:val="20"/>
          <w:lang w:val="af-ZA"/>
        </w:rPr>
        <w:t xml:space="preserve"> </w:t>
      </w:r>
      <w:r w:rsidRPr="004E3618">
        <w:rPr>
          <w:rFonts w:ascii="GHEA Grapalat" w:hAnsi="GHEA Grapalat" w:cs="Sylfaen"/>
          <w:sz w:val="20"/>
          <w:lang w:val="hy-AM"/>
        </w:rPr>
        <w:t>իրավունք</w:t>
      </w:r>
      <w:r w:rsidRPr="0093002B">
        <w:rPr>
          <w:rFonts w:ascii="GHEA Grapalat" w:hAnsi="GHEA Grapalat" w:cs="Sylfaen"/>
          <w:sz w:val="20"/>
          <w:lang w:val="af-ZA"/>
        </w:rPr>
        <w:t xml:space="preserve"> </w:t>
      </w:r>
      <w:r w:rsidRPr="004E3618">
        <w:rPr>
          <w:rFonts w:ascii="GHEA Grapalat" w:hAnsi="GHEA Grapalat" w:cs="Sylfaen"/>
          <w:sz w:val="20"/>
          <w:lang w:val="hy-AM"/>
        </w:rPr>
        <w:t>չունեցող</w:t>
      </w:r>
      <w:r w:rsidRPr="0093002B">
        <w:rPr>
          <w:rFonts w:ascii="GHEA Grapalat" w:hAnsi="GHEA Grapalat" w:cs="Sylfaen"/>
          <w:sz w:val="20"/>
          <w:lang w:val="af-ZA"/>
        </w:rPr>
        <w:t xml:space="preserve"> </w:t>
      </w:r>
      <w:r w:rsidRPr="004E3618">
        <w:rPr>
          <w:rFonts w:ascii="GHEA Grapalat" w:hAnsi="GHEA Grapalat" w:cs="Sylfaen"/>
          <w:sz w:val="20"/>
          <w:lang w:val="hy-AM"/>
        </w:rPr>
        <w:t>մասնակիցների</w:t>
      </w:r>
      <w:r w:rsidRPr="0093002B">
        <w:rPr>
          <w:rFonts w:ascii="GHEA Grapalat" w:hAnsi="GHEA Grapalat" w:cs="Sylfaen"/>
          <w:sz w:val="20"/>
          <w:lang w:val="af-ZA"/>
        </w:rPr>
        <w:t xml:space="preserve"> </w:t>
      </w:r>
      <w:r w:rsidRPr="004E3618">
        <w:rPr>
          <w:rFonts w:ascii="GHEA Grapalat" w:hAnsi="GHEA Grapalat" w:cs="Sylfaen"/>
          <w:sz w:val="20"/>
          <w:lang w:val="hy-AM"/>
        </w:rPr>
        <w:t>ցուցակում</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իսկ</w:t>
      </w:r>
      <w:r w:rsidRPr="0093002B">
        <w:rPr>
          <w:rFonts w:ascii="GHEA Grapalat" w:hAnsi="GHEA Grapalat" w:cs="Sylfaen"/>
          <w:sz w:val="20"/>
          <w:lang w:val="af-ZA"/>
        </w:rPr>
        <w:t xml:space="preserve"> </w:t>
      </w:r>
      <w:r w:rsidRPr="004E3618">
        <w:rPr>
          <w:rFonts w:ascii="GHEA Grapalat" w:hAnsi="GHEA Grapalat" w:cs="Sylfaen"/>
          <w:sz w:val="20"/>
          <w:lang w:val="hy-AM"/>
        </w:rPr>
        <w:t>որոշումն</w:t>
      </w:r>
      <w:r w:rsidRPr="0093002B">
        <w:rPr>
          <w:rFonts w:ascii="GHEA Grapalat" w:hAnsi="GHEA Grapalat" w:cs="Sylfaen"/>
          <w:sz w:val="20"/>
          <w:lang w:val="af-ZA"/>
        </w:rPr>
        <w:t xml:space="preserve"> </w:t>
      </w:r>
      <w:r w:rsidRPr="004E3618">
        <w:rPr>
          <w:rFonts w:ascii="GHEA Grapalat" w:hAnsi="GHEA Grapalat" w:cs="Sylfaen"/>
          <w:sz w:val="20"/>
          <w:lang w:val="hy-AM"/>
        </w:rPr>
        <w:t>ստանալուն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քառասուներորդ</w:t>
      </w:r>
      <w:r w:rsidRPr="0093002B">
        <w:rPr>
          <w:rFonts w:ascii="GHEA Grapalat" w:hAnsi="GHEA Grapalat" w:cs="Sylfaen"/>
          <w:sz w:val="20"/>
          <w:lang w:val="af-ZA"/>
        </w:rPr>
        <w:t xml:space="preserve"> </w:t>
      </w:r>
      <w:r w:rsidRPr="004E3618">
        <w:rPr>
          <w:rFonts w:ascii="GHEA Grapalat" w:hAnsi="GHEA Grapalat" w:cs="Sylfaen"/>
          <w:sz w:val="20"/>
          <w:lang w:val="hy-AM"/>
        </w:rPr>
        <w:t>օրվա</w:t>
      </w:r>
      <w:r w:rsidRPr="0093002B">
        <w:rPr>
          <w:rFonts w:ascii="GHEA Grapalat" w:hAnsi="GHEA Grapalat" w:cs="Sylfaen"/>
          <w:sz w:val="20"/>
          <w:lang w:val="af-ZA"/>
        </w:rPr>
        <w:t xml:space="preserve"> </w:t>
      </w:r>
      <w:r w:rsidRPr="004E3618">
        <w:rPr>
          <w:rFonts w:ascii="GHEA Grapalat" w:hAnsi="GHEA Grapalat" w:cs="Sylfaen"/>
          <w:sz w:val="20"/>
          <w:lang w:val="hy-AM"/>
        </w:rPr>
        <w:t>դրությամբ</w:t>
      </w:r>
      <w:r w:rsidRPr="0093002B">
        <w:rPr>
          <w:rFonts w:ascii="GHEA Grapalat" w:hAnsi="GHEA Grapalat" w:cs="Sylfaen"/>
          <w:sz w:val="20"/>
          <w:lang w:val="af-ZA"/>
        </w:rPr>
        <w:t xml:space="preserve"> </w:t>
      </w:r>
      <w:r w:rsidRPr="004E3618">
        <w:rPr>
          <w:rFonts w:ascii="GHEA Grapalat" w:hAnsi="GHEA Grapalat" w:cs="Sylfaen"/>
          <w:sz w:val="20"/>
          <w:lang w:val="hy-AM"/>
        </w:rPr>
        <w:t>մասնակցի</w:t>
      </w:r>
      <w:r w:rsidRPr="0093002B">
        <w:rPr>
          <w:rFonts w:ascii="GHEA Grapalat" w:hAnsi="GHEA Grapalat" w:cs="Sylfaen"/>
          <w:sz w:val="20"/>
          <w:lang w:val="af-ZA"/>
        </w:rPr>
        <w:t xml:space="preserve"> </w:t>
      </w:r>
      <w:r w:rsidRPr="004E3618">
        <w:rPr>
          <w:rFonts w:ascii="GHEA Grapalat" w:hAnsi="GHEA Grapalat" w:cs="Sylfaen"/>
          <w:sz w:val="20"/>
          <w:lang w:val="hy-AM"/>
        </w:rPr>
        <w:t>կողմից</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բողոքարկման</w:t>
      </w:r>
      <w:r w:rsidRPr="0093002B">
        <w:rPr>
          <w:rFonts w:ascii="GHEA Grapalat" w:hAnsi="GHEA Grapalat" w:cs="Sylfaen"/>
          <w:sz w:val="20"/>
          <w:lang w:val="af-ZA"/>
        </w:rPr>
        <w:t xml:space="preserve"> </w:t>
      </w:r>
      <w:r w:rsidRPr="004E3618">
        <w:rPr>
          <w:rFonts w:ascii="GHEA Grapalat" w:hAnsi="GHEA Grapalat" w:cs="Sylfaen"/>
          <w:sz w:val="20"/>
          <w:lang w:val="hy-AM"/>
        </w:rPr>
        <w:t>վերաբերյալ</w:t>
      </w:r>
      <w:r w:rsidRPr="0093002B">
        <w:rPr>
          <w:rFonts w:ascii="GHEA Grapalat" w:hAnsi="GHEA Grapalat" w:cs="Sylfaen"/>
          <w:sz w:val="20"/>
          <w:lang w:val="af-ZA"/>
        </w:rPr>
        <w:t xml:space="preserve"> </w:t>
      </w:r>
      <w:r w:rsidRPr="004E3618">
        <w:rPr>
          <w:rFonts w:ascii="GHEA Grapalat" w:hAnsi="GHEA Grapalat" w:cs="Sylfaen"/>
          <w:sz w:val="20"/>
          <w:lang w:val="hy-AM"/>
        </w:rPr>
        <w:t>հարուցված</w:t>
      </w:r>
      <w:r w:rsidRPr="0093002B">
        <w:rPr>
          <w:rFonts w:ascii="GHEA Grapalat" w:hAnsi="GHEA Grapalat" w:cs="Sylfaen"/>
          <w:sz w:val="20"/>
          <w:lang w:val="af-ZA"/>
        </w:rPr>
        <w:t xml:space="preserve"> </w:t>
      </w:r>
      <w:r w:rsidRPr="004E3618">
        <w:rPr>
          <w:rFonts w:ascii="GHEA Grapalat" w:hAnsi="GHEA Grapalat" w:cs="Sylfaen"/>
          <w:sz w:val="20"/>
          <w:lang w:val="hy-AM"/>
        </w:rPr>
        <w:t>և</w:t>
      </w:r>
      <w:r w:rsidRPr="0093002B">
        <w:rPr>
          <w:rFonts w:ascii="GHEA Grapalat" w:hAnsi="GHEA Grapalat" w:cs="Sylfaen"/>
          <w:sz w:val="20"/>
          <w:lang w:val="af-ZA"/>
        </w:rPr>
        <w:t xml:space="preserve"> </w:t>
      </w:r>
      <w:r w:rsidRPr="004E3618">
        <w:rPr>
          <w:rFonts w:ascii="GHEA Grapalat" w:hAnsi="GHEA Grapalat" w:cs="Sylfaen"/>
          <w:sz w:val="20"/>
          <w:lang w:val="hy-AM"/>
        </w:rPr>
        <w:t>չավարտված</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գործի</w:t>
      </w:r>
      <w:r w:rsidRPr="0093002B">
        <w:rPr>
          <w:rFonts w:ascii="GHEA Grapalat" w:hAnsi="GHEA Grapalat" w:cs="Sylfaen"/>
          <w:sz w:val="20"/>
          <w:lang w:val="af-ZA"/>
        </w:rPr>
        <w:t xml:space="preserve"> </w:t>
      </w:r>
      <w:r w:rsidRPr="004E3618">
        <w:rPr>
          <w:rFonts w:ascii="GHEA Grapalat" w:hAnsi="GHEA Grapalat" w:cs="Sylfaen"/>
          <w:sz w:val="20"/>
          <w:lang w:val="hy-AM"/>
        </w:rPr>
        <w:t>առկայության</w:t>
      </w:r>
      <w:r w:rsidRPr="0093002B">
        <w:rPr>
          <w:rFonts w:ascii="GHEA Grapalat" w:hAnsi="GHEA Grapalat" w:cs="Sylfaen"/>
          <w:sz w:val="20"/>
          <w:lang w:val="af-ZA"/>
        </w:rPr>
        <w:t xml:space="preserve"> </w:t>
      </w:r>
      <w:r w:rsidRPr="004E3618">
        <w:rPr>
          <w:rFonts w:ascii="GHEA Grapalat" w:hAnsi="GHEA Grapalat" w:cs="Sylfaen"/>
          <w:sz w:val="20"/>
          <w:lang w:val="hy-AM"/>
        </w:rPr>
        <w:t>դեպքում</w:t>
      </w:r>
      <w:r w:rsidRPr="0093002B">
        <w:rPr>
          <w:rFonts w:ascii="GHEA Grapalat" w:hAnsi="GHEA Grapalat" w:cs="Sylfaen"/>
          <w:sz w:val="20"/>
          <w:lang w:val="af-ZA"/>
        </w:rPr>
        <w:t xml:space="preserve">` </w:t>
      </w:r>
      <w:r w:rsidRPr="004E3618">
        <w:rPr>
          <w:rFonts w:ascii="GHEA Grapalat" w:hAnsi="GHEA Grapalat" w:cs="Sylfaen"/>
          <w:sz w:val="20"/>
          <w:lang w:val="hy-AM"/>
        </w:rPr>
        <w:t>տվյալ</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գործով</w:t>
      </w:r>
      <w:r w:rsidRPr="0093002B">
        <w:rPr>
          <w:rFonts w:ascii="GHEA Grapalat" w:hAnsi="GHEA Grapalat" w:cs="Sylfaen"/>
          <w:sz w:val="20"/>
          <w:lang w:val="af-ZA"/>
        </w:rPr>
        <w:t xml:space="preserve"> </w:t>
      </w:r>
      <w:r w:rsidRPr="004E3618">
        <w:rPr>
          <w:rFonts w:ascii="GHEA Grapalat" w:hAnsi="GHEA Grapalat" w:cs="Sylfaen"/>
          <w:sz w:val="20"/>
          <w:lang w:val="hy-AM"/>
        </w:rPr>
        <w:t>եզրափակիչ</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ակտն</w:t>
      </w:r>
      <w:r w:rsidRPr="0093002B">
        <w:rPr>
          <w:rFonts w:ascii="GHEA Grapalat" w:hAnsi="GHEA Grapalat" w:cs="Sylfaen"/>
          <w:sz w:val="20"/>
          <w:lang w:val="af-ZA"/>
        </w:rPr>
        <w:t xml:space="preserve"> </w:t>
      </w:r>
      <w:r w:rsidRPr="004E3618">
        <w:rPr>
          <w:rFonts w:ascii="GHEA Grapalat" w:hAnsi="GHEA Grapalat" w:cs="Sylfaen"/>
          <w:sz w:val="20"/>
          <w:lang w:val="hy-AM"/>
        </w:rPr>
        <w:t>ուժի</w:t>
      </w:r>
      <w:r w:rsidRPr="0093002B">
        <w:rPr>
          <w:rFonts w:ascii="GHEA Grapalat" w:hAnsi="GHEA Grapalat" w:cs="Sylfaen"/>
          <w:sz w:val="20"/>
          <w:lang w:val="af-ZA"/>
        </w:rPr>
        <w:t xml:space="preserve"> </w:t>
      </w:r>
      <w:r w:rsidRPr="004E3618">
        <w:rPr>
          <w:rFonts w:ascii="GHEA Grapalat" w:hAnsi="GHEA Grapalat" w:cs="Sylfaen"/>
          <w:sz w:val="20"/>
          <w:lang w:val="hy-AM"/>
        </w:rPr>
        <w:t>մեջ</w:t>
      </w:r>
      <w:r w:rsidRPr="0093002B">
        <w:rPr>
          <w:rFonts w:ascii="GHEA Grapalat" w:hAnsi="GHEA Grapalat" w:cs="Sylfaen"/>
          <w:sz w:val="20"/>
          <w:lang w:val="af-ZA"/>
        </w:rPr>
        <w:t xml:space="preserve"> </w:t>
      </w:r>
      <w:r w:rsidRPr="004E3618">
        <w:rPr>
          <w:rFonts w:ascii="GHEA Grapalat" w:hAnsi="GHEA Grapalat" w:cs="Sylfaen"/>
          <w:sz w:val="20"/>
          <w:lang w:val="hy-AM"/>
        </w:rPr>
        <w:t>մտնելու</w:t>
      </w:r>
      <w:r w:rsidRPr="0093002B">
        <w:rPr>
          <w:rFonts w:ascii="GHEA Grapalat" w:hAnsi="GHEA Grapalat" w:cs="Sylfaen"/>
          <w:sz w:val="20"/>
          <w:lang w:val="af-ZA"/>
        </w:rPr>
        <w:t xml:space="preserve"> </w:t>
      </w:r>
      <w:r w:rsidRPr="004E3618">
        <w:rPr>
          <w:rFonts w:ascii="GHEA Grapalat" w:hAnsi="GHEA Grapalat" w:cs="Sylfaen"/>
          <w:sz w:val="20"/>
          <w:lang w:val="hy-AM"/>
        </w:rPr>
        <w:t>օրվան</w:t>
      </w:r>
      <w:r w:rsidRPr="0093002B">
        <w:rPr>
          <w:rFonts w:ascii="GHEA Grapalat" w:hAnsi="GHEA Grapalat" w:cs="Sylfaen"/>
          <w:sz w:val="20"/>
          <w:lang w:val="af-ZA"/>
        </w:rPr>
        <w:t xml:space="preserve"> </w:t>
      </w:r>
      <w:r w:rsidRPr="004E3618">
        <w:rPr>
          <w:rFonts w:ascii="GHEA Grapalat" w:hAnsi="GHEA Grapalat" w:cs="Sylfaen"/>
          <w:sz w:val="20"/>
          <w:lang w:val="hy-AM"/>
        </w:rPr>
        <w:t>հաջորդող</w:t>
      </w:r>
      <w:r w:rsidRPr="0093002B">
        <w:rPr>
          <w:rFonts w:ascii="GHEA Grapalat" w:hAnsi="GHEA Grapalat" w:cs="Sylfaen"/>
          <w:sz w:val="20"/>
          <w:lang w:val="af-ZA"/>
        </w:rPr>
        <w:t xml:space="preserve"> </w:t>
      </w:r>
      <w:r w:rsidRPr="004E3618">
        <w:rPr>
          <w:rFonts w:ascii="GHEA Grapalat" w:hAnsi="GHEA Grapalat" w:cs="Sylfaen"/>
          <w:sz w:val="20"/>
          <w:lang w:val="hy-AM"/>
        </w:rPr>
        <w:t>հինգերորդ</w:t>
      </w:r>
      <w:r w:rsidRPr="0093002B">
        <w:rPr>
          <w:rFonts w:ascii="GHEA Grapalat" w:hAnsi="GHEA Grapalat" w:cs="Sylfaen"/>
          <w:sz w:val="20"/>
          <w:lang w:val="af-ZA"/>
        </w:rPr>
        <w:t xml:space="preserve"> </w:t>
      </w:r>
      <w:r w:rsidRPr="004E3618">
        <w:rPr>
          <w:rFonts w:ascii="GHEA Grapalat" w:hAnsi="GHEA Grapalat" w:cs="Sylfaen"/>
          <w:sz w:val="20"/>
          <w:lang w:val="hy-AM"/>
        </w:rPr>
        <w:t>օրը</w:t>
      </w:r>
      <w:r w:rsidRPr="0093002B">
        <w:rPr>
          <w:rFonts w:ascii="GHEA Grapalat" w:hAnsi="GHEA Grapalat" w:cs="Sylfaen"/>
          <w:sz w:val="20"/>
          <w:lang w:val="af-ZA"/>
        </w:rPr>
        <w:t xml:space="preserve">, </w:t>
      </w:r>
      <w:r w:rsidRPr="004E3618">
        <w:rPr>
          <w:rFonts w:ascii="GHEA Grapalat" w:hAnsi="GHEA Grapalat" w:cs="Sylfaen"/>
          <w:sz w:val="20"/>
          <w:lang w:val="hy-AM"/>
        </w:rPr>
        <w:t>եթե</w:t>
      </w:r>
      <w:r w:rsidRPr="0093002B">
        <w:rPr>
          <w:rFonts w:ascii="GHEA Grapalat" w:hAnsi="GHEA Grapalat" w:cs="Sylfaen"/>
          <w:sz w:val="20"/>
          <w:lang w:val="af-ZA"/>
        </w:rPr>
        <w:t xml:space="preserve"> </w:t>
      </w:r>
      <w:r w:rsidRPr="004E3618">
        <w:rPr>
          <w:rFonts w:ascii="GHEA Grapalat" w:hAnsi="GHEA Grapalat" w:cs="Sylfaen"/>
          <w:sz w:val="20"/>
          <w:lang w:val="hy-AM"/>
        </w:rPr>
        <w:t>դատական</w:t>
      </w:r>
      <w:r w:rsidRPr="0093002B">
        <w:rPr>
          <w:rFonts w:ascii="GHEA Grapalat" w:hAnsi="GHEA Grapalat" w:cs="Sylfaen"/>
          <w:sz w:val="20"/>
          <w:lang w:val="af-ZA"/>
        </w:rPr>
        <w:t xml:space="preserve"> </w:t>
      </w:r>
      <w:r w:rsidRPr="004E3618">
        <w:rPr>
          <w:rFonts w:ascii="GHEA Grapalat" w:hAnsi="GHEA Grapalat" w:cs="Sylfaen"/>
          <w:sz w:val="20"/>
          <w:lang w:val="hy-AM"/>
        </w:rPr>
        <w:t>քննության</w:t>
      </w:r>
      <w:r w:rsidRPr="0093002B">
        <w:rPr>
          <w:rFonts w:ascii="GHEA Grapalat" w:hAnsi="GHEA Grapalat" w:cs="Sylfaen"/>
          <w:sz w:val="20"/>
          <w:lang w:val="af-ZA"/>
        </w:rPr>
        <w:t xml:space="preserve"> </w:t>
      </w:r>
      <w:r w:rsidRPr="004E3618">
        <w:rPr>
          <w:rFonts w:ascii="GHEA Grapalat" w:hAnsi="GHEA Grapalat" w:cs="Sylfaen"/>
          <w:sz w:val="20"/>
          <w:lang w:val="hy-AM"/>
        </w:rPr>
        <w:t>արդյունքով</w:t>
      </w:r>
      <w:r w:rsidRPr="0093002B">
        <w:rPr>
          <w:rFonts w:ascii="GHEA Grapalat" w:hAnsi="GHEA Grapalat" w:cs="Sylfaen"/>
          <w:sz w:val="20"/>
          <w:lang w:val="af-ZA"/>
        </w:rPr>
        <w:t xml:space="preserve"> </w:t>
      </w:r>
      <w:r w:rsidRPr="004E3618">
        <w:rPr>
          <w:rFonts w:ascii="GHEA Grapalat" w:hAnsi="GHEA Grapalat" w:cs="Sylfaen"/>
          <w:sz w:val="20"/>
          <w:lang w:val="hy-AM"/>
        </w:rPr>
        <w:t>որոշման</w:t>
      </w:r>
      <w:r w:rsidRPr="0093002B">
        <w:rPr>
          <w:rFonts w:ascii="GHEA Grapalat" w:hAnsi="GHEA Grapalat" w:cs="Sylfaen"/>
          <w:sz w:val="20"/>
          <w:lang w:val="af-ZA"/>
        </w:rPr>
        <w:t xml:space="preserve"> </w:t>
      </w:r>
      <w:r w:rsidRPr="004E3618">
        <w:rPr>
          <w:rFonts w:ascii="GHEA Grapalat" w:hAnsi="GHEA Grapalat" w:cs="Sylfaen"/>
          <w:sz w:val="20"/>
          <w:lang w:val="hy-AM"/>
        </w:rPr>
        <w:t>կատարման</w:t>
      </w:r>
      <w:r w:rsidRPr="0093002B">
        <w:rPr>
          <w:rFonts w:ascii="GHEA Grapalat" w:hAnsi="GHEA Grapalat" w:cs="Sylfaen"/>
          <w:sz w:val="20"/>
          <w:lang w:val="af-ZA"/>
        </w:rPr>
        <w:t xml:space="preserve"> </w:t>
      </w:r>
      <w:r w:rsidRPr="004E3618">
        <w:rPr>
          <w:rFonts w:ascii="GHEA Grapalat" w:hAnsi="GHEA Grapalat" w:cs="Sylfaen"/>
          <w:sz w:val="20"/>
          <w:lang w:val="hy-AM"/>
        </w:rPr>
        <w:t>հնարավորությունը</w:t>
      </w:r>
      <w:r w:rsidRPr="0093002B">
        <w:rPr>
          <w:rFonts w:ascii="GHEA Grapalat" w:hAnsi="GHEA Grapalat" w:cs="Sylfaen"/>
          <w:sz w:val="20"/>
          <w:lang w:val="af-ZA"/>
        </w:rPr>
        <w:t xml:space="preserve"> </w:t>
      </w:r>
      <w:r w:rsidRPr="004E3618">
        <w:rPr>
          <w:rFonts w:ascii="GHEA Grapalat" w:hAnsi="GHEA Grapalat" w:cs="Sylfaen"/>
          <w:sz w:val="20"/>
          <w:lang w:val="hy-AM"/>
        </w:rPr>
        <w:t>չի</w:t>
      </w:r>
      <w:r w:rsidRPr="0093002B">
        <w:rPr>
          <w:rFonts w:ascii="GHEA Grapalat" w:hAnsi="GHEA Grapalat" w:cs="Sylfaen"/>
          <w:sz w:val="20"/>
          <w:lang w:val="af-ZA"/>
        </w:rPr>
        <w:t xml:space="preserve"> </w:t>
      </w:r>
      <w:r w:rsidRPr="004E3618">
        <w:rPr>
          <w:rFonts w:ascii="GHEA Grapalat" w:hAnsi="GHEA Grapalat" w:cs="Sylfaen"/>
          <w:sz w:val="20"/>
          <w:lang w:val="hy-AM"/>
        </w:rPr>
        <w:t>վերացել</w:t>
      </w:r>
      <w:r w:rsidRPr="0093002B">
        <w:rPr>
          <w:rFonts w:ascii="GHEA Grapalat" w:hAnsi="GHEA Grapalat" w:cs="Sylfaen"/>
          <w:sz w:val="20"/>
          <w:lang w:val="af-ZA"/>
        </w:rPr>
        <w:t xml:space="preserve">: </w:t>
      </w:r>
    </w:p>
    <w:p w14:paraId="2EB42705" w14:textId="77777777" w:rsidR="00396814" w:rsidRPr="0093002B" w:rsidRDefault="00396814" w:rsidP="00396814">
      <w:pPr>
        <w:shd w:val="clear" w:color="auto" w:fill="FFFFFF"/>
        <w:ind w:firstLine="375"/>
        <w:jc w:val="both"/>
        <w:rPr>
          <w:rFonts w:ascii="GHEA Grapalat" w:hAnsi="GHEA Grapalat" w:cs="Sylfaen"/>
          <w:sz w:val="20"/>
          <w:lang w:val="af-ZA"/>
        </w:rPr>
      </w:pPr>
      <w:r w:rsidRPr="0093002B">
        <w:rPr>
          <w:rFonts w:ascii="GHEA Grapalat" w:hAnsi="GHEA Grapalat" w:cs="Sylfaen"/>
          <w:sz w:val="20"/>
          <w:lang w:val="hy-AM"/>
        </w:rPr>
        <w:t>Ե</w:t>
      </w:r>
      <w:r w:rsidRPr="0093002B">
        <w:rPr>
          <w:rFonts w:ascii="GHEA Grapalat" w:hAnsi="GHEA Grapalat" w:cs="Sylfaen"/>
          <w:sz w:val="20"/>
          <w:lang w:val="af-ZA"/>
        </w:rPr>
        <w:t>թե՝</w:t>
      </w:r>
    </w:p>
    <w:p w14:paraId="5049B00D" w14:textId="77777777" w:rsidR="00396814" w:rsidRPr="0093002B" w:rsidRDefault="00396814" w:rsidP="00396814">
      <w:pPr>
        <w:pStyle w:val="ListParagraph"/>
        <w:numPr>
          <w:ilvl w:val="0"/>
          <w:numId w:val="18"/>
        </w:numPr>
        <w:shd w:val="clear" w:color="auto" w:fill="FFFFFF"/>
        <w:ind w:left="0" w:firstLine="630"/>
        <w:jc w:val="both"/>
        <w:rPr>
          <w:rFonts w:ascii="GHEA Grapalat" w:hAnsi="GHEA Grapalat" w:cs="Sylfaen"/>
          <w:sz w:val="20"/>
          <w:lang w:val="af-ZA"/>
        </w:rPr>
      </w:pPr>
      <w:r w:rsidRPr="0093002B">
        <w:rPr>
          <w:rFonts w:ascii="GHEA Grapalat" w:hAnsi="GHEA Grapalat" w:cs="Sylfaen"/>
          <w:sz w:val="20"/>
          <w:lang w:val="af-ZA"/>
        </w:rPr>
        <w:t xml:space="preserve">սույն կետով նախատեսված՝ </w:t>
      </w:r>
      <w:r w:rsidRPr="0093002B">
        <w:rPr>
          <w:rFonts w:ascii="GHEA Grapalat" w:hAnsi="GHEA Grapalat" w:cs="Sylfaen"/>
          <w:sz w:val="20"/>
          <w:lang w:val="ru-RU"/>
        </w:rPr>
        <w:t>լիազորված</w:t>
      </w:r>
      <w:r w:rsidRPr="0093002B">
        <w:rPr>
          <w:rFonts w:ascii="GHEA Grapalat" w:hAnsi="GHEA Grapalat" w:cs="Sylfaen"/>
          <w:sz w:val="20"/>
          <w:lang w:val="af-ZA"/>
        </w:rPr>
        <w:t xml:space="preserve"> </w:t>
      </w:r>
      <w:r w:rsidRPr="0093002B">
        <w:rPr>
          <w:rFonts w:ascii="GHEA Grapalat" w:hAnsi="GHEA Grapalat" w:cs="Sylfaen"/>
          <w:sz w:val="20"/>
          <w:lang w:val="ru-RU"/>
        </w:rPr>
        <w:t>մարմ</w:t>
      </w:r>
      <w:proofErr w:type="spellStart"/>
      <w:r w:rsidRPr="0093002B">
        <w:rPr>
          <w:rFonts w:ascii="GHEA Grapalat" w:hAnsi="GHEA Grapalat" w:cs="Sylfaen"/>
          <w:sz w:val="20"/>
        </w:rPr>
        <w:t>նին</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որոշումը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ներկայացվելու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օրվա</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մասնակիցը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կամ</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պայմանագիրը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կնքած</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անձը</w:t>
      </w:r>
      <w:proofErr w:type="spellEnd"/>
      <w:r w:rsidRPr="0093002B">
        <w:rPr>
          <w:rFonts w:ascii="GHEA Grapalat" w:hAnsi="GHEA Grapalat" w:cs="Sylfaen"/>
          <w:sz w:val="20"/>
        </w:rPr>
        <w:t xml:space="preserve"> </w:t>
      </w:r>
      <w:proofErr w:type="spellStart"/>
      <w:r w:rsidRPr="0093002B">
        <w:rPr>
          <w:rFonts w:ascii="GHEA Grapalat" w:hAnsi="GHEA Grapalat" w:cs="Sylfaen"/>
          <w:sz w:val="20"/>
        </w:rPr>
        <w:t>վճարել</w:t>
      </w:r>
      <w:proofErr w:type="spellEnd"/>
      <w:r w:rsidRPr="0093002B">
        <w:rPr>
          <w:rFonts w:ascii="GHEA Grapalat" w:hAnsi="GHEA Grapalat" w:cs="Sylfaen"/>
          <w:sz w:val="20"/>
        </w:rPr>
        <w:t xml:space="preserve"> է </w:t>
      </w:r>
      <w:r w:rsidRPr="0093002B">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35F3B645" w14:textId="77777777" w:rsidR="00396814" w:rsidRPr="004E3618" w:rsidRDefault="00396814" w:rsidP="00396814">
      <w:pPr>
        <w:pStyle w:val="ListParagraph"/>
        <w:numPr>
          <w:ilvl w:val="0"/>
          <w:numId w:val="18"/>
        </w:numPr>
        <w:shd w:val="clear" w:color="auto" w:fill="FFFFFF"/>
        <w:ind w:left="0" w:firstLine="375"/>
        <w:jc w:val="both"/>
        <w:rPr>
          <w:rFonts w:ascii="GHEA Grapalat" w:hAnsi="GHEA Grapalat" w:cs="Sylfaen"/>
          <w:sz w:val="20"/>
          <w:lang w:val="af-ZA"/>
        </w:rPr>
      </w:pPr>
      <w:r w:rsidRPr="0093002B">
        <w:rPr>
          <w:rFonts w:ascii="GHEA Grapalat" w:hAnsi="GHEA Grapalat" w:cs="Sylfaen"/>
          <w:sz w:val="20"/>
          <w:lang w:val="af-ZA"/>
        </w:rPr>
        <w:t xml:space="preserve">մասնակցի կամ </w:t>
      </w:r>
      <w:r w:rsidRPr="004E3618">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4E3618">
        <w:rPr>
          <w:rFonts w:ascii="GHEA Grapalat" w:hAnsi="GHEA Grapalat" w:cs="Sylfaen"/>
          <w:sz w:val="20"/>
          <w:lang w:val="ru-RU"/>
        </w:rPr>
        <w:t>լիազորված</w:t>
      </w:r>
      <w:r w:rsidRPr="004E3618">
        <w:rPr>
          <w:rFonts w:ascii="GHEA Grapalat" w:hAnsi="GHEA Grapalat" w:cs="Sylfaen"/>
          <w:sz w:val="20"/>
          <w:lang w:val="af-ZA"/>
        </w:rPr>
        <w:t xml:space="preserve"> </w:t>
      </w:r>
      <w:r w:rsidRPr="004E3618">
        <w:rPr>
          <w:rFonts w:ascii="GHEA Grapalat" w:hAnsi="GHEA Grapalat" w:cs="Sylfaen"/>
          <w:sz w:val="20"/>
          <w:lang w:val="ru-RU"/>
        </w:rPr>
        <w:t>մարմ</w:t>
      </w:r>
      <w:proofErr w:type="spellStart"/>
      <w:r w:rsidRPr="004E3618">
        <w:rPr>
          <w:rFonts w:ascii="GHEA Grapalat" w:hAnsi="GHEA Grapalat" w:cs="Sylfaen"/>
          <w:sz w:val="20"/>
        </w:rPr>
        <w:t>նին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որոշումը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ներկայացվելու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վերջնաժամկետը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լրանալու</w:t>
      </w:r>
      <w:r w:rsidRPr="004E3618">
        <w:rPr>
          <w:rFonts w:ascii="GHEA Grapalat" w:hAnsi="GHEA Grapalat" w:cs="Sylfaen"/>
          <w:sz w:val="20"/>
          <w:lang w:val="en-US"/>
        </w:rPr>
        <w:t>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հետո</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բայց</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լիազորված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մարմնի</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կողմից</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մասնակցին</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ցուցակում</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ներառելու</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համար</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սահմանված</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քառասունօրյա</w:t>
      </w:r>
      <w:proofErr w:type="spellEnd"/>
      <w:r w:rsidRPr="004E3618">
        <w:rPr>
          <w:rFonts w:ascii="GHEA Grapalat" w:hAnsi="GHEA Grapalat" w:cs="Sylfaen"/>
          <w:sz w:val="20"/>
          <w:lang w:val="hy-AM"/>
        </w:rPr>
        <w:t xml:space="preserve"> </w:t>
      </w:r>
      <w:proofErr w:type="spellStart"/>
      <w:r w:rsidRPr="004E3618">
        <w:rPr>
          <w:rFonts w:ascii="GHEA Grapalat" w:hAnsi="GHEA Grapalat" w:cs="Sylfaen"/>
          <w:sz w:val="20"/>
        </w:rPr>
        <w:t>ժամկետը</w:t>
      </w:r>
      <w:proofErr w:type="spellEnd"/>
      <w:r w:rsidRPr="004E3618">
        <w:rPr>
          <w:rFonts w:ascii="GHEA Grapalat" w:hAnsi="GHEA Grapalat" w:cs="Sylfaen"/>
          <w:sz w:val="20"/>
        </w:rPr>
        <w:t xml:space="preserve"> </w:t>
      </w:r>
      <w:proofErr w:type="spellStart"/>
      <w:r w:rsidRPr="004E3618">
        <w:rPr>
          <w:rFonts w:ascii="GHEA Grapalat" w:hAnsi="GHEA Grapalat" w:cs="Sylfaen"/>
          <w:sz w:val="20"/>
        </w:rPr>
        <w:t>լրանալը</w:t>
      </w:r>
      <w:proofErr w:type="spellEnd"/>
      <w:r w:rsidRPr="004E3618">
        <w:rPr>
          <w:rFonts w:ascii="GHEA Grapalat" w:hAnsi="GHEA Grapalat" w:cs="Sylfaen"/>
          <w:sz w:val="20"/>
          <w:lang w:val="hy-AM"/>
        </w:rPr>
        <w:t xml:space="preserve">, </w:t>
      </w:r>
      <w:r w:rsidRPr="004E3618">
        <w:rPr>
          <w:rFonts w:ascii="GHEA Grapalat" w:hAnsi="GHEA Grapalat" w:cs="Sylfaen"/>
          <w:sz w:val="20"/>
          <w:lang w:val="af-ZA"/>
        </w:rPr>
        <w:t xml:space="preserve"> </w:t>
      </w:r>
      <w:r w:rsidRPr="004E3618">
        <w:rPr>
          <w:rFonts w:ascii="GHEA Grapalat" w:hAnsi="GHEA Grapalat" w:cs="Sylfaen"/>
          <w:sz w:val="20"/>
          <w:lang w:val="ru-RU"/>
        </w:rPr>
        <w:t>իսկ</w:t>
      </w:r>
      <w:r w:rsidRPr="004E3618">
        <w:rPr>
          <w:rFonts w:ascii="GHEA Grapalat" w:hAnsi="GHEA Grapalat" w:cs="Sylfaen"/>
          <w:sz w:val="20"/>
          <w:lang w:val="af-ZA"/>
        </w:rPr>
        <w:t xml:space="preserve"> </w:t>
      </w:r>
      <w:r w:rsidRPr="004E3618">
        <w:rPr>
          <w:rFonts w:ascii="GHEA Grapalat" w:hAnsi="GHEA Grapalat" w:cs="Sylfaen"/>
          <w:sz w:val="20"/>
          <w:lang w:val="ru-RU"/>
        </w:rPr>
        <w:t>որոշումն</w:t>
      </w:r>
      <w:r w:rsidRPr="004E3618">
        <w:rPr>
          <w:rFonts w:ascii="GHEA Grapalat" w:hAnsi="GHEA Grapalat" w:cs="Sylfaen"/>
          <w:sz w:val="20"/>
          <w:lang w:val="af-ZA"/>
        </w:rPr>
        <w:t xml:space="preserve"> </w:t>
      </w:r>
      <w:r w:rsidRPr="004E3618">
        <w:rPr>
          <w:rFonts w:ascii="GHEA Grapalat" w:hAnsi="GHEA Grapalat" w:cs="Sylfaen"/>
          <w:sz w:val="20"/>
          <w:lang w:val="ru-RU"/>
        </w:rPr>
        <w:t>ստանալուն</w:t>
      </w:r>
      <w:r w:rsidRPr="004E3618">
        <w:rPr>
          <w:rFonts w:ascii="GHEA Grapalat" w:hAnsi="GHEA Grapalat" w:cs="Sylfaen"/>
          <w:sz w:val="20"/>
          <w:lang w:val="af-ZA"/>
        </w:rPr>
        <w:t xml:space="preserve"> </w:t>
      </w:r>
      <w:r w:rsidRPr="004E3618">
        <w:rPr>
          <w:rFonts w:ascii="GHEA Grapalat" w:hAnsi="GHEA Grapalat" w:cs="Sylfaen"/>
          <w:sz w:val="20"/>
          <w:lang w:val="ru-RU"/>
        </w:rPr>
        <w:t>հաջորդող</w:t>
      </w:r>
      <w:r w:rsidRPr="004E3618">
        <w:rPr>
          <w:rFonts w:ascii="GHEA Grapalat" w:hAnsi="GHEA Grapalat" w:cs="Sylfaen"/>
          <w:sz w:val="20"/>
          <w:lang w:val="af-ZA"/>
        </w:rPr>
        <w:t xml:space="preserve"> </w:t>
      </w:r>
      <w:r w:rsidRPr="004E3618">
        <w:rPr>
          <w:rFonts w:ascii="GHEA Grapalat" w:hAnsi="GHEA Grapalat" w:cs="Sylfaen"/>
          <w:sz w:val="20"/>
          <w:lang w:val="ru-RU"/>
        </w:rPr>
        <w:t>քառասուներորդ</w:t>
      </w:r>
      <w:r w:rsidRPr="004E3618">
        <w:rPr>
          <w:rFonts w:ascii="GHEA Grapalat" w:hAnsi="GHEA Grapalat" w:cs="Sylfaen"/>
          <w:sz w:val="20"/>
          <w:lang w:val="af-ZA"/>
        </w:rPr>
        <w:t xml:space="preserve"> </w:t>
      </w:r>
      <w:r w:rsidRPr="004E3618">
        <w:rPr>
          <w:rFonts w:ascii="GHEA Grapalat" w:hAnsi="GHEA Grapalat" w:cs="Sylfaen"/>
          <w:sz w:val="20"/>
          <w:lang w:val="ru-RU"/>
        </w:rPr>
        <w:t>օրվա</w:t>
      </w:r>
      <w:r w:rsidRPr="004E3618">
        <w:rPr>
          <w:rFonts w:ascii="GHEA Grapalat" w:hAnsi="GHEA Grapalat" w:cs="Sylfaen"/>
          <w:sz w:val="20"/>
          <w:lang w:val="af-ZA"/>
        </w:rPr>
        <w:t xml:space="preserve"> </w:t>
      </w:r>
      <w:r w:rsidRPr="004E3618">
        <w:rPr>
          <w:rFonts w:ascii="GHEA Grapalat" w:hAnsi="GHEA Grapalat" w:cs="Sylfaen"/>
          <w:sz w:val="20"/>
          <w:lang w:val="ru-RU"/>
        </w:rPr>
        <w:t>դրությամբ</w:t>
      </w:r>
      <w:r w:rsidRPr="004E3618">
        <w:rPr>
          <w:rFonts w:ascii="GHEA Grapalat" w:hAnsi="GHEA Grapalat" w:cs="Sylfaen"/>
          <w:sz w:val="20"/>
          <w:lang w:val="af-ZA"/>
        </w:rPr>
        <w:t xml:space="preserve"> </w:t>
      </w:r>
      <w:r w:rsidRPr="004E3618">
        <w:rPr>
          <w:rFonts w:ascii="GHEA Grapalat" w:hAnsi="GHEA Grapalat" w:cs="Sylfaen"/>
          <w:sz w:val="20"/>
          <w:lang w:val="ru-RU"/>
        </w:rPr>
        <w:t>մասնակցի</w:t>
      </w:r>
      <w:r w:rsidRPr="004E3618">
        <w:rPr>
          <w:rFonts w:ascii="GHEA Grapalat" w:hAnsi="GHEA Grapalat" w:cs="Sylfaen"/>
          <w:sz w:val="20"/>
          <w:lang w:val="af-ZA"/>
        </w:rPr>
        <w:t xml:space="preserve"> </w:t>
      </w:r>
      <w:r w:rsidRPr="004E3618">
        <w:rPr>
          <w:rFonts w:ascii="GHEA Grapalat" w:hAnsi="GHEA Grapalat" w:cs="Sylfaen"/>
          <w:sz w:val="20"/>
          <w:lang w:val="ru-RU"/>
        </w:rPr>
        <w:t>կողմից</w:t>
      </w:r>
      <w:r w:rsidRPr="004E3618">
        <w:rPr>
          <w:rFonts w:ascii="GHEA Grapalat" w:hAnsi="GHEA Grapalat" w:cs="Sylfaen"/>
          <w:sz w:val="20"/>
          <w:lang w:val="af-ZA"/>
        </w:rPr>
        <w:t xml:space="preserve"> </w:t>
      </w:r>
      <w:r w:rsidRPr="004E3618">
        <w:rPr>
          <w:rFonts w:ascii="GHEA Grapalat" w:hAnsi="GHEA Grapalat" w:cs="Sylfaen"/>
          <w:sz w:val="20"/>
          <w:lang w:val="ru-RU"/>
        </w:rPr>
        <w:t>որոշման</w:t>
      </w:r>
      <w:r w:rsidRPr="004E3618">
        <w:rPr>
          <w:rFonts w:ascii="GHEA Grapalat" w:hAnsi="GHEA Grapalat" w:cs="Sylfaen"/>
          <w:sz w:val="20"/>
          <w:lang w:val="af-ZA"/>
        </w:rPr>
        <w:t xml:space="preserve"> </w:t>
      </w:r>
      <w:r w:rsidRPr="004E3618">
        <w:rPr>
          <w:rFonts w:ascii="GHEA Grapalat" w:hAnsi="GHEA Grapalat" w:cs="Sylfaen"/>
          <w:sz w:val="20"/>
          <w:lang w:val="ru-RU"/>
        </w:rPr>
        <w:t>բողոքարկման</w:t>
      </w:r>
      <w:r w:rsidRPr="004E3618">
        <w:rPr>
          <w:rFonts w:ascii="GHEA Grapalat" w:hAnsi="GHEA Grapalat" w:cs="Sylfaen"/>
          <w:sz w:val="20"/>
          <w:lang w:val="af-ZA"/>
        </w:rPr>
        <w:t xml:space="preserve"> </w:t>
      </w:r>
      <w:r w:rsidRPr="004E3618">
        <w:rPr>
          <w:rFonts w:ascii="GHEA Grapalat" w:hAnsi="GHEA Grapalat" w:cs="Sylfaen"/>
          <w:sz w:val="20"/>
          <w:lang w:val="ru-RU"/>
        </w:rPr>
        <w:t>վերաբերյալ</w:t>
      </w:r>
      <w:r w:rsidRPr="004E3618">
        <w:rPr>
          <w:rFonts w:ascii="GHEA Grapalat" w:hAnsi="GHEA Grapalat" w:cs="Sylfaen"/>
          <w:sz w:val="20"/>
          <w:lang w:val="af-ZA"/>
        </w:rPr>
        <w:t xml:space="preserve"> </w:t>
      </w:r>
      <w:r w:rsidRPr="004E3618">
        <w:rPr>
          <w:rFonts w:ascii="GHEA Grapalat" w:hAnsi="GHEA Grapalat" w:cs="Sylfaen"/>
          <w:sz w:val="20"/>
          <w:lang w:val="ru-RU"/>
        </w:rPr>
        <w:t>հարուցված</w:t>
      </w:r>
      <w:r w:rsidRPr="004E3618">
        <w:rPr>
          <w:rFonts w:ascii="GHEA Grapalat" w:hAnsi="GHEA Grapalat" w:cs="Sylfaen"/>
          <w:sz w:val="20"/>
          <w:lang w:val="af-ZA"/>
        </w:rPr>
        <w:t xml:space="preserve"> </w:t>
      </w:r>
      <w:r w:rsidRPr="004E3618">
        <w:rPr>
          <w:rFonts w:ascii="GHEA Grapalat" w:hAnsi="GHEA Grapalat" w:cs="Sylfaen"/>
          <w:sz w:val="20"/>
          <w:lang w:val="ru-RU"/>
        </w:rPr>
        <w:t>և</w:t>
      </w:r>
      <w:r w:rsidRPr="004E3618">
        <w:rPr>
          <w:rFonts w:ascii="GHEA Grapalat" w:hAnsi="GHEA Grapalat" w:cs="Sylfaen"/>
          <w:sz w:val="20"/>
          <w:lang w:val="af-ZA"/>
        </w:rPr>
        <w:t xml:space="preserve"> </w:t>
      </w:r>
      <w:r w:rsidRPr="004E3618">
        <w:rPr>
          <w:rFonts w:ascii="GHEA Grapalat" w:hAnsi="GHEA Grapalat" w:cs="Sylfaen"/>
          <w:sz w:val="20"/>
          <w:lang w:val="ru-RU"/>
        </w:rPr>
        <w:t>չավարտված</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գործի</w:t>
      </w:r>
      <w:r w:rsidRPr="004E3618">
        <w:rPr>
          <w:rFonts w:ascii="GHEA Grapalat" w:hAnsi="GHEA Grapalat" w:cs="Sylfaen"/>
          <w:sz w:val="20"/>
          <w:lang w:val="af-ZA"/>
        </w:rPr>
        <w:t xml:space="preserve"> </w:t>
      </w:r>
      <w:r w:rsidRPr="004E3618">
        <w:rPr>
          <w:rFonts w:ascii="GHEA Grapalat" w:hAnsi="GHEA Grapalat" w:cs="Sylfaen"/>
          <w:sz w:val="20"/>
          <w:lang w:val="ru-RU"/>
        </w:rPr>
        <w:t>առկայության</w:t>
      </w:r>
      <w:r w:rsidRPr="004E3618">
        <w:rPr>
          <w:rFonts w:ascii="GHEA Grapalat" w:hAnsi="GHEA Grapalat" w:cs="Sylfaen"/>
          <w:sz w:val="20"/>
          <w:lang w:val="af-ZA"/>
        </w:rPr>
        <w:t xml:space="preserve"> </w:t>
      </w:r>
      <w:r w:rsidRPr="004E3618">
        <w:rPr>
          <w:rFonts w:ascii="GHEA Grapalat" w:hAnsi="GHEA Grapalat" w:cs="Sylfaen"/>
          <w:sz w:val="20"/>
          <w:lang w:val="ru-RU"/>
        </w:rPr>
        <w:t>դեպքում</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ոչ</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ուշ</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քան</w:t>
      </w:r>
      <w:proofErr w:type="spellEnd"/>
      <w:r w:rsidRPr="004E3618">
        <w:rPr>
          <w:rFonts w:ascii="GHEA Grapalat" w:hAnsi="GHEA Grapalat" w:cs="Sylfaen"/>
          <w:sz w:val="20"/>
          <w:lang w:val="hy-AM"/>
        </w:rPr>
        <w:t xml:space="preserve"> </w:t>
      </w:r>
      <w:r w:rsidRPr="004E3618">
        <w:rPr>
          <w:rFonts w:ascii="GHEA Grapalat" w:hAnsi="GHEA Grapalat" w:cs="Sylfaen"/>
          <w:sz w:val="20"/>
          <w:lang w:val="ru-RU"/>
        </w:rPr>
        <w:t>տվյալ</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գործով</w:t>
      </w:r>
      <w:r w:rsidRPr="004E3618">
        <w:rPr>
          <w:rFonts w:ascii="GHEA Grapalat" w:hAnsi="GHEA Grapalat" w:cs="Sylfaen"/>
          <w:sz w:val="20"/>
          <w:lang w:val="af-ZA"/>
        </w:rPr>
        <w:t xml:space="preserve"> </w:t>
      </w:r>
      <w:r w:rsidRPr="004E3618">
        <w:rPr>
          <w:rFonts w:ascii="GHEA Grapalat" w:hAnsi="GHEA Grapalat" w:cs="Sylfaen"/>
          <w:sz w:val="20"/>
          <w:lang w:val="ru-RU"/>
        </w:rPr>
        <w:t>եզրափակիչ</w:t>
      </w:r>
      <w:r w:rsidRPr="004E3618">
        <w:rPr>
          <w:rFonts w:ascii="GHEA Grapalat" w:hAnsi="GHEA Grapalat" w:cs="Sylfaen"/>
          <w:sz w:val="20"/>
          <w:lang w:val="af-ZA"/>
        </w:rPr>
        <w:t xml:space="preserve"> </w:t>
      </w:r>
      <w:r w:rsidRPr="004E3618">
        <w:rPr>
          <w:rFonts w:ascii="GHEA Grapalat" w:hAnsi="GHEA Grapalat" w:cs="Sylfaen"/>
          <w:sz w:val="20"/>
          <w:lang w:val="ru-RU"/>
        </w:rPr>
        <w:t>դատական</w:t>
      </w:r>
      <w:r w:rsidRPr="004E3618">
        <w:rPr>
          <w:rFonts w:ascii="GHEA Grapalat" w:hAnsi="GHEA Grapalat" w:cs="Sylfaen"/>
          <w:sz w:val="20"/>
          <w:lang w:val="af-ZA"/>
        </w:rPr>
        <w:t xml:space="preserve"> </w:t>
      </w:r>
      <w:r w:rsidRPr="004E3618">
        <w:rPr>
          <w:rFonts w:ascii="GHEA Grapalat" w:hAnsi="GHEA Grapalat" w:cs="Sylfaen"/>
          <w:sz w:val="20"/>
          <w:lang w:val="ru-RU"/>
        </w:rPr>
        <w:t>ակտն</w:t>
      </w:r>
      <w:r w:rsidRPr="004E3618">
        <w:rPr>
          <w:rFonts w:ascii="GHEA Grapalat" w:hAnsi="GHEA Grapalat" w:cs="Sylfaen"/>
          <w:sz w:val="20"/>
          <w:lang w:val="af-ZA"/>
        </w:rPr>
        <w:t xml:space="preserve"> </w:t>
      </w:r>
      <w:r w:rsidRPr="004E3618">
        <w:rPr>
          <w:rFonts w:ascii="GHEA Grapalat" w:hAnsi="GHEA Grapalat" w:cs="Sylfaen"/>
          <w:sz w:val="20"/>
          <w:lang w:val="ru-RU"/>
        </w:rPr>
        <w:t>ուժի</w:t>
      </w:r>
      <w:r w:rsidRPr="004E3618">
        <w:rPr>
          <w:rFonts w:ascii="GHEA Grapalat" w:hAnsi="GHEA Grapalat" w:cs="Sylfaen"/>
          <w:sz w:val="20"/>
          <w:lang w:val="af-ZA"/>
        </w:rPr>
        <w:t xml:space="preserve"> </w:t>
      </w:r>
      <w:r w:rsidRPr="004E3618">
        <w:rPr>
          <w:rFonts w:ascii="GHEA Grapalat" w:hAnsi="GHEA Grapalat" w:cs="Sylfaen"/>
          <w:sz w:val="20"/>
          <w:lang w:val="ru-RU"/>
        </w:rPr>
        <w:t>մեջ</w:t>
      </w:r>
      <w:r w:rsidRPr="004E3618">
        <w:rPr>
          <w:rFonts w:ascii="GHEA Grapalat" w:hAnsi="GHEA Grapalat" w:cs="Sylfaen"/>
          <w:sz w:val="20"/>
          <w:lang w:val="af-ZA"/>
        </w:rPr>
        <w:t xml:space="preserve"> </w:t>
      </w:r>
      <w:r w:rsidRPr="004E3618">
        <w:rPr>
          <w:rFonts w:ascii="GHEA Grapalat" w:hAnsi="GHEA Grapalat" w:cs="Sylfaen"/>
          <w:sz w:val="20"/>
          <w:lang w:val="ru-RU"/>
        </w:rPr>
        <w:t>մտնելը</w:t>
      </w:r>
      <w:r w:rsidRPr="004E3618">
        <w:rPr>
          <w:rFonts w:ascii="GHEA Grapalat" w:hAnsi="GHEA Grapalat" w:cs="Sylfaen"/>
          <w:sz w:val="20"/>
        </w:rPr>
        <w:t xml:space="preserve"> </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ապա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պատվիրատուն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դրա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գրավոր</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տեղեկացնում</w:t>
      </w:r>
      <w:proofErr w:type="spellEnd"/>
      <w:r w:rsidRPr="004E3618">
        <w:rPr>
          <w:rFonts w:ascii="GHEA Grapalat" w:hAnsi="GHEA Grapalat" w:cs="Sylfaen"/>
          <w:sz w:val="20"/>
          <w:lang w:val="af-ZA"/>
        </w:rPr>
        <w:t xml:space="preserve"> </w:t>
      </w:r>
      <w:r w:rsidRPr="004E3618">
        <w:rPr>
          <w:rFonts w:ascii="GHEA Grapalat" w:hAnsi="GHEA Grapalat" w:cs="Sylfaen"/>
          <w:sz w:val="20"/>
          <w:lang w:val="en-US"/>
        </w:rPr>
        <w:t>է</w:t>
      </w:r>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լիազորված</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մարմին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որի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հիման</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վրա</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մասնակիցը</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չի</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ներառվում</w:t>
      </w:r>
      <w:proofErr w:type="spellEnd"/>
      <w:r w:rsidRPr="004E3618">
        <w:rPr>
          <w:rFonts w:ascii="GHEA Grapalat" w:hAnsi="GHEA Grapalat" w:cs="Sylfaen"/>
          <w:sz w:val="20"/>
          <w:lang w:val="af-ZA"/>
        </w:rPr>
        <w:t xml:space="preserve"> </w:t>
      </w:r>
      <w:proofErr w:type="spellStart"/>
      <w:r w:rsidRPr="004E3618">
        <w:rPr>
          <w:rFonts w:ascii="GHEA Grapalat" w:hAnsi="GHEA Grapalat" w:cs="Sylfaen"/>
          <w:sz w:val="20"/>
          <w:lang w:val="en-US"/>
        </w:rPr>
        <w:t>ցուցակում</w:t>
      </w:r>
      <w:proofErr w:type="spellEnd"/>
      <w:r w:rsidRPr="004E3618">
        <w:rPr>
          <w:rFonts w:ascii="GHEA Grapalat" w:hAnsi="GHEA Grapalat" w:cs="Sylfaen"/>
          <w:sz w:val="20"/>
          <w:lang w:val="af-ZA"/>
        </w:rPr>
        <w:t>:</w:t>
      </w:r>
    </w:p>
    <w:p w14:paraId="61A43CD9" w14:textId="77777777" w:rsidR="00396814" w:rsidRPr="00B53D35" w:rsidRDefault="00396814" w:rsidP="00396814">
      <w:pPr>
        <w:ind w:firstLine="375"/>
        <w:jc w:val="both"/>
        <w:rPr>
          <w:rFonts w:ascii="GHEA Grapalat" w:hAnsi="GHEA Grapalat" w:cs="Sylfaen"/>
          <w:sz w:val="20"/>
          <w:lang w:val="af-ZA"/>
        </w:rPr>
      </w:pPr>
      <w:r w:rsidRPr="0093002B">
        <w:rPr>
          <w:rFonts w:ascii="GHEA Grapalat" w:hAnsi="GHEA Grapalat" w:cs="Sylfaen"/>
          <w:sz w:val="20"/>
          <w:lang w:val="hy-AM"/>
        </w:rPr>
        <w:t xml:space="preserve">Ընդ որում </w:t>
      </w:r>
      <w:r w:rsidRPr="00B53D35">
        <w:rPr>
          <w:rFonts w:ascii="GHEA Grapalat" w:hAnsi="GHEA Grapalat" w:cs="Sylfaen"/>
          <w:sz w:val="20"/>
          <w:lang w:val="hy-AM"/>
        </w:rPr>
        <w:t>եթե</w:t>
      </w:r>
      <w:r w:rsidRPr="00B53D35">
        <w:rPr>
          <w:rFonts w:ascii="GHEA Grapalat" w:hAnsi="GHEA Grapalat" w:cs="Sylfaen"/>
          <w:sz w:val="20"/>
          <w:lang w:val="af-ZA"/>
        </w:rPr>
        <w:t xml:space="preserve"> </w:t>
      </w:r>
      <w:r w:rsidRPr="00B53D35">
        <w:rPr>
          <w:rFonts w:ascii="GHEA Grapalat" w:hAnsi="GHEA Grapalat" w:cs="Sylfaen"/>
          <w:sz w:val="20"/>
          <w:lang w:val="hy-AM"/>
        </w:rPr>
        <w:t>մասնակցի</w:t>
      </w:r>
      <w:r w:rsidRPr="00B53D35">
        <w:rPr>
          <w:rFonts w:ascii="GHEA Grapalat" w:hAnsi="GHEA Grapalat" w:cs="Sylfaen"/>
          <w:sz w:val="20"/>
          <w:lang w:val="af-ZA"/>
        </w:rPr>
        <w:t xml:space="preserve"> </w:t>
      </w:r>
      <w:r w:rsidRPr="00B53D35">
        <w:rPr>
          <w:rFonts w:ascii="GHEA Grapalat" w:hAnsi="GHEA Grapalat" w:cs="Sylfaen"/>
          <w:sz w:val="20"/>
          <w:lang w:val="hy-AM"/>
        </w:rPr>
        <w:t>գնումներին</w:t>
      </w:r>
      <w:r w:rsidRPr="00B53D35">
        <w:rPr>
          <w:rFonts w:ascii="GHEA Grapalat" w:hAnsi="GHEA Grapalat" w:cs="Sylfaen"/>
          <w:sz w:val="20"/>
          <w:lang w:val="af-ZA"/>
        </w:rPr>
        <w:t xml:space="preserve"> </w:t>
      </w:r>
      <w:r w:rsidRPr="00B53D35">
        <w:rPr>
          <w:rFonts w:ascii="GHEA Grapalat" w:hAnsi="GHEA Grapalat" w:cs="Sylfaen"/>
          <w:sz w:val="20"/>
          <w:lang w:val="hy-AM"/>
        </w:rPr>
        <w:t>մասնակցելու</w:t>
      </w:r>
      <w:r w:rsidRPr="00B53D35">
        <w:rPr>
          <w:rFonts w:ascii="GHEA Grapalat" w:hAnsi="GHEA Grapalat" w:cs="Sylfaen"/>
          <w:sz w:val="20"/>
          <w:lang w:val="af-ZA"/>
        </w:rPr>
        <w:t xml:space="preserve"> </w:t>
      </w:r>
      <w:r w:rsidRPr="00B53D35">
        <w:rPr>
          <w:rFonts w:ascii="GHEA Grapalat" w:hAnsi="GHEA Grapalat" w:cs="Sylfaen"/>
          <w:sz w:val="20"/>
          <w:lang w:val="hy-AM"/>
        </w:rPr>
        <w:t>իրավունք</w:t>
      </w:r>
      <w:r w:rsidRPr="00B53D35">
        <w:rPr>
          <w:rFonts w:ascii="GHEA Grapalat" w:hAnsi="GHEA Grapalat" w:cs="Sylfaen"/>
          <w:sz w:val="20"/>
          <w:lang w:val="af-ZA"/>
        </w:rPr>
        <w:t xml:space="preserve"> </w:t>
      </w:r>
      <w:r w:rsidRPr="00B53D35">
        <w:rPr>
          <w:rFonts w:ascii="GHEA Grapalat" w:hAnsi="GHEA Grapalat" w:cs="Sylfaen"/>
          <w:sz w:val="20"/>
          <w:lang w:val="hy-AM"/>
        </w:rPr>
        <w:t>ունենալու մասին դիմում-հայտարարությունը որակվում</w:t>
      </w:r>
      <w:r w:rsidRPr="00B53D35">
        <w:rPr>
          <w:rFonts w:ascii="GHEA Grapalat" w:hAnsi="GHEA Grapalat" w:cs="Sylfaen"/>
          <w:sz w:val="20"/>
          <w:lang w:val="af-ZA"/>
        </w:rPr>
        <w:t xml:space="preserve"> </w:t>
      </w:r>
      <w:r w:rsidRPr="00B53D35">
        <w:rPr>
          <w:rFonts w:ascii="GHEA Grapalat" w:hAnsi="GHEA Grapalat" w:cs="Sylfaen"/>
          <w:sz w:val="20"/>
          <w:lang w:val="hy-AM"/>
        </w:rPr>
        <w:t>է</w:t>
      </w:r>
      <w:r w:rsidRPr="00B53D35">
        <w:rPr>
          <w:rFonts w:ascii="GHEA Grapalat" w:hAnsi="GHEA Grapalat" w:cs="Sylfaen"/>
          <w:sz w:val="20"/>
          <w:lang w:val="af-ZA"/>
        </w:rPr>
        <w:t xml:space="preserve"> </w:t>
      </w:r>
      <w:r w:rsidRPr="00B53D35">
        <w:rPr>
          <w:rFonts w:ascii="GHEA Grapalat" w:hAnsi="GHEA Grapalat" w:cs="Sylfaen"/>
          <w:sz w:val="20"/>
          <w:lang w:val="hy-AM"/>
        </w:rPr>
        <w:t>որպես</w:t>
      </w:r>
      <w:r w:rsidRPr="00B53D35">
        <w:rPr>
          <w:rFonts w:ascii="GHEA Grapalat" w:hAnsi="GHEA Grapalat" w:cs="Sylfaen"/>
          <w:sz w:val="20"/>
          <w:lang w:val="af-ZA"/>
        </w:rPr>
        <w:t xml:space="preserve"> </w:t>
      </w:r>
      <w:r w:rsidRPr="00B53D35">
        <w:rPr>
          <w:rFonts w:ascii="GHEA Grapalat" w:hAnsi="GHEA Grapalat" w:cs="Sylfaen"/>
          <w:sz w:val="20"/>
          <w:lang w:val="hy-AM"/>
        </w:rPr>
        <w:t>իրականությանը</w:t>
      </w:r>
      <w:r w:rsidRPr="00B53D35">
        <w:rPr>
          <w:rFonts w:ascii="GHEA Grapalat" w:hAnsi="GHEA Grapalat" w:cs="Sylfaen"/>
          <w:sz w:val="20"/>
          <w:lang w:val="af-ZA"/>
        </w:rPr>
        <w:t xml:space="preserve"> </w:t>
      </w:r>
      <w:r w:rsidRPr="00B53D35">
        <w:rPr>
          <w:rFonts w:ascii="GHEA Grapalat" w:hAnsi="GHEA Grapalat" w:cs="Sylfaen"/>
          <w:sz w:val="20"/>
          <w:lang w:val="hy-AM"/>
        </w:rPr>
        <w:t>չհամապատասխանող</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սույն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սահմանված</w:t>
      </w:r>
      <w:r w:rsidRPr="00B53D35">
        <w:rPr>
          <w:rFonts w:ascii="GHEA Grapalat" w:hAnsi="GHEA Grapalat" w:cs="Sylfaen"/>
          <w:sz w:val="20"/>
          <w:lang w:val="af-ZA"/>
        </w:rPr>
        <w:t xml:space="preserve"> </w:t>
      </w:r>
      <w:r w:rsidRPr="00B53D35">
        <w:rPr>
          <w:rFonts w:ascii="GHEA Grapalat" w:hAnsi="GHEA Grapalat" w:cs="Sylfaen"/>
          <w:sz w:val="20"/>
          <w:lang w:val="hy-AM"/>
        </w:rPr>
        <w:t>կարգով</w:t>
      </w:r>
      <w:r w:rsidRPr="00B53D35">
        <w:rPr>
          <w:rFonts w:ascii="GHEA Grapalat" w:hAnsi="GHEA Grapalat" w:cs="Sylfaen"/>
          <w:sz w:val="20"/>
          <w:lang w:val="af-ZA"/>
        </w:rPr>
        <w:t xml:space="preserve"> </w:t>
      </w:r>
      <w:r w:rsidRPr="00B53D35">
        <w:rPr>
          <w:rFonts w:ascii="GHEA Grapalat" w:hAnsi="GHEA Grapalat" w:cs="Sylfaen"/>
          <w:sz w:val="20"/>
          <w:lang w:val="hy-AM"/>
        </w:rPr>
        <w:t>և</w:t>
      </w:r>
      <w:r w:rsidRPr="00B53D35">
        <w:rPr>
          <w:rFonts w:ascii="GHEA Grapalat" w:hAnsi="GHEA Grapalat" w:cs="Sylfaen"/>
          <w:sz w:val="20"/>
          <w:lang w:val="af-ZA"/>
        </w:rPr>
        <w:t xml:space="preserve"> </w:t>
      </w:r>
      <w:r w:rsidRPr="00B53D35">
        <w:rPr>
          <w:rFonts w:ascii="GHEA Grapalat" w:hAnsi="GHEA Grapalat" w:cs="Sylfaen"/>
          <w:sz w:val="20"/>
          <w:lang w:val="hy-AM"/>
        </w:rPr>
        <w:t>ժամկետներում</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հրավերով</w:t>
      </w:r>
      <w:r w:rsidRPr="00B53D35">
        <w:rPr>
          <w:rFonts w:ascii="GHEA Grapalat" w:hAnsi="GHEA Grapalat" w:cs="Sylfaen"/>
          <w:sz w:val="20"/>
          <w:lang w:val="af-ZA"/>
        </w:rPr>
        <w:t xml:space="preserve"> </w:t>
      </w:r>
      <w:r w:rsidRPr="00B53D35">
        <w:rPr>
          <w:rFonts w:ascii="GHEA Grapalat" w:hAnsi="GHEA Grapalat" w:cs="Sylfaen"/>
          <w:sz w:val="20"/>
          <w:lang w:val="hy-AM"/>
        </w:rPr>
        <w:t>նախատեսված</w:t>
      </w:r>
      <w:r w:rsidRPr="00B53D35">
        <w:rPr>
          <w:rFonts w:ascii="GHEA Grapalat" w:hAnsi="GHEA Grapalat" w:cs="Sylfaen"/>
          <w:sz w:val="20"/>
          <w:lang w:val="af-ZA"/>
        </w:rPr>
        <w:t xml:space="preserve"> </w:t>
      </w:r>
      <w:r w:rsidRPr="00B53D35">
        <w:rPr>
          <w:rFonts w:ascii="GHEA Grapalat" w:hAnsi="GHEA Grapalat" w:cs="Sylfaen"/>
          <w:sz w:val="20"/>
          <w:lang w:val="hy-AM"/>
        </w:rPr>
        <w:t xml:space="preserve">փաստաթղթերը, </w:t>
      </w:r>
      <w:bookmarkStart w:id="13" w:name="_Hlk193180492"/>
      <w:r w:rsidRPr="00B53D35">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3"/>
      <w:r w:rsidRPr="00B53D35">
        <w:rPr>
          <w:rFonts w:ascii="GHEA Grapalat" w:hAnsi="GHEA Grapalat" w:cs="Sylfaen"/>
          <w:sz w:val="20"/>
          <w:lang w:val="af-ZA"/>
        </w:rPr>
        <w:t xml:space="preserve">` </w:t>
      </w:r>
      <w:bookmarkStart w:id="14" w:name="_Hlk201942453"/>
      <w:r w:rsidRPr="00B53D35">
        <w:rPr>
          <w:rFonts w:ascii="GHEA Grapalat" w:hAnsi="GHEA Grapalat" w:cs="Sylfaen"/>
          <w:sz w:val="20"/>
          <w:lang w:val="hy-AM"/>
        </w:rPr>
        <w:t>այդ</w:t>
      </w:r>
      <w:r w:rsidRPr="00B53D35">
        <w:rPr>
          <w:rFonts w:ascii="GHEA Grapalat" w:hAnsi="GHEA Grapalat" w:cs="Sylfaen"/>
          <w:sz w:val="20"/>
          <w:lang w:val="af-ZA"/>
        </w:rPr>
        <w:t xml:space="preserve"> թվում՝ երբ </w:t>
      </w:r>
      <w:r w:rsidRPr="00B53D35">
        <w:rPr>
          <w:rFonts w:ascii="GHEA Grapalat" w:hAnsi="GHEA Grapalat"/>
          <w:sz w:val="20"/>
          <w:szCs w:val="20"/>
          <w:lang w:val="es-ES"/>
        </w:rPr>
        <w:t xml:space="preserve">ՀՀ </w:t>
      </w:r>
      <w:proofErr w:type="spellStart"/>
      <w:r w:rsidRPr="00B53D35">
        <w:rPr>
          <w:rFonts w:ascii="GHEA Grapalat" w:hAnsi="GHEA Grapalat"/>
          <w:sz w:val="20"/>
          <w:szCs w:val="20"/>
          <w:lang w:val="es-ES"/>
        </w:rPr>
        <w:t>կառավարության</w:t>
      </w:r>
      <w:proofErr w:type="spellEnd"/>
      <w:r w:rsidRPr="00B53D35">
        <w:rPr>
          <w:rFonts w:ascii="GHEA Grapalat" w:hAnsi="GHEA Grapalat"/>
          <w:sz w:val="20"/>
          <w:szCs w:val="20"/>
          <w:lang w:val="es-ES"/>
        </w:rPr>
        <w:t xml:space="preserve"> 20.06.2025թ. N 817-Ա </w:t>
      </w:r>
      <w:proofErr w:type="spellStart"/>
      <w:r w:rsidRPr="00B53D35">
        <w:rPr>
          <w:rFonts w:ascii="GHEA Grapalat" w:hAnsi="GHEA Grapalat"/>
          <w:sz w:val="20"/>
          <w:szCs w:val="20"/>
          <w:lang w:val="es-ES"/>
        </w:rPr>
        <w:t>որոշման</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կետի</w:t>
      </w:r>
      <w:proofErr w:type="spellEnd"/>
      <w:r w:rsidRPr="00B53D35">
        <w:rPr>
          <w:rFonts w:ascii="GHEA Grapalat" w:hAnsi="GHEA Grapalat"/>
          <w:sz w:val="20"/>
          <w:szCs w:val="20"/>
          <w:lang w:val="es-ES"/>
        </w:rPr>
        <w:t xml:space="preserve"> 2-րդ </w:t>
      </w:r>
      <w:proofErr w:type="spellStart"/>
      <w:r w:rsidRPr="00B53D35">
        <w:rPr>
          <w:rFonts w:ascii="GHEA Grapalat" w:hAnsi="GHEA Grapalat"/>
          <w:sz w:val="20"/>
          <w:szCs w:val="20"/>
          <w:lang w:val="es-ES"/>
        </w:rPr>
        <w:t>ենթակետով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ցուցակում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ներառված</w:t>
      </w:r>
      <w:proofErr w:type="spellEnd"/>
      <w:r w:rsidRPr="00B53D35">
        <w:rPr>
          <w:rFonts w:ascii="GHEA Grapalat" w:hAnsi="GHEA Grapalat" w:cs="Sylfaen"/>
          <w:sz w:val="20"/>
          <w:lang w:val="af-ZA"/>
        </w:rPr>
        <w:t xml:space="preserve"> անձը </w:t>
      </w:r>
      <w:r w:rsidRPr="00B53D35">
        <w:rPr>
          <w:rFonts w:ascii="GHEA Grapalat" w:hAnsi="GHEA Grapalat" w:cs="Sylfaen"/>
          <w:sz w:val="20"/>
          <w:lang w:val="hy-AM"/>
        </w:rPr>
        <w:t>մասնակցի կողմից առաջարկվում է որպես ենթակապալառու,</w:t>
      </w:r>
      <w:r w:rsidRPr="00B53D35">
        <w:rPr>
          <w:rFonts w:ascii="GHEA Grapalat" w:hAnsi="GHEA Grapalat" w:cs="Sylfaen"/>
          <w:lang w:val="af-ZA"/>
        </w:rPr>
        <w:t xml:space="preserve"> </w:t>
      </w:r>
      <w:bookmarkEnd w:id="14"/>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ընտրված</w:t>
      </w:r>
      <w:r w:rsidRPr="00B53D35">
        <w:rPr>
          <w:rFonts w:ascii="GHEA Grapalat" w:hAnsi="GHEA Grapalat" w:cs="Sylfaen"/>
          <w:sz w:val="20"/>
          <w:lang w:val="af-ZA"/>
        </w:rPr>
        <w:t xml:space="preserve"> </w:t>
      </w:r>
      <w:r w:rsidRPr="00B53D35">
        <w:rPr>
          <w:rFonts w:ascii="GHEA Grapalat" w:hAnsi="GHEA Grapalat" w:cs="Sylfaen"/>
          <w:sz w:val="20"/>
          <w:lang w:val="hy-AM"/>
        </w:rPr>
        <w:t>մասնակիցը</w:t>
      </w:r>
      <w:r w:rsidRPr="00B53D35">
        <w:rPr>
          <w:rFonts w:ascii="GHEA Grapalat" w:hAnsi="GHEA Grapalat" w:cs="Sylfaen"/>
          <w:sz w:val="20"/>
          <w:lang w:val="af-ZA"/>
        </w:rPr>
        <w:t xml:space="preserve"> </w:t>
      </w:r>
      <w:r w:rsidRPr="00B53D35">
        <w:rPr>
          <w:rFonts w:ascii="GHEA Grapalat" w:hAnsi="GHEA Grapalat" w:cs="Sylfaen"/>
          <w:sz w:val="20"/>
          <w:lang w:val="hy-AM"/>
        </w:rPr>
        <w:t>չի</w:t>
      </w:r>
      <w:r w:rsidRPr="00B53D35">
        <w:rPr>
          <w:rFonts w:ascii="GHEA Grapalat" w:hAnsi="GHEA Grapalat" w:cs="Sylfaen"/>
          <w:sz w:val="20"/>
          <w:lang w:val="af-ZA"/>
        </w:rPr>
        <w:t xml:space="preserve"> </w:t>
      </w:r>
      <w:r w:rsidRPr="00B53D35">
        <w:rPr>
          <w:rFonts w:ascii="GHEA Grapalat" w:hAnsi="GHEA Grapalat" w:cs="Sylfaen"/>
          <w:sz w:val="20"/>
          <w:lang w:val="hy-AM"/>
        </w:rPr>
        <w:t>ներկայացնում</w:t>
      </w:r>
      <w:r w:rsidRPr="00B53D35">
        <w:rPr>
          <w:rFonts w:ascii="GHEA Grapalat" w:hAnsi="GHEA Grapalat" w:cs="Sylfaen"/>
          <w:sz w:val="20"/>
          <w:lang w:val="af-ZA"/>
        </w:rPr>
        <w:t xml:space="preserve"> </w:t>
      </w:r>
      <w:r w:rsidRPr="00B53D35">
        <w:rPr>
          <w:rFonts w:ascii="GHEA Grapalat" w:hAnsi="GHEA Grapalat" w:cs="Sylfaen"/>
          <w:sz w:val="20"/>
          <w:lang w:val="hy-AM"/>
        </w:rPr>
        <w:t>որակավորման</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w:t>
      </w:r>
      <w:r w:rsidRPr="00B53D35">
        <w:rPr>
          <w:rFonts w:ascii="GHEA Grapalat" w:hAnsi="GHEA Grapalat" w:cs="Sylfaen"/>
          <w:sz w:val="20"/>
          <w:lang w:val="hy-AM"/>
        </w:rPr>
        <w:t>պայմանագրի</w:t>
      </w:r>
      <w:r w:rsidRPr="00B53D35">
        <w:rPr>
          <w:rFonts w:ascii="GHEA Grapalat" w:hAnsi="GHEA Grapalat" w:cs="Sylfaen"/>
          <w:sz w:val="20"/>
          <w:lang w:val="af-ZA"/>
        </w:rPr>
        <w:t xml:space="preserve"> </w:t>
      </w:r>
      <w:r w:rsidRPr="00B53D35">
        <w:rPr>
          <w:rFonts w:ascii="GHEA Grapalat" w:hAnsi="GHEA Grapalat" w:cs="Sylfaen"/>
          <w:sz w:val="20"/>
          <w:lang w:val="hy-AM"/>
        </w:rPr>
        <w:t>ապահովում</w:t>
      </w:r>
      <w:r w:rsidRPr="00B53D35">
        <w:rPr>
          <w:rFonts w:ascii="GHEA Grapalat" w:hAnsi="GHEA Grapalat" w:cs="Sylfaen"/>
          <w:sz w:val="20"/>
          <w:lang w:val="af-ZA"/>
        </w:rPr>
        <w:t xml:space="preserve"> </w:t>
      </w:r>
      <w:r w:rsidRPr="00B53D35">
        <w:rPr>
          <w:rFonts w:ascii="GHEA Grapalat" w:hAnsi="GHEA Grapalat" w:cs="Sylfaen"/>
          <w:sz w:val="20"/>
          <w:lang w:val="hy-AM"/>
        </w:rPr>
        <w:t>կամ</w:t>
      </w:r>
      <w:r w:rsidRPr="00B53D35">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53D35">
        <w:rPr>
          <w:rFonts w:ascii="GHEA Grapalat" w:hAnsi="GHEA Grapalat" w:cs="Sylfaen"/>
          <w:sz w:val="20"/>
        </w:rPr>
        <w:t>արդյունքում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համաձայնագիր</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կնքելու</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նպատակով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պայմանագիրը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կնքած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անձը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սահմանված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ժամկետում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միակողմանի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հաստատված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հայտարարության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այսուհետ</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նաև</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տուժանք</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ձևով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ներկայացված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պայմանագրի</w:t>
      </w:r>
      <w:proofErr w:type="spellEnd"/>
      <w:r w:rsidRPr="00B53D35">
        <w:rPr>
          <w:rFonts w:ascii="GHEA Grapalat" w:hAnsi="GHEA Grapalat" w:cs="Sylfaen"/>
          <w:sz w:val="20"/>
          <w:lang w:val="af-ZA"/>
        </w:rPr>
        <w:t xml:space="preserve"> </w:t>
      </w:r>
      <w:r w:rsidRPr="00B53D35">
        <w:rPr>
          <w:rFonts w:ascii="GHEA Grapalat" w:hAnsi="GHEA Grapalat" w:cs="Sylfaen"/>
          <w:sz w:val="20"/>
        </w:rPr>
        <w:t>և</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որակավորման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ապահովումը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չի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փոխարինում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բանկային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երաշխիք</w:t>
      </w:r>
      <w:proofErr w:type="spellEnd"/>
      <w:r w:rsidRPr="00B53D35">
        <w:rPr>
          <w:rFonts w:ascii="GHEA Grapalat" w:hAnsi="GHEA Grapalat" w:cs="Sylfaen"/>
          <w:sz w:val="20"/>
          <w:lang w:val="hy-AM"/>
        </w:rPr>
        <w:t>ո</w:t>
      </w:r>
      <w:r w:rsidRPr="00B53D35">
        <w:rPr>
          <w:rFonts w:ascii="GHEA Grapalat" w:hAnsi="GHEA Grapalat" w:cs="Sylfaen"/>
          <w:sz w:val="20"/>
        </w:rPr>
        <w:t>վ</w:t>
      </w:r>
      <w:r w:rsidRPr="00B53D35">
        <w:rPr>
          <w:rFonts w:ascii="GHEA Grapalat" w:hAnsi="GHEA Grapalat" w:cs="Sylfaen"/>
          <w:sz w:val="20"/>
          <w:lang w:val="af-ZA"/>
        </w:rPr>
        <w:t xml:space="preserve"> </w:t>
      </w:r>
      <w:proofErr w:type="spellStart"/>
      <w:r w:rsidRPr="00B53D35">
        <w:rPr>
          <w:rFonts w:ascii="GHEA Grapalat" w:hAnsi="GHEA Grapalat" w:cs="Sylfaen"/>
          <w:sz w:val="20"/>
        </w:rPr>
        <w:t>կամ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կանխիկ</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փողով</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ապա</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այդ</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հանգամանքը</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համարվում</w:t>
      </w:r>
      <w:proofErr w:type="spellEnd"/>
      <w:r w:rsidRPr="00B53D35">
        <w:rPr>
          <w:rFonts w:ascii="GHEA Grapalat" w:hAnsi="GHEA Grapalat" w:cs="Sylfaen"/>
          <w:sz w:val="20"/>
          <w:lang w:val="af-ZA"/>
        </w:rPr>
        <w:t xml:space="preserve"> </w:t>
      </w:r>
      <w:r w:rsidRPr="00B53D35">
        <w:rPr>
          <w:rFonts w:ascii="GHEA Grapalat" w:hAnsi="GHEA Grapalat" w:cs="Sylfaen"/>
          <w:sz w:val="20"/>
        </w:rPr>
        <w:t>է</w:t>
      </w:r>
      <w:r w:rsidRPr="00B53D35">
        <w:rPr>
          <w:rFonts w:ascii="GHEA Grapalat" w:hAnsi="GHEA Grapalat" w:cs="Sylfaen"/>
          <w:sz w:val="20"/>
          <w:lang w:val="af-ZA"/>
        </w:rPr>
        <w:t xml:space="preserve"> </w:t>
      </w:r>
      <w:proofErr w:type="spellStart"/>
      <w:r w:rsidRPr="00B53D35">
        <w:rPr>
          <w:rFonts w:ascii="GHEA Grapalat" w:hAnsi="GHEA Grapalat" w:cs="Sylfaen"/>
          <w:sz w:val="20"/>
        </w:rPr>
        <w:t>որպես</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գնման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գործընթացի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շրջանակում</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մասնակցի</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ստանձնված</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պարտավորության</w:t>
      </w:r>
      <w:proofErr w:type="spellEnd"/>
      <w:r w:rsidRPr="00B53D35">
        <w:rPr>
          <w:rFonts w:ascii="GHEA Grapalat" w:hAnsi="GHEA Grapalat" w:cs="Sylfaen"/>
          <w:sz w:val="20"/>
          <w:lang w:val="af-ZA"/>
        </w:rPr>
        <w:t xml:space="preserve"> </w:t>
      </w:r>
      <w:proofErr w:type="spellStart"/>
      <w:r w:rsidRPr="00B53D35">
        <w:rPr>
          <w:rFonts w:ascii="GHEA Grapalat" w:hAnsi="GHEA Grapalat" w:cs="Sylfaen"/>
          <w:sz w:val="20"/>
        </w:rPr>
        <w:t>խախտում</w:t>
      </w:r>
      <w:proofErr w:type="spellEnd"/>
      <w:r w:rsidRPr="00B53D35">
        <w:rPr>
          <w:rFonts w:ascii="GHEA Grapalat" w:hAnsi="GHEA Grapalat" w:cs="Sylfaen"/>
          <w:sz w:val="20"/>
          <w:lang w:val="af-ZA"/>
        </w:rPr>
        <w:t>.</w:t>
      </w:r>
    </w:p>
    <w:p w14:paraId="74BF2B1E" w14:textId="77777777" w:rsidR="00396814" w:rsidRPr="0093002B" w:rsidRDefault="00396814" w:rsidP="00396814">
      <w:pPr>
        <w:ind w:firstLine="375"/>
        <w:jc w:val="both"/>
        <w:rPr>
          <w:rFonts w:ascii="GHEA Grapalat" w:hAnsi="GHEA Grapalat" w:cs="Sylfaen"/>
          <w:sz w:val="20"/>
          <w:lang w:val="af-ZA"/>
        </w:rPr>
      </w:pPr>
      <w:r w:rsidRPr="00B53D35">
        <w:rPr>
          <w:rFonts w:ascii="GHEA Grapalat" w:hAnsi="GHEA Grapalat" w:cs="Sylfaen"/>
          <w:sz w:val="20"/>
          <w:lang w:val="af-ZA"/>
        </w:rPr>
        <w:t>-ս</w:t>
      </w:r>
      <w:proofErr w:type="spellStart"/>
      <w:r w:rsidRPr="00B53D35">
        <w:rPr>
          <w:rFonts w:ascii="GHEA Grapalat" w:hAnsi="GHEA Grapalat"/>
          <w:sz w:val="20"/>
          <w:szCs w:val="20"/>
          <w:lang w:val="es-ES"/>
        </w:rPr>
        <w:t>ույն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հրավերի</w:t>
      </w:r>
      <w:proofErr w:type="spellEnd"/>
      <w:r w:rsidRPr="00B53D35">
        <w:rPr>
          <w:rFonts w:ascii="GHEA Grapalat" w:hAnsi="GHEA Grapalat"/>
          <w:sz w:val="20"/>
          <w:szCs w:val="20"/>
          <w:lang w:val="es-ES"/>
        </w:rPr>
        <w:t xml:space="preserve">  1-ին </w:t>
      </w:r>
      <w:proofErr w:type="spellStart"/>
      <w:r w:rsidRPr="00B53D35">
        <w:rPr>
          <w:rFonts w:ascii="GHEA Grapalat" w:hAnsi="GHEA Grapalat"/>
          <w:sz w:val="20"/>
          <w:szCs w:val="20"/>
          <w:lang w:val="es-ES"/>
        </w:rPr>
        <w:t>մասի</w:t>
      </w:r>
      <w:proofErr w:type="spellEnd"/>
      <w:r w:rsidRPr="00B53D35">
        <w:rPr>
          <w:rFonts w:ascii="GHEA Grapalat" w:hAnsi="GHEA Grapalat"/>
          <w:sz w:val="20"/>
          <w:szCs w:val="20"/>
          <w:lang w:val="es-ES"/>
        </w:rPr>
        <w:t xml:space="preserve"> 8.9.1  </w:t>
      </w:r>
      <w:proofErr w:type="spellStart"/>
      <w:r w:rsidRPr="00B53D35">
        <w:rPr>
          <w:rFonts w:ascii="GHEA Grapalat" w:hAnsi="GHEA Grapalat"/>
          <w:sz w:val="20"/>
          <w:szCs w:val="20"/>
          <w:lang w:val="es-ES"/>
        </w:rPr>
        <w:t>կետով</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նախատեսված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հանգամանքը</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չի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համարվում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գնման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գործընթացի</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շրջանակում</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ստանձնված</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պարտավորության</w:t>
      </w:r>
      <w:proofErr w:type="spellEnd"/>
      <w:r w:rsidRPr="00B53D35">
        <w:rPr>
          <w:rFonts w:ascii="GHEA Grapalat" w:hAnsi="GHEA Grapalat"/>
          <w:sz w:val="20"/>
          <w:szCs w:val="20"/>
          <w:lang w:val="es-ES"/>
        </w:rPr>
        <w:t xml:space="preserve"> </w:t>
      </w:r>
      <w:proofErr w:type="spellStart"/>
      <w:r w:rsidRPr="00B53D35">
        <w:rPr>
          <w:rFonts w:ascii="GHEA Grapalat" w:hAnsi="GHEA Grapalat"/>
          <w:sz w:val="20"/>
          <w:szCs w:val="20"/>
          <w:lang w:val="es-ES"/>
        </w:rPr>
        <w:t>խախտում</w:t>
      </w:r>
      <w:proofErr w:type="spellEnd"/>
      <w:r w:rsidRPr="00B53D35">
        <w:rPr>
          <w:rFonts w:ascii="GHEA Grapalat" w:hAnsi="GHEA Grapalat"/>
          <w:sz w:val="20"/>
          <w:szCs w:val="20"/>
          <w:lang w:val="es-ES"/>
        </w:rPr>
        <w:t>:</w:t>
      </w:r>
    </w:p>
    <w:p w14:paraId="64E61961" w14:textId="77777777" w:rsidR="00396814" w:rsidRPr="0093002B" w:rsidRDefault="00396814" w:rsidP="00396814">
      <w:pPr>
        <w:ind w:firstLine="375"/>
        <w:jc w:val="both"/>
        <w:rPr>
          <w:rFonts w:ascii="GHEA Grapalat" w:hAnsi="GHEA Grapalat"/>
          <w:sz w:val="20"/>
          <w:szCs w:val="20"/>
          <w:lang w:val="af-ZA"/>
        </w:rPr>
      </w:pPr>
      <w:r w:rsidRPr="0093002B">
        <w:rPr>
          <w:rFonts w:ascii="GHEA Grapalat" w:hAnsi="GHEA Grapalat"/>
          <w:sz w:val="20"/>
          <w:szCs w:val="20"/>
          <w:lang w:val="af-ZA"/>
        </w:rPr>
        <w:t xml:space="preserve">      8.15 </w:t>
      </w:r>
      <w:r w:rsidRPr="0093002B">
        <w:rPr>
          <w:rFonts w:ascii="GHEA Grapalat" w:hAnsi="GHEA Grapalat"/>
          <w:sz w:val="20"/>
          <w:szCs w:val="20"/>
        </w:rPr>
        <w:t>Ե</w:t>
      </w:r>
      <w:r w:rsidRPr="0093002B">
        <w:rPr>
          <w:rFonts w:ascii="GHEA Grapalat" w:hAnsi="GHEA Grapalat"/>
          <w:sz w:val="20"/>
          <w:szCs w:val="20"/>
          <w:lang w:val="hy-AM"/>
        </w:rPr>
        <w:t>թե մասնակից</w:t>
      </w:r>
      <w:r w:rsidRPr="0093002B">
        <w:rPr>
          <w:rFonts w:ascii="GHEA Grapalat" w:hAnsi="GHEA Grapalat"/>
          <w:sz w:val="20"/>
          <w:szCs w:val="20"/>
        </w:rPr>
        <w:t>ն</w:t>
      </w:r>
      <w:r w:rsidRPr="0093002B">
        <w:rPr>
          <w:rFonts w:ascii="GHEA Grapalat" w:hAnsi="GHEA Grapalat"/>
          <w:sz w:val="20"/>
          <w:szCs w:val="20"/>
          <w:lang w:val="hy-AM"/>
        </w:rPr>
        <w:t xml:space="preserve"> </w:t>
      </w:r>
      <w:r w:rsidRPr="0093002B">
        <w:rPr>
          <w:rFonts w:ascii="GHEA Grapalat" w:hAnsi="GHEA Grapalat"/>
          <w:sz w:val="20"/>
          <w:szCs w:val="20"/>
        </w:rPr>
        <w:t>Օ</w:t>
      </w:r>
      <w:r w:rsidRPr="0093002B">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93002B">
        <w:rPr>
          <w:rFonts w:ascii="GHEA Grapalat" w:hAnsi="GHEA Grapalat" w:cs="Sylfaen"/>
          <w:sz w:val="20"/>
          <w:szCs w:val="20"/>
          <w:lang w:val="af-ZA"/>
        </w:rPr>
        <w:t>:</w:t>
      </w:r>
    </w:p>
    <w:p w14:paraId="6A688543" w14:textId="77777777" w:rsidR="00396814" w:rsidRPr="0093002B" w:rsidRDefault="00396814" w:rsidP="00396814">
      <w:pPr>
        <w:pStyle w:val="norm"/>
        <w:spacing w:line="240" w:lineRule="auto"/>
        <w:ind w:firstLine="706"/>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8.16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հրավերի</w:t>
      </w:r>
      <w:r w:rsidRPr="0093002B">
        <w:rPr>
          <w:rFonts w:ascii="GHEA Grapalat" w:hAnsi="GHEA Grapalat" w:cs="Sylfaen"/>
          <w:sz w:val="20"/>
          <w:szCs w:val="24"/>
          <w:lang w:val="af-ZA" w:eastAsia="en-US"/>
        </w:rPr>
        <w:t xml:space="preserve"> 1-</w:t>
      </w:r>
      <w:r w:rsidRPr="0093002B">
        <w:rPr>
          <w:rFonts w:ascii="GHEA Grapalat" w:hAnsi="GHEA Grapalat" w:cs="Sylfaen"/>
          <w:sz w:val="20"/>
          <w:szCs w:val="24"/>
          <w:lang w:val="ru-RU" w:eastAsia="en-US"/>
        </w:rPr>
        <w:t>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մասի</w:t>
      </w:r>
      <w:r w:rsidRPr="0093002B">
        <w:rPr>
          <w:rFonts w:ascii="GHEA Grapalat" w:hAnsi="GHEA Grapalat" w:cs="Sylfaen"/>
          <w:sz w:val="20"/>
          <w:szCs w:val="24"/>
          <w:lang w:val="af-ZA" w:eastAsia="en-US"/>
        </w:rPr>
        <w:t xml:space="preserve"> 8.9 </w:t>
      </w:r>
      <w:r w:rsidRPr="0093002B">
        <w:rPr>
          <w:rFonts w:ascii="GHEA Grapalat" w:hAnsi="GHEA Grapalat" w:cs="Sylfaen"/>
          <w:sz w:val="20"/>
          <w:szCs w:val="24"/>
          <w:lang w:val="ru-RU" w:eastAsia="en-US"/>
        </w:rPr>
        <w:t>կետում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փաստաթղթերը</w:t>
      </w:r>
      <w:r w:rsidRPr="0093002B">
        <w:rPr>
          <w:rFonts w:ascii="GHEA Grapalat" w:hAnsi="GHEA Grapalat" w:cs="Sylfaen"/>
          <w:sz w:val="20"/>
          <w:szCs w:val="24"/>
          <w:lang w:val="af-ZA" w:eastAsia="en-US"/>
        </w:rPr>
        <w:t xml:space="preserve"> մասնակիցը </w:t>
      </w:r>
      <w:proofErr w:type="spellStart"/>
      <w:r w:rsidRPr="0093002B">
        <w:rPr>
          <w:rFonts w:ascii="GHEA Grapalat" w:hAnsi="GHEA Grapalat" w:cs="Sylfaen"/>
          <w:sz w:val="20"/>
          <w:szCs w:val="24"/>
          <w:lang w:eastAsia="en-US"/>
        </w:rPr>
        <w:t>սահմանված</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ժամկետում</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հանձնա</w:t>
      </w:r>
      <w:r w:rsidRPr="0093002B">
        <w:rPr>
          <w:rFonts w:ascii="GHEA Grapalat" w:hAnsi="GHEA Grapalat" w:cs="Sylfaen"/>
          <w:sz w:val="20"/>
          <w:szCs w:val="24"/>
          <w:lang w:val="af-ZA" w:eastAsia="en-US"/>
        </w:rPr>
        <w:softHyphen/>
      </w:r>
      <w:r w:rsidRPr="0093002B">
        <w:rPr>
          <w:rFonts w:ascii="GHEA Grapalat" w:hAnsi="GHEA Grapalat" w:cs="Sylfaen"/>
          <w:sz w:val="20"/>
          <w:szCs w:val="24"/>
          <w:lang w:val="ru-RU" w:eastAsia="en-US"/>
        </w:rPr>
        <w:t>ժողովի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ներկայաց</w:t>
      </w:r>
      <w:r w:rsidRPr="0093002B">
        <w:rPr>
          <w:rFonts w:ascii="GHEA Grapalat" w:hAnsi="GHEA Grapalat" w:cs="Sylfaen"/>
          <w:sz w:val="20"/>
          <w:szCs w:val="24"/>
          <w:lang w:eastAsia="en-US"/>
        </w:rPr>
        <w:t>ն</w:t>
      </w:r>
      <w:r w:rsidRPr="0093002B">
        <w:rPr>
          <w:rFonts w:ascii="GHEA Grapalat" w:hAnsi="GHEA Grapalat" w:cs="Sylfaen"/>
          <w:sz w:val="20"/>
          <w:szCs w:val="24"/>
          <w:lang w:val="ru-RU" w:eastAsia="en-US"/>
        </w:rPr>
        <w:t>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eastAsia="en-US"/>
        </w:rPr>
        <w:t>է</w:t>
      </w:r>
      <w:r w:rsidRPr="0093002B">
        <w:rPr>
          <w:rFonts w:ascii="GHEA Grapalat" w:hAnsi="GHEA Grapalat" w:cs="Sylfaen"/>
          <w:sz w:val="20"/>
          <w:szCs w:val="24"/>
          <w:lang w:val="af-ZA" w:eastAsia="en-US"/>
        </w:rPr>
        <w:t xml:space="preserve"> վերջինիս՝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հրավերով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նախատեսված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ուղարկելու</w:t>
      </w:r>
      <w:proofErr w:type="spellEnd"/>
      <w:r w:rsidRPr="0093002B">
        <w:rPr>
          <w:rFonts w:ascii="GHEA Grapalat" w:hAnsi="GHEA Grapalat" w:cs="Sylfaen"/>
          <w:sz w:val="20"/>
          <w:szCs w:val="24"/>
          <w:lang w:val="af-ZA" w:eastAsia="en-US"/>
        </w:rPr>
        <w:t xml:space="preserve"> </w:t>
      </w:r>
      <w:proofErr w:type="spellStart"/>
      <w:r w:rsidRPr="0093002B">
        <w:rPr>
          <w:rFonts w:ascii="GHEA Grapalat" w:hAnsi="GHEA Grapalat" w:cs="Sylfaen"/>
          <w:sz w:val="20"/>
          <w:szCs w:val="24"/>
          <w:lang w:eastAsia="en-US"/>
        </w:rPr>
        <w:t>միջոցով</w:t>
      </w:r>
      <w:proofErr w:type="spellEnd"/>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Քարտուղարը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պարտավոր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փաստաթղթերն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օրը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հաստատել</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դրանց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ստանալու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հանգամանքը՝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սույն</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հրավերում</w:t>
      </w:r>
      <w:r w:rsidRPr="0093002B">
        <w:rPr>
          <w:rFonts w:ascii="GHEA Grapalat" w:hAnsi="GHEA Grapalat" w:cs="Sylfaen"/>
          <w:sz w:val="20"/>
          <w:szCs w:val="24"/>
          <w:lang w:val="hy-AM" w:eastAsia="en-US"/>
        </w:rPr>
        <w:t xml:space="preserve"> </w:t>
      </w:r>
      <w:r w:rsidRPr="0093002B">
        <w:rPr>
          <w:rFonts w:ascii="GHEA Grapalat" w:hAnsi="GHEA Grapalat" w:cs="Sylfaen"/>
          <w:sz w:val="20"/>
          <w:szCs w:val="24"/>
          <w:lang w:val="ru-RU" w:eastAsia="en-US"/>
        </w:rPr>
        <w:t>նշված</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իր</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փոստից</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մասնակցի</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էլեկտրոնային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փոստին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հավաստում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ուղարկելու</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ru-RU" w:eastAsia="en-US"/>
        </w:rPr>
        <w:t>միջոցով</w:t>
      </w:r>
      <w:r w:rsidRPr="0093002B">
        <w:rPr>
          <w:rFonts w:ascii="GHEA Grapalat" w:hAnsi="GHEA Grapalat" w:cs="Sylfaen"/>
          <w:sz w:val="20"/>
          <w:szCs w:val="24"/>
          <w:lang w:val="af-ZA" w:eastAsia="en-US"/>
        </w:rPr>
        <w:t>:</w:t>
      </w:r>
    </w:p>
    <w:p w14:paraId="46CD522D"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rPr>
        <w:lastRenderedPageBreak/>
        <w:t xml:space="preserve">8.17 </w:t>
      </w:r>
      <w:r w:rsidRPr="0093002B">
        <w:rPr>
          <w:rFonts w:ascii="GHEA Grapalat" w:hAnsi="GHEA Grapalat" w:cs="Sylfaen"/>
          <w:szCs w:val="24"/>
          <w:lang w:val="ru-RU"/>
        </w:rPr>
        <w:t>Մասնակիցները</w:t>
      </w:r>
      <w:r w:rsidRPr="0093002B">
        <w:rPr>
          <w:rFonts w:ascii="GHEA Grapalat" w:hAnsi="GHEA Grapalat" w:cs="Sylfaen"/>
          <w:szCs w:val="24"/>
        </w:rPr>
        <w:t xml:space="preserve"> </w:t>
      </w:r>
      <w:r w:rsidRPr="0093002B">
        <w:rPr>
          <w:rFonts w:ascii="GHEA Grapalat" w:hAnsi="GHEA Grapalat" w:cs="Sylfaen"/>
          <w:szCs w:val="24"/>
          <w:lang w:val="ru-RU"/>
        </w:rPr>
        <w:t>և</w:t>
      </w:r>
      <w:r w:rsidRPr="0093002B">
        <w:rPr>
          <w:rFonts w:ascii="GHEA Grapalat" w:hAnsi="GHEA Grapalat" w:cs="Sylfaen"/>
          <w:szCs w:val="24"/>
        </w:rPr>
        <w:t xml:space="preserve">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ներկա</w:t>
      </w:r>
      <w:r w:rsidRPr="0093002B">
        <w:rPr>
          <w:rFonts w:ascii="GHEA Grapalat" w:hAnsi="GHEA Grapalat" w:cs="Sylfaen"/>
          <w:szCs w:val="24"/>
        </w:rPr>
        <w:t xml:space="preserve"> լինել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նիստերին։</w:t>
      </w:r>
      <w:r w:rsidRPr="0093002B">
        <w:rPr>
          <w:rFonts w:ascii="GHEA Grapalat" w:hAnsi="GHEA Grapalat" w:cs="Sylfaen"/>
          <w:szCs w:val="24"/>
        </w:rPr>
        <w:t xml:space="preserve"> </w:t>
      </w:r>
      <w:r w:rsidRPr="0093002B">
        <w:rPr>
          <w:rFonts w:ascii="GHEA Grapalat" w:hAnsi="GHEA Grapalat" w:cs="Sylfaen"/>
          <w:szCs w:val="24"/>
          <w:lang w:val="ru-RU"/>
        </w:rPr>
        <w:t>Մասնակիցները</w:t>
      </w:r>
      <w:r w:rsidRPr="0093002B">
        <w:rPr>
          <w:rFonts w:ascii="GHEA Grapalat" w:hAnsi="GHEA Grapalat" w:cs="Sylfaen"/>
          <w:szCs w:val="24"/>
        </w:rPr>
        <w:t xml:space="preserve"> կամ </w:t>
      </w:r>
      <w:r w:rsidRPr="0093002B">
        <w:rPr>
          <w:rFonts w:ascii="GHEA Grapalat" w:hAnsi="GHEA Grapalat" w:cs="Sylfaen"/>
          <w:szCs w:val="24"/>
          <w:lang w:val="ru-RU"/>
        </w:rPr>
        <w:t>նրանց</w:t>
      </w:r>
      <w:r w:rsidRPr="0093002B">
        <w:rPr>
          <w:rFonts w:ascii="GHEA Grapalat" w:hAnsi="GHEA Grapalat" w:cs="Sylfaen"/>
          <w:szCs w:val="24"/>
        </w:rPr>
        <w:t xml:space="preserve"> </w:t>
      </w:r>
      <w:r w:rsidRPr="0093002B">
        <w:rPr>
          <w:rFonts w:ascii="GHEA Grapalat" w:hAnsi="GHEA Grapalat" w:cs="Sylfaen"/>
          <w:szCs w:val="24"/>
          <w:lang w:val="ru-RU"/>
        </w:rPr>
        <w:t>ներկայացուցիչները</w:t>
      </w:r>
      <w:r w:rsidRPr="0093002B">
        <w:rPr>
          <w:rFonts w:ascii="GHEA Grapalat" w:hAnsi="GHEA Grapalat" w:cs="Sylfaen"/>
          <w:szCs w:val="24"/>
        </w:rPr>
        <w:t xml:space="preserve"> </w:t>
      </w:r>
      <w:r w:rsidRPr="0093002B">
        <w:rPr>
          <w:rFonts w:ascii="GHEA Grapalat" w:hAnsi="GHEA Grapalat" w:cs="Sylfaen"/>
          <w:szCs w:val="24"/>
          <w:lang w:val="ru-RU"/>
        </w:rPr>
        <w:t>կարող</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պահանջել</w:t>
      </w:r>
      <w:r w:rsidRPr="0093002B">
        <w:rPr>
          <w:rFonts w:ascii="GHEA Grapalat" w:hAnsi="GHEA Grapalat" w:cs="Sylfaen"/>
          <w:szCs w:val="24"/>
        </w:rPr>
        <w:t xml:space="preserve"> </w:t>
      </w:r>
      <w:r w:rsidRPr="0093002B">
        <w:rPr>
          <w:rFonts w:ascii="GHEA Grapalat" w:hAnsi="GHEA Grapalat" w:cs="Sylfaen"/>
          <w:szCs w:val="24"/>
          <w:lang w:val="ru-RU"/>
        </w:rPr>
        <w:t>հանձնաժողովի</w:t>
      </w:r>
      <w:r w:rsidRPr="0093002B">
        <w:rPr>
          <w:rFonts w:ascii="GHEA Grapalat" w:hAnsi="GHEA Grapalat" w:cs="Sylfaen"/>
          <w:szCs w:val="24"/>
        </w:rPr>
        <w:t xml:space="preserve"> </w:t>
      </w:r>
      <w:r w:rsidRPr="0093002B">
        <w:rPr>
          <w:rFonts w:ascii="GHEA Grapalat" w:hAnsi="GHEA Grapalat" w:cs="Sylfaen"/>
          <w:szCs w:val="24"/>
          <w:lang w:val="ru-RU"/>
        </w:rPr>
        <w:t>նիստերի</w:t>
      </w:r>
      <w:r w:rsidRPr="0093002B">
        <w:rPr>
          <w:rFonts w:ascii="GHEA Grapalat" w:hAnsi="GHEA Grapalat" w:cs="Sylfaen"/>
          <w:szCs w:val="24"/>
        </w:rPr>
        <w:t xml:space="preserve"> </w:t>
      </w:r>
      <w:r w:rsidRPr="0093002B">
        <w:rPr>
          <w:rFonts w:ascii="GHEA Grapalat" w:hAnsi="GHEA Grapalat" w:cs="Sylfaen"/>
          <w:szCs w:val="24"/>
          <w:lang w:val="ru-RU"/>
        </w:rPr>
        <w:t>արձանագրությունների</w:t>
      </w:r>
      <w:r w:rsidRPr="0093002B">
        <w:rPr>
          <w:rFonts w:ascii="GHEA Grapalat" w:hAnsi="GHEA Grapalat" w:cs="Sylfaen"/>
          <w:szCs w:val="24"/>
        </w:rPr>
        <w:t xml:space="preserve"> </w:t>
      </w:r>
      <w:r w:rsidRPr="0093002B">
        <w:rPr>
          <w:rFonts w:ascii="GHEA Grapalat" w:hAnsi="GHEA Grapalat" w:cs="Sylfaen"/>
          <w:szCs w:val="24"/>
          <w:lang w:val="ru-RU"/>
        </w:rPr>
        <w:t>պատճենները</w:t>
      </w:r>
      <w:r w:rsidRPr="0093002B">
        <w:rPr>
          <w:rFonts w:ascii="GHEA Grapalat" w:hAnsi="GHEA Grapalat" w:cs="Sylfaen"/>
          <w:szCs w:val="24"/>
        </w:rPr>
        <w:t xml:space="preserve">, </w:t>
      </w:r>
      <w:r w:rsidRPr="0093002B">
        <w:rPr>
          <w:rFonts w:ascii="GHEA Grapalat" w:hAnsi="GHEA Grapalat" w:cs="Sylfaen"/>
          <w:szCs w:val="24"/>
          <w:lang w:val="ru-RU"/>
        </w:rPr>
        <w:t>որոնք</w:t>
      </w:r>
      <w:r w:rsidRPr="0093002B">
        <w:rPr>
          <w:rFonts w:ascii="GHEA Grapalat" w:hAnsi="GHEA Grapalat" w:cs="Sylfaen"/>
          <w:szCs w:val="24"/>
        </w:rPr>
        <w:t xml:space="preserve"> </w:t>
      </w:r>
      <w:r w:rsidRPr="0093002B">
        <w:rPr>
          <w:rFonts w:ascii="GHEA Grapalat" w:hAnsi="GHEA Grapalat" w:cs="Sylfaen"/>
          <w:szCs w:val="24"/>
          <w:lang w:val="ru-RU"/>
        </w:rPr>
        <w:t>տրամադրվում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մեկ</w:t>
      </w:r>
      <w:r w:rsidRPr="0093002B">
        <w:rPr>
          <w:rFonts w:ascii="GHEA Grapalat" w:hAnsi="GHEA Grapalat" w:cs="Sylfaen"/>
          <w:szCs w:val="24"/>
        </w:rPr>
        <w:t xml:space="preserve"> </w:t>
      </w:r>
      <w:r w:rsidRPr="0093002B">
        <w:rPr>
          <w:rFonts w:ascii="GHEA Grapalat" w:hAnsi="GHEA Grapalat" w:cs="Sylfaen"/>
          <w:szCs w:val="24"/>
          <w:lang w:val="ru-RU"/>
        </w:rPr>
        <w:t>օրացուցային</w:t>
      </w:r>
      <w:r w:rsidRPr="0093002B">
        <w:rPr>
          <w:rFonts w:ascii="GHEA Grapalat" w:hAnsi="GHEA Grapalat" w:cs="Sylfaen"/>
          <w:szCs w:val="24"/>
        </w:rPr>
        <w:t xml:space="preserve"> </w:t>
      </w:r>
      <w:r w:rsidRPr="0093002B">
        <w:rPr>
          <w:rFonts w:ascii="GHEA Grapalat" w:hAnsi="GHEA Grapalat" w:cs="Sylfaen"/>
          <w:szCs w:val="24"/>
          <w:lang w:val="ru-RU"/>
        </w:rPr>
        <w:t>օրվա</w:t>
      </w:r>
      <w:r w:rsidRPr="0093002B">
        <w:rPr>
          <w:rFonts w:ascii="GHEA Grapalat" w:hAnsi="GHEA Grapalat" w:cs="Sylfaen"/>
          <w:szCs w:val="24"/>
        </w:rPr>
        <w:t xml:space="preserve"> </w:t>
      </w:r>
      <w:r w:rsidRPr="0093002B">
        <w:rPr>
          <w:rFonts w:ascii="GHEA Grapalat" w:hAnsi="GHEA Grapalat" w:cs="Sylfaen"/>
          <w:szCs w:val="24"/>
          <w:lang w:val="ru-RU"/>
        </w:rPr>
        <w:t>ընթացքում։</w:t>
      </w:r>
    </w:p>
    <w:p w14:paraId="4DD66555" w14:textId="77777777" w:rsidR="00396814" w:rsidRPr="0093002B" w:rsidRDefault="00396814" w:rsidP="00396814">
      <w:pPr>
        <w:ind w:firstLine="567"/>
        <w:jc w:val="both"/>
        <w:rPr>
          <w:rFonts w:ascii="GHEA Grapalat" w:hAnsi="GHEA Grapalat" w:cs="Sylfaen"/>
          <w:sz w:val="20"/>
          <w:lang w:val="af-ZA"/>
        </w:rPr>
      </w:pPr>
      <w:r w:rsidRPr="0093002B">
        <w:rPr>
          <w:rFonts w:ascii="GHEA Grapalat" w:hAnsi="GHEA Grapalat" w:cs="Sylfaen"/>
          <w:sz w:val="20"/>
          <w:lang w:val="af-ZA"/>
        </w:rPr>
        <w:t xml:space="preserve">8.18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և</w:t>
      </w:r>
      <w:r w:rsidRPr="0093002B">
        <w:rPr>
          <w:rFonts w:ascii="GHEA Grapalat" w:hAnsi="GHEA Grapalat" w:cs="Sylfaen"/>
          <w:sz w:val="20"/>
          <w:lang w:val="af-ZA"/>
        </w:rPr>
        <w:t xml:space="preserve"> (</w:t>
      </w:r>
      <w:r w:rsidRPr="0093002B">
        <w:rPr>
          <w:rFonts w:ascii="GHEA Grapalat" w:hAnsi="GHEA Grapalat" w:cs="Sylfaen"/>
          <w:sz w:val="20"/>
          <w:lang w:val="ru-RU"/>
        </w:rPr>
        <w:t>կամ</w:t>
      </w:r>
      <w:r w:rsidRPr="0093002B">
        <w:rPr>
          <w:rFonts w:ascii="GHEA Grapalat" w:hAnsi="GHEA Grapalat" w:cs="Sylfaen"/>
          <w:sz w:val="20"/>
          <w:lang w:val="af-ZA"/>
        </w:rPr>
        <w:t xml:space="preserve">) </w:t>
      </w:r>
      <w:r w:rsidRPr="0093002B">
        <w:rPr>
          <w:rFonts w:ascii="GHEA Grapalat" w:hAnsi="GHEA Grapalat" w:cs="Sylfaen"/>
          <w:sz w:val="20"/>
          <w:lang w:val="ru-RU"/>
        </w:rPr>
        <w:t>պատվիրատուի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ծանուցումներն</w:t>
      </w:r>
      <w:r w:rsidRPr="0093002B">
        <w:rPr>
          <w:rFonts w:ascii="GHEA Grapalat" w:hAnsi="GHEA Grapalat" w:cs="Sylfaen"/>
          <w:sz w:val="20"/>
          <w:lang w:val="af-ZA"/>
        </w:rPr>
        <w:t xml:space="preserve"> </w:t>
      </w:r>
      <w:r w:rsidRPr="0093002B">
        <w:rPr>
          <w:rFonts w:ascii="GHEA Grapalat" w:hAnsi="GHEA Grapalat" w:cs="Sylfaen"/>
          <w:sz w:val="20"/>
          <w:lang w:val="ru-RU"/>
        </w:rPr>
        <w:t>ուղարկվում</w:t>
      </w:r>
      <w:r w:rsidRPr="0093002B">
        <w:rPr>
          <w:rFonts w:ascii="GHEA Grapalat" w:hAnsi="GHEA Grapalat" w:cs="Sylfaen"/>
          <w:sz w:val="20"/>
          <w:lang w:val="af-ZA"/>
        </w:rPr>
        <w:t xml:space="preserve"> </w:t>
      </w:r>
      <w:r w:rsidRPr="0093002B">
        <w:rPr>
          <w:rFonts w:ascii="GHEA Grapalat" w:hAnsi="GHEA Grapalat" w:cs="Sylfaen"/>
          <w:sz w:val="20"/>
          <w:lang w:val="ru-RU"/>
        </w:rPr>
        <w:t>են</w:t>
      </w:r>
      <w:r w:rsidRPr="0093002B">
        <w:rPr>
          <w:rFonts w:ascii="GHEA Grapalat" w:hAnsi="GHEA Grapalat" w:cs="Sylfaen"/>
          <w:sz w:val="20"/>
          <w:lang w:val="af-ZA"/>
        </w:rPr>
        <w:t xml:space="preserve"> </w:t>
      </w:r>
      <w:r w:rsidRPr="0093002B">
        <w:rPr>
          <w:rFonts w:ascii="GHEA Grapalat" w:hAnsi="GHEA Grapalat" w:cs="Sylfaen"/>
          <w:sz w:val="20"/>
          <w:lang w:val="ru-RU"/>
        </w:rPr>
        <w:t>համակարգի</w:t>
      </w:r>
      <w:r w:rsidRPr="0093002B">
        <w:rPr>
          <w:rFonts w:ascii="GHEA Grapalat" w:hAnsi="GHEA Grapalat" w:cs="Sylfaen"/>
          <w:sz w:val="20"/>
          <w:lang w:val="af-ZA"/>
        </w:rPr>
        <w:t xml:space="preserve"> </w:t>
      </w:r>
      <w:r w:rsidRPr="0093002B">
        <w:rPr>
          <w:rFonts w:ascii="GHEA Grapalat" w:hAnsi="GHEA Grapalat" w:cs="Sylfaen"/>
          <w:sz w:val="20"/>
          <w:lang w:val="ru-RU"/>
        </w:rPr>
        <w:t>միջոցով</w:t>
      </w:r>
      <w:r w:rsidRPr="0093002B">
        <w:rPr>
          <w:rFonts w:ascii="GHEA Grapalat" w:hAnsi="GHEA Grapalat" w:cs="Sylfaen"/>
          <w:sz w:val="20"/>
          <w:lang w:val="af-ZA"/>
        </w:rPr>
        <w:t xml:space="preserve">, </w:t>
      </w:r>
      <w:r w:rsidRPr="0093002B">
        <w:rPr>
          <w:rFonts w:ascii="GHEA Grapalat" w:hAnsi="GHEA Grapalat" w:cs="Sylfaen"/>
          <w:sz w:val="20"/>
          <w:lang w:val="ru-RU"/>
        </w:rPr>
        <w:t>իսկ</w:t>
      </w:r>
      <w:r w:rsidRPr="0093002B">
        <w:rPr>
          <w:rFonts w:ascii="GHEA Grapalat" w:hAnsi="GHEA Grapalat" w:cs="Sylfaen"/>
          <w:sz w:val="20"/>
          <w:lang w:val="af-ZA"/>
        </w:rPr>
        <w:t xml:space="preserve"> </w:t>
      </w:r>
      <w:r w:rsidRPr="0093002B">
        <w:rPr>
          <w:rFonts w:ascii="GHEA Grapalat" w:hAnsi="GHEA Grapalat" w:cs="Sylfaen"/>
          <w:sz w:val="20"/>
          <w:lang w:val="ru-RU"/>
        </w:rPr>
        <w:t>մասնակցի</w:t>
      </w:r>
      <w:r w:rsidRPr="0093002B">
        <w:rPr>
          <w:rFonts w:ascii="GHEA Grapalat" w:hAnsi="GHEA Grapalat" w:cs="Sylfaen"/>
          <w:sz w:val="20"/>
          <w:lang w:val="af-ZA"/>
        </w:rPr>
        <w:t xml:space="preserve"> </w:t>
      </w:r>
      <w:r w:rsidRPr="0093002B">
        <w:rPr>
          <w:rFonts w:ascii="GHEA Grapalat" w:hAnsi="GHEA Grapalat" w:cs="Sylfaen"/>
          <w:sz w:val="20"/>
          <w:lang w:val="ru-RU"/>
        </w:rPr>
        <w:t>կողմից</w:t>
      </w:r>
      <w:r w:rsidRPr="0093002B">
        <w:rPr>
          <w:rFonts w:ascii="GHEA Grapalat" w:hAnsi="GHEA Grapalat" w:cs="Sylfaen"/>
          <w:sz w:val="20"/>
          <w:lang w:val="af-ZA"/>
        </w:rPr>
        <w:t xml:space="preserve">` </w:t>
      </w:r>
      <w:r w:rsidRPr="0093002B">
        <w:rPr>
          <w:rFonts w:ascii="GHEA Grapalat" w:hAnsi="GHEA Grapalat" w:cs="Sylfaen"/>
          <w:sz w:val="20"/>
          <w:lang w:val="ru-RU"/>
        </w:rPr>
        <w:t>իր</w:t>
      </w:r>
      <w:r w:rsidRPr="0093002B">
        <w:rPr>
          <w:rFonts w:ascii="GHEA Grapalat" w:hAnsi="GHEA Grapalat" w:cs="Sylfaen"/>
          <w:sz w:val="20"/>
          <w:lang w:val="af-ZA"/>
        </w:rPr>
        <w:t xml:space="preserve"> </w:t>
      </w:r>
      <w:r w:rsidRPr="0093002B">
        <w:rPr>
          <w:rFonts w:ascii="GHEA Grapalat" w:hAnsi="GHEA Grapalat" w:cs="Sylfaen"/>
          <w:sz w:val="20"/>
          <w:lang w:val="ru-RU"/>
        </w:rPr>
        <w:t>հայտում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փոստից</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հրավերում</w:t>
      </w:r>
      <w:r w:rsidRPr="0093002B">
        <w:rPr>
          <w:rFonts w:ascii="GHEA Grapalat" w:hAnsi="GHEA Grapalat" w:cs="Sylfaen"/>
          <w:sz w:val="20"/>
          <w:lang w:val="af-ZA"/>
        </w:rPr>
        <w:t xml:space="preserve"> </w:t>
      </w:r>
      <w:r w:rsidRPr="0093002B">
        <w:rPr>
          <w:rFonts w:ascii="GHEA Grapalat" w:hAnsi="GHEA Grapalat" w:cs="Sylfaen"/>
          <w:sz w:val="20"/>
          <w:lang w:val="ru-RU"/>
        </w:rPr>
        <w:t>նշված</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հանձնաժողովի</w:t>
      </w:r>
      <w:r w:rsidRPr="0093002B">
        <w:rPr>
          <w:rFonts w:ascii="GHEA Grapalat" w:hAnsi="GHEA Grapalat" w:cs="Sylfaen"/>
          <w:sz w:val="20"/>
          <w:lang w:val="af-ZA"/>
        </w:rPr>
        <w:t xml:space="preserve"> </w:t>
      </w:r>
      <w:r w:rsidRPr="0093002B">
        <w:rPr>
          <w:rFonts w:ascii="GHEA Grapalat" w:hAnsi="GHEA Grapalat" w:cs="Sylfaen"/>
          <w:sz w:val="20"/>
          <w:lang w:val="ru-RU"/>
        </w:rPr>
        <w:t>քարտուղարի</w:t>
      </w:r>
      <w:r w:rsidRPr="0093002B">
        <w:rPr>
          <w:rFonts w:ascii="GHEA Grapalat" w:hAnsi="GHEA Grapalat" w:cs="Sylfaen"/>
          <w:sz w:val="20"/>
          <w:lang w:val="af-ZA"/>
        </w:rPr>
        <w:t xml:space="preserve"> </w:t>
      </w:r>
      <w:r w:rsidRPr="0093002B">
        <w:rPr>
          <w:rFonts w:ascii="GHEA Grapalat" w:hAnsi="GHEA Grapalat" w:cs="Sylfaen"/>
          <w:sz w:val="20"/>
          <w:lang w:val="ru-RU"/>
        </w:rPr>
        <w:t>էլեկտրոնային</w:t>
      </w:r>
      <w:r w:rsidRPr="0093002B">
        <w:rPr>
          <w:rFonts w:ascii="GHEA Grapalat" w:hAnsi="GHEA Grapalat" w:cs="Sylfaen"/>
          <w:sz w:val="20"/>
          <w:lang w:val="af-ZA"/>
        </w:rPr>
        <w:t xml:space="preserve"> </w:t>
      </w:r>
      <w:r w:rsidRPr="0093002B">
        <w:rPr>
          <w:rFonts w:ascii="GHEA Grapalat" w:hAnsi="GHEA Grapalat" w:cs="Sylfaen"/>
          <w:sz w:val="20"/>
          <w:lang w:val="ru-RU"/>
        </w:rPr>
        <w:t>փոստին</w:t>
      </w:r>
      <w:r w:rsidRPr="0093002B">
        <w:rPr>
          <w:rFonts w:ascii="GHEA Grapalat" w:hAnsi="GHEA Grapalat" w:cs="Sylfaen"/>
          <w:sz w:val="20"/>
          <w:lang w:val="af-ZA"/>
        </w:rPr>
        <w:t xml:space="preserve"> </w:t>
      </w:r>
      <w:r w:rsidRPr="0093002B">
        <w:rPr>
          <w:rFonts w:ascii="GHEA Grapalat" w:hAnsi="GHEA Grapalat"/>
          <w:sz w:val="20"/>
          <w:szCs w:val="20"/>
          <w:lang w:val="af-ZA" w:eastAsia="x-none"/>
        </w:rPr>
        <w:t>ուղարկվելու միջոցով:</w:t>
      </w:r>
      <w:r w:rsidRPr="0093002B">
        <w:rPr>
          <w:rFonts w:ascii="GHEA Grapalat" w:hAnsi="GHEA Grapalat" w:cs="Sylfaen"/>
          <w:sz w:val="20"/>
          <w:lang w:val="af-ZA"/>
        </w:rPr>
        <w:t xml:space="preserve"> </w:t>
      </w:r>
    </w:p>
    <w:p w14:paraId="34FA57AE" w14:textId="77777777" w:rsidR="00396814" w:rsidRPr="0093002B" w:rsidRDefault="00396814" w:rsidP="00396814">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հաստատում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030273F9" w14:textId="77777777" w:rsidR="00396814" w:rsidRPr="0093002B" w:rsidRDefault="00396814" w:rsidP="0039681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w:t>
      </w:r>
      <w:r w:rsidRPr="0093002B">
        <w:rPr>
          <w:rFonts w:ascii="GHEA Grapalat" w:hAnsi="GHEA Grapalat" w:cs="Sylfaen"/>
          <w:szCs w:val="24"/>
        </w:rPr>
        <w:softHyphen/>
      </w:r>
      <w:r w:rsidRPr="0093002B">
        <w:rPr>
          <w:rFonts w:ascii="GHEA Grapalat" w:hAnsi="GHEA Grapalat" w:cs="Sylfaen"/>
          <w:szCs w:val="24"/>
          <w:lang w:val="ru-RU"/>
        </w:rPr>
        <w:t>կիցներ</w:t>
      </w:r>
      <w:r w:rsidRPr="0093002B">
        <w:rPr>
          <w:rFonts w:ascii="GHEA Grapalat" w:hAnsi="GHEA Grapalat" w:cs="Sylfaen"/>
          <w:szCs w:val="24"/>
          <w:lang w:val="en-US"/>
        </w:rPr>
        <w:t>ը</w:t>
      </w:r>
      <w:r w:rsidRPr="0093002B">
        <w:rPr>
          <w:rFonts w:ascii="GHEA Grapalat" w:hAnsi="GHEA Grapalat" w:cs="Sylfaen"/>
          <w:szCs w:val="24"/>
        </w:rPr>
        <w:t xml:space="preserve"> </w:t>
      </w:r>
      <w:proofErr w:type="spellStart"/>
      <w:r w:rsidRPr="0093002B">
        <w:rPr>
          <w:rFonts w:ascii="GHEA Grapalat" w:hAnsi="GHEA Grapalat" w:cs="Sylfaen"/>
          <w:szCs w:val="24"/>
          <w:lang w:val="en-US"/>
        </w:rPr>
        <w:t>հայտում</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ներառվող</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իրենց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կողմից</w:t>
      </w:r>
      <w:proofErr w:type="spellEnd"/>
      <w:r w:rsidRPr="0093002B">
        <w:rPr>
          <w:rFonts w:ascii="GHEA Grapalat" w:hAnsi="GHEA Grapalat" w:cs="Sylfaen"/>
          <w:szCs w:val="24"/>
        </w:rPr>
        <w:t xml:space="preserve"> </w:t>
      </w:r>
      <w:proofErr w:type="spellStart"/>
      <w:r w:rsidRPr="0093002B">
        <w:rPr>
          <w:rFonts w:ascii="GHEA Grapalat" w:hAnsi="GHEA Grapalat" w:cs="Sylfaen"/>
          <w:szCs w:val="24"/>
          <w:lang w:val="en-US"/>
        </w:rPr>
        <w:t>հաստատվող</w:t>
      </w:r>
      <w:proofErr w:type="spellEnd"/>
      <w:r w:rsidRPr="0093002B">
        <w:rPr>
          <w:rFonts w:ascii="GHEA Grapalat" w:hAnsi="GHEA Grapalat" w:cs="Sylfaen"/>
          <w:szCs w:val="24"/>
        </w:rPr>
        <w:t xml:space="preserve">  </w:t>
      </w:r>
      <w:r w:rsidRPr="0093002B">
        <w:rPr>
          <w:rFonts w:ascii="GHEA Grapalat" w:hAnsi="GHEA Grapalat" w:cs="Sylfaen"/>
          <w:szCs w:val="24"/>
          <w:lang w:val="ru-RU"/>
        </w:rPr>
        <w:t>փաստա</w:t>
      </w:r>
      <w:r w:rsidRPr="0093002B">
        <w:rPr>
          <w:rFonts w:ascii="GHEA Grapalat" w:hAnsi="GHEA Grapalat" w:cs="Sylfaen"/>
          <w:szCs w:val="24"/>
        </w:rPr>
        <w:softHyphen/>
      </w:r>
      <w:r w:rsidRPr="0093002B">
        <w:rPr>
          <w:rFonts w:ascii="GHEA Grapalat" w:hAnsi="GHEA Grapalat" w:cs="Sylfaen"/>
          <w:szCs w:val="24"/>
          <w:lang w:val="ru-RU"/>
        </w:rPr>
        <w:t>թղթերը</w:t>
      </w:r>
      <w:r w:rsidRPr="0093002B">
        <w:rPr>
          <w:rFonts w:ascii="GHEA Grapalat" w:hAnsi="GHEA Grapalat" w:cs="Sylfaen"/>
          <w:szCs w:val="24"/>
        </w:rPr>
        <w:t xml:space="preserve"> </w:t>
      </w:r>
      <w:r w:rsidRPr="0093002B">
        <w:rPr>
          <w:rFonts w:ascii="GHEA Grapalat" w:hAnsi="GHEA Grapalat" w:cs="Sylfaen"/>
          <w:szCs w:val="24"/>
          <w:lang w:val="ru-RU"/>
        </w:rPr>
        <w:t>հաստատում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էլեկտրոնային</w:t>
      </w:r>
      <w:r w:rsidRPr="0093002B">
        <w:rPr>
          <w:rFonts w:ascii="GHEA Grapalat" w:hAnsi="GHEA Grapalat" w:cs="Sylfaen"/>
          <w:szCs w:val="24"/>
        </w:rPr>
        <w:t xml:space="preserve"> </w:t>
      </w:r>
      <w:r w:rsidRPr="0093002B">
        <w:rPr>
          <w:rFonts w:ascii="GHEA Grapalat" w:hAnsi="GHEA Grapalat" w:cs="Sylfaen"/>
          <w:szCs w:val="24"/>
          <w:lang w:val="ru-RU"/>
        </w:rPr>
        <w:t>թվային</w:t>
      </w:r>
      <w:r w:rsidRPr="0093002B">
        <w:rPr>
          <w:rFonts w:ascii="GHEA Grapalat" w:hAnsi="GHEA Grapalat" w:cs="Sylfaen"/>
          <w:szCs w:val="24"/>
        </w:rPr>
        <w:t xml:space="preserve"> </w:t>
      </w:r>
      <w:r w:rsidRPr="0093002B">
        <w:rPr>
          <w:rFonts w:ascii="GHEA Grapalat" w:hAnsi="GHEA Grapalat" w:cs="Sylfaen"/>
          <w:szCs w:val="24"/>
          <w:lang w:val="ru-RU"/>
        </w:rPr>
        <w:t>ստորագրությամբ</w:t>
      </w:r>
      <w:r w:rsidRPr="0093002B">
        <w:rPr>
          <w:rFonts w:ascii="GHEA Grapalat" w:hAnsi="GHEA Grapalat" w:cs="Sylfaen"/>
          <w:szCs w:val="24"/>
        </w:rPr>
        <w:t xml:space="preserve">, </w:t>
      </w:r>
      <w:r w:rsidRPr="0093002B">
        <w:rPr>
          <w:rFonts w:ascii="GHEA Grapalat" w:hAnsi="GHEA Grapalat" w:cs="Sylfaen"/>
          <w:szCs w:val="24"/>
          <w:lang w:val="ru-RU"/>
        </w:rPr>
        <w:t>իսկ</w:t>
      </w:r>
      <w:r w:rsidRPr="0093002B">
        <w:rPr>
          <w:rFonts w:ascii="GHEA Grapalat" w:hAnsi="GHEA Grapalat" w:cs="Sylfaen"/>
          <w:szCs w:val="24"/>
        </w:rPr>
        <w:t xml:space="preserve"> </w:t>
      </w:r>
      <w:r w:rsidRPr="0093002B">
        <w:rPr>
          <w:rFonts w:ascii="GHEA Grapalat" w:hAnsi="GHEA Grapalat" w:cs="Sylfaen"/>
          <w:szCs w:val="24"/>
          <w:lang w:val="ru-RU"/>
        </w:rPr>
        <w:t>Հայաստանի</w:t>
      </w:r>
      <w:r w:rsidRPr="0093002B">
        <w:rPr>
          <w:rFonts w:ascii="GHEA Grapalat" w:hAnsi="GHEA Grapalat" w:cs="Sylfaen"/>
          <w:szCs w:val="24"/>
        </w:rPr>
        <w:t xml:space="preserve"> </w:t>
      </w:r>
      <w:r w:rsidRPr="0093002B">
        <w:rPr>
          <w:rFonts w:ascii="GHEA Grapalat" w:hAnsi="GHEA Grapalat" w:cs="Sylfaen"/>
          <w:szCs w:val="24"/>
          <w:lang w:val="ru-RU"/>
        </w:rPr>
        <w:t>Հանրա</w:t>
      </w:r>
      <w:r w:rsidRPr="0093002B">
        <w:rPr>
          <w:rFonts w:ascii="GHEA Grapalat" w:hAnsi="GHEA Grapalat" w:cs="Sylfaen"/>
          <w:szCs w:val="24"/>
        </w:rPr>
        <w:softHyphen/>
      </w:r>
      <w:r w:rsidRPr="0093002B">
        <w:rPr>
          <w:rFonts w:ascii="GHEA Grapalat" w:hAnsi="GHEA Grapalat" w:cs="Sylfaen"/>
          <w:szCs w:val="24"/>
          <w:lang w:val="ru-RU"/>
        </w:rPr>
        <w:t>պետության</w:t>
      </w:r>
      <w:r w:rsidRPr="0093002B">
        <w:rPr>
          <w:rFonts w:ascii="GHEA Grapalat" w:hAnsi="GHEA Grapalat" w:cs="Sylfaen"/>
          <w:szCs w:val="24"/>
        </w:rPr>
        <w:t xml:space="preserve"> </w:t>
      </w:r>
      <w:r w:rsidRPr="0093002B">
        <w:rPr>
          <w:rFonts w:ascii="GHEA Grapalat" w:hAnsi="GHEA Grapalat" w:cs="Sylfaen"/>
          <w:szCs w:val="24"/>
          <w:lang w:val="ru-RU"/>
        </w:rPr>
        <w:t>ռեզիդենտ</w:t>
      </w:r>
      <w:r w:rsidRPr="0093002B">
        <w:rPr>
          <w:rFonts w:ascii="GHEA Grapalat" w:hAnsi="GHEA Grapalat" w:cs="Sylfaen"/>
          <w:szCs w:val="24"/>
        </w:rPr>
        <w:t xml:space="preserve"> </w:t>
      </w:r>
      <w:r w:rsidRPr="0093002B">
        <w:rPr>
          <w:rFonts w:ascii="GHEA Grapalat" w:hAnsi="GHEA Grapalat" w:cs="Sylfaen"/>
          <w:szCs w:val="24"/>
          <w:lang w:val="ru-RU"/>
        </w:rPr>
        <w:t>չհանդիսացող</w:t>
      </w:r>
      <w:r w:rsidRPr="0093002B">
        <w:rPr>
          <w:rFonts w:ascii="GHEA Grapalat" w:hAnsi="GHEA Grapalat" w:cs="Sylfaen"/>
          <w:szCs w:val="24"/>
        </w:rPr>
        <w:t xml:space="preserve"> </w:t>
      </w:r>
      <w:r w:rsidRPr="0093002B">
        <w:rPr>
          <w:rFonts w:ascii="GHEA Grapalat" w:hAnsi="GHEA Grapalat" w:cs="Sylfaen"/>
          <w:szCs w:val="24"/>
          <w:lang w:val="ru-RU"/>
        </w:rPr>
        <w:t>մասնակիցներ</w:t>
      </w:r>
      <w:r w:rsidRPr="0093002B">
        <w:rPr>
          <w:rFonts w:ascii="GHEA Grapalat" w:hAnsi="GHEA Grapalat" w:cs="Sylfaen"/>
          <w:szCs w:val="24"/>
          <w:lang w:val="en-US"/>
        </w:rPr>
        <w:t>ը</w:t>
      </w:r>
      <w:r w:rsidRPr="0093002B">
        <w:rPr>
          <w:rFonts w:ascii="GHEA Grapalat" w:hAnsi="GHEA Grapalat" w:cs="Sylfaen"/>
          <w:szCs w:val="24"/>
        </w:rPr>
        <w:t xml:space="preserve">` այդ </w:t>
      </w:r>
      <w:r w:rsidRPr="0093002B">
        <w:rPr>
          <w:rFonts w:ascii="GHEA Grapalat" w:hAnsi="GHEA Grapalat" w:cs="Sylfaen"/>
          <w:szCs w:val="24"/>
          <w:lang w:val="ru-RU"/>
        </w:rPr>
        <w:t>փաստաթղթերը</w:t>
      </w:r>
      <w:r w:rsidRPr="0093002B">
        <w:rPr>
          <w:rFonts w:ascii="GHEA Grapalat" w:hAnsi="GHEA Grapalat" w:cs="Sylfaen"/>
          <w:szCs w:val="24"/>
        </w:rPr>
        <w:t xml:space="preserve"> </w:t>
      </w:r>
      <w:r w:rsidRPr="0093002B">
        <w:rPr>
          <w:rFonts w:ascii="GHEA Grapalat" w:hAnsi="GHEA Grapalat" w:cs="Sylfaen"/>
          <w:szCs w:val="24"/>
          <w:lang w:val="ru-RU"/>
        </w:rPr>
        <w:t>ներկայացնում</w:t>
      </w:r>
      <w:r w:rsidRPr="0093002B">
        <w:rPr>
          <w:rFonts w:ascii="GHEA Grapalat" w:hAnsi="GHEA Grapalat" w:cs="Sylfaen"/>
          <w:szCs w:val="24"/>
        </w:rPr>
        <w:t xml:space="preserve"> </w:t>
      </w:r>
      <w:r w:rsidRPr="0093002B">
        <w:rPr>
          <w:rFonts w:ascii="GHEA Grapalat" w:hAnsi="GHEA Grapalat" w:cs="Sylfaen"/>
          <w:szCs w:val="24"/>
          <w:lang w:val="ru-RU"/>
        </w:rPr>
        <w:t>են</w:t>
      </w:r>
      <w:r w:rsidRPr="0093002B">
        <w:rPr>
          <w:rFonts w:ascii="GHEA Grapalat" w:hAnsi="GHEA Grapalat" w:cs="Sylfaen"/>
          <w:szCs w:val="24"/>
        </w:rPr>
        <w:t xml:space="preserve"> </w:t>
      </w:r>
      <w:r w:rsidRPr="0093002B">
        <w:rPr>
          <w:rFonts w:ascii="GHEA Grapalat" w:hAnsi="GHEA Grapalat" w:cs="Sylfaen"/>
          <w:szCs w:val="24"/>
          <w:lang w:val="ru-RU"/>
        </w:rPr>
        <w:t>հաստատված</w:t>
      </w:r>
      <w:r w:rsidRPr="0093002B">
        <w:rPr>
          <w:rFonts w:ascii="GHEA Grapalat" w:hAnsi="GHEA Grapalat" w:cs="Sylfaen"/>
          <w:szCs w:val="24"/>
        </w:rPr>
        <w:t xml:space="preserve"> </w:t>
      </w:r>
      <w:r w:rsidRPr="0093002B">
        <w:rPr>
          <w:rFonts w:ascii="GHEA Grapalat" w:hAnsi="GHEA Grapalat" w:cs="Sylfaen"/>
          <w:szCs w:val="24"/>
          <w:lang w:val="ru-RU"/>
        </w:rPr>
        <w:t>բնօրինակ</w:t>
      </w:r>
      <w:r w:rsidRPr="0093002B">
        <w:rPr>
          <w:rFonts w:ascii="GHEA Grapalat" w:hAnsi="GHEA Grapalat" w:cs="Sylfaen"/>
          <w:szCs w:val="24"/>
        </w:rPr>
        <w:t xml:space="preserve"> </w:t>
      </w:r>
      <w:r w:rsidRPr="0093002B">
        <w:rPr>
          <w:rFonts w:ascii="GHEA Grapalat" w:hAnsi="GHEA Grapalat" w:cs="Sylfaen"/>
          <w:szCs w:val="24"/>
          <w:lang w:val="ru-RU"/>
        </w:rPr>
        <w:t>փաստաթղթից</w:t>
      </w:r>
      <w:r w:rsidRPr="0093002B">
        <w:rPr>
          <w:rFonts w:ascii="GHEA Grapalat" w:hAnsi="GHEA Grapalat" w:cs="Sylfaen"/>
          <w:szCs w:val="24"/>
        </w:rPr>
        <w:t xml:space="preserve"> </w:t>
      </w:r>
      <w:r w:rsidRPr="0093002B">
        <w:rPr>
          <w:rFonts w:ascii="GHEA Grapalat" w:hAnsi="GHEA Grapalat" w:cs="Sylfaen"/>
          <w:szCs w:val="24"/>
          <w:lang w:val="ru-RU"/>
        </w:rPr>
        <w:t>արտատպված</w:t>
      </w:r>
      <w:r w:rsidRPr="0093002B">
        <w:rPr>
          <w:rFonts w:ascii="GHEA Grapalat" w:hAnsi="GHEA Grapalat" w:cs="Sylfaen"/>
          <w:szCs w:val="24"/>
        </w:rPr>
        <w:t xml:space="preserve"> (</w:t>
      </w:r>
      <w:r w:rsidRPr="0093002B">
        <w:rPr>
          <w:rFonts w:ascii="GHEA Grapalat" w:hAnsi="GHEA Grapalat" w:cs="Sylfaen"/>
          <w:szCs w:val="24"/>
          <w:lang w:val="ru-RU"/>
        </w:rPr>
        <w:t>սկանավորված</w:t>
      </w:r>
      <w:r w:rsidRPr="0093002B">
        <w:rPr>
          <w:rFonts w:ascii="GHEA Grapalat" w:hAnsi="GHEA Grapalat" w:cs="Sylfaen"/>
          <w:szCs w:val="24"/>
        </w:rPr>
        <w:t xml:space="preserve">) </w:t>
      </w:r>
      <w:r w:rsidRPr="0093002B">
        <w:rPr>
          <w:rFonts w:ascii="GHEA Grapalat" w:hAnsi="GHEA Grapalat" w:cs="Sylfaen"/>
          <w:szCs w:val="24"/>
          <w:lang w:val="ru-RU"/>
        </w:rPr>
        <w:t>տարբերակով</w:t>
      </w:r>
      <w:r w:rsidRPr="0093002B">
        <w:rPr>
          <w:rFonts w:ascii="GHEA Grapalat" w:hAnsi="GHEA Grapalat" w:cs="Sylfaen"/>
          <w:szCs w:val="24"/>
        </w:rPr>
        <w:t>:</w:t>
      </w:r>
    </w:p>
    <w:p w14:paraId="78934FE0" w14:textId="6D324D15" w:rsidR="003E7941" w:rsidRDefault="003E7941" w:rsidP="003E7941">
      <w:pPr>
        <w:pStyle w:val="BodyTextIndent2"/>
        <w:spacing w:line="240" w:lineRule="auto"/>
        <w:ind w:firstLine="567"/>
        <w:rPr>
          <w:rFonts w:ascii="GHEA Grapalat" w:hAnsi="GHEA Grapalat" w:cs="Sylfaen"/>
          <w:szCs w:val="24"/>
        </w:rPr>
      </w:pPr>
      <w:r w:rsidRPr="0093002B">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24BDA722" w14:textId="77777777" w:rsidR="006351A5" w:rsidRPr="00626359" w:rsidRDefault="006351A5" w:rsidP="006351A5">
      <w:pPr>
        <w:pStyle w:val="BodyTextIndent2"/>
        <w:spacing w:line="240" w:lineRule="auto"/>
        <w:ind w:firstLine="567"/>
        <w:rPr>
          <w:rFonts w:ascii="GHEA Grapalat" w:hAnsi="GHEA Grapalat"/>
          <w:lang w:val="hy-AM"/>
        </w:rPr>
      </w:pPr>
      <w:r>
        <w:rPr>
          <w:rFonts w:ascii="GHEA Grapalat" w:hAnsi="GHEA Grapalat"/>
        </w:rPr>
        <w:t>8</w:t>
      </w:r>
      <w:r>
        <w:rPr>
          <w:rFonts w:ascii="GHEA Grapalat" w:hAnsi="GHEA Grapalat"/>
          <w:lang w:val="hy-AM"/>
        </w:rPr>
        <w:t>.</w:t>
      </w:r>
      <w:r>
        <w:rPr>
          <w:rFonts w:ascii="GHEA Grapalat" w:hAnsi="GHEA Grapalat"/>
        </w:rPr>
        <w:t>19</w:t>
      </w:r>
      <w:r>
        <w:rPr>
          <w:rFonts w:ascii="GHEA Grapalat" w:hAnsi="GHEA Grapalat" w:cs="Sylfaen"/>
        </w:rPr>
        <w:t xml:space="preserve"> Հայտերի</w:t>
      </w:r>
      <w:r>
        <w:rPr>
          <w:rFonts w:ascii="GHEA Grapalat" w:hAnsi="GHEA Grapalat" w:cs="Arial"/>
        </w:rPr>
        <w:t xml:space="preserve"> </w:t>
      </w:r>
      <w:r>
        <w:rPr>
          <w:rFonts w:ascii="GHEA Grapalat" w:hAnsi="GHEA Grapalat" w:cs="Sylfaen"/>
        </w:rPr>
        <w:t>գնահատումը</w:t>
      </w:r>
      <w:r>
        <w:rPr>
          <w:rFonts w:ascii="GHEA Grapalat" w:hAnsi="GHEA Grapalat" w:cs="Arial"/>
        </w:rPr>
        <w:t xml:space="preserve"> </w:t>
      </w:r>
      <w:r>
        <w:rPr>
          <w:rFonts w:ascii="GHEA Grapalat" w:hAnsi="GHEA Grapalat" w:cs="Sylfaen"/>
        </w:rPr>
        <w:t>և</w:t>
      </w:r>
      <w:r>
        <w:rPr>
          <w:rFonts w:ascii="GHEA Grapalat" w:hAnsi="GHEA Grapalat" w:cs="Arial"/>
        </w:rPr>
        <w:t xml:space="preserve"> </w:t>
      </w:r>
      <w:r>
        <w:rPr>
          <w:rFonts w:ascii="GHEA Grapalat" w:hAnsi="GHEA Grapalat" w:cs="Sylfaen"/>
        </w:rPr>
        <w:t>ընտրված մասնակցի որոշումն</w:t>
      </w:r>
      <w:r>
        <w:rPr>
          <w:rFonts w:ascii="GHEA Grapalat" w:hAnsi="GHEA Grapalat" w:cs="Arial"/>
        </w:rPr>
        <w:t xml:space="preserve"> </w:t>
      </w:r>
      <w:r>
        <w:rPr>
          <w:rFonts w:ascii="GHEA Grapalat" w:hAnsi="GHEA Grapalat" w:cs="Sylfaen"/>
        </w:rPr>
        <w:t>իրականացվում</w:t>
      </w:r>
      <w:r>
        <w:rPr>
          <w:rFonts w:ascii="GHEA Grapalat" w:hAnsi="GHEA Grapalat" w:cs="Arial"/>
        </w:rPr>
        <w:t xml:space="preserve"> </w:t>
      </w:r>
      <w:r>
        <w:rPr>
          <w:rFonts w:ascii="GHEA Grapalat" w:hAnsi="GHEA Grapalat" w:cs="Sylfaen"/>
        </w:rPr>
        <w:t>է</w:t>
      </w:r>
      <w:r>
        <w:rPr>
          <w:rFonts w:ascii="GHEA Grapalat" w:hAnsi="GHEA Grapalat" w:cs="Arial"/>
        </w:rPr>
        <w:t xml:space="preserve"> </w:t>
      </w:r>
      <w:r>
        <w:rPr>
          <w:rFonts w:ascii="GHEA Grapalat" w:hAnsi="GHEA Grapalat" w:cs="Sylfaen"/>
        </w:rPr>
        <w:t>ըստ</w:t>
      </w:r>
      <w:r>
        <w:rPr>
          <w:rFonts w:ascii="GHEA Grapalat" w:hAnsi="GHEA Grapalat" w:cs="Arial"/>
        </w:rPr>
        <w:t xml:space="preserve"> </w:t>
      </w:r>
      <w:r>
        <w:rPr>
          <w:rFonts w:ascii="GHEA Grapalat" w:hAnsi="GHEA Grapalat" w:cs="Sylfaen"/>
        </w:rPr>
        <w:t>առանձին</w:t>
      </w:r>
      <w:r>
        <w:rPr>
          <w:rFonts w:ascii="GHEA Grapalat" w:hAnsi="GHEA Grapalat" w:cs="Arial"/>
        </w:rPr>
        <w:t xml:space="preserve"> </w:t>
      </w:r>
      <w:r>
        <w:rPr>
          <w:rFonts w:ascii="GHEA Grapalat" w:hAnsi="GHEA Grapalat" w:cs="Sylfaen"/>
        </w:rPr>
        <w:t>չափաբաժինների</w:t>
      </w:r>
      <w:r>
        <w:rPr>
          <w:rFonts w:ascii="GHEA Grapalat" w:hAnsi="GHEA Grapalat" w:cs="Sylfaen"/>
          <w:vertAlign w:val="superscript"/>
        </w:rPr>
        <w:t>12</w:t>
      </w:r>
      <w:r>
        <w:rPr>
          <w:rStyle w:val="FootnoteReference"/>
          <w:rFonts w:ascii="GHEA Grapalat" w:hAnsi="GHEA Grapalat" w:cs="Sylfaen"/>
          <w:color w:val="FFFFFF"/>
        </w:rPr>
        <w:footnoteReference w:id="9"/>
      </w:r>
      <w:r>
        <w:rPr>
          <w:rFonts w:ascii="GHEA Grapalat" w:hAnsi="GHEA Grapalat" w:cs="Tahoma"/>
        </w:rPr>
        <w:t>։</w:t>
      </w:r>
      <w:r>
        <w:rPr>
          <w:rFonts w:ascii="GHEA Grapalat" w:hAnsi="GHEA Grapalat" w:cs="Tahoma"/>
          <w:lang w:val="hy-AM"/>
        </w:rPr>
        <w:t xml:space="preserve"> </w:t>
      </w:r>
    </w:p>
    <w:p w14:paraId="42F44F10" w14:textId="77777777" w:rsidR="00583092" w:rsidRPr="0093002B" w:rsidRDefault="00A150A9" w:rsidP="00EF3662">
      <w:pPr>
        <w:ind w:firstLine="567"/>
        <w:jc w:val="both"/>
        <w:rPr>
          <w:rFonts w:ascii="GHEA Grapalat" w:hAnsi="GHEA Grapalat"/>
          <w:sz w:val="20"/>
          <w:szCs w:val="20"/>
          <w:lang w:val="af-ZA" w:eastAsia="x-none"/>
        </w:rPr>
      </w:pPr>
      <w:r w:rsidRPr="0093002B">
        <w:rPr>
          <w:rFonts w:ascii="GHEA Grapalat" w:hAnsi="GHEA Grapalat"/>
          <w:sz w:val="20"/>
          <w:szCs w:val="20"/>
          <w:lang w:val="af-ZA" w:eastAsia="x-none"/>
        </w:rPr>
        <w:t>8</w:t>
      </w:r>
      <w:r w:rsidR="009E35C5" w:rsidRPr="0093002B">
        <w:rPr>
          <w:rFonts w:ascii="GHEA Grapalat" w:hAnsi="GHEA Grapalat"/>
          <w:sz w:val="20"/>
          <w:szCs w:val="20"/>
          <w:lang w:val="af-ZA" w:eastAsia="x-none"/>
        </w:rPr>
        <w:t>.</w:t>
      </w:r>
      <w:r w:rsidR="004134BB" w:rsidRPr="0093002B">
        <w:rPr>
          <w:rFonts w:ascii="GHEA Grapalat" w:hAnsi="GHEA Grapalat"/>
          <w:sz w:val="20"/>
          <w:szCs w:val="20"/>
          <w:lang w:val="hy-AM" w:eastAsia="x-none"/>
        </w:rPr>
        <w:t>2</w:t>
      </w:r>
      <w:r w:rsidR="00FE348B" w:rsidRPr="0093002B">
        <w:rPr>
          <w:rFonts w:ascii="GHEA Grapalat" w:hAnsi="GHEA Grapalat"/>
          <w:sz w:val="20"/>
          <w:szCs w:val="20"/>
          <w:lang w:val="hy-AM" w:eastAsia="x-none"/>
        </w:rPr>
        <w:t>0</w:t>
      </w:r>
      <w:r w:rsidR="003F288F" w:rsidRPr="0093002B">
        <w:rPr>
          <w:rFonts w:ascii="GHEA Grapalat" w:hAnsi="GHEA Grapalat"/>
          <w:sz w:val="20"/>
          <w:szCs w:val="20"/>
          <w:lang w:val="af-ZA" w:eastAsia="x-none"/>
        </w:rPr>
        <w:t xml:space="preserve"> </w:t>
      </w:r>
      <w:r w:rsidR="00583092" w:rsidRPr="0093002B">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93002B">
        <w:rPr>
          <w:rFonts w:ascii="GHEA Grapalat" w:hAnsi="GHEA Grapalat"/>
          <w:sz w:val="20"/>
          <w:szCs w:val="20"/>
          <w:lang w:val="af-ZA" w:eastAsia="x-none"/>
        </w:rPr>
        <w:t xml:space="preserve">ի որոշմամբ </w:t>
      </w:r>
      <w:r w:rsidR="00583092" w:rsidRPr="0093002B">
        <w:rPr>
          <w:rFonts w:ascii="GHEA Grapalat" w:hAnsi="GHEA Grapalat"/>
          <w:sz w:val="20"/>
          <w:szCs w:val="20"/>
          <w:lang w:val="af-ZA" w:eastAsia="x-none"/>
        </w:rPr>
        <w:t>ընտրված մասնակ</w:t>
      </w:r>
      <w:r w:rsidR="002E0966" w:rsidRPr="0093002B">
        <w:rPr>
          <w:rFonts w:ascii="GHEA Grapalat" w:hAnsi="GHEA Grapalat"/>
          <w:sz w:val="20"/>
          <w:szCs w:val="20"/>
          <w:lang w:val="af-ZA" w:eastAsia="x-none"/>
        </w:rPr>
        <w:t xml:space="preserve">ից է ճանաչվում հաջորդող տեղ զբաղեցրած մասնակիցը՝ </w:t>
      </w:r>
      <w:r w:rsidR="00583092" w:rsidRPr="0093002B">
        <w:rPr>
          <w:rFonts w:ascii="GHEA Grapalat" w:hAnsi="GHEA Grapalat"/>
          <w:sz w:val="20"/>
          <w:szCs w:val="20"/>
          <w:lang w:val="af-ZA" w:eastAsia="x-none"/>
        </w:rPr>
        <w:t xml:space="preserve">սույն </w:t>
      </w:r>
      <w:r w:rsidR="00583092" w:rsidRPr="0093002B">
        <w:rPr>
          <w:rFonts w:ascii="GHEA Grapalat" w:hAnsi="GHEA Grapalat"/>
          <w:sz w:val="20"/>
          <w:szCs w:val="20"/>
          <w:lang w:val="hy-AM" w:eastAsia="x-none"/>
        </w:rPr>
        <w:t>հրավեր</w:t>
      </w:r>
      <w:r w:rsidR="00537173" w:rsidRPr="0093002B">
        <w:rPr>
          <w:rFonts w:ascii="GHEA Grapalat" w:hAnsi="GHEA Grapalat"/>
          <w:sz w:val="20"/>
          <w:szCs w:val="20"/>
          <w:lang w:val="hy-AM" w:eastAsia="x-none"/>
        </w:rPr>
        <w:t>ի 1-ին մասի 8.13-ից 8.</w:t>
      </w:r>
      <w:r w:rsidR="00FE348B" w:rsidRPr="0093002B">
        <w:rPr>
          <w:rFonts w:ascii="GHEA Grapalat" w:hAnsi="GHEA Grapalat"/>
          <w:sz w:val="20"/>
          <w:szCs w:val="20"/>
          <w:lang w:val="hy-AM" w:eastAsia="x-none"/>
        </w:rPr>
        <w:t>19</w:t>
      </w:r>
      <w:r w:rsidR="00537173" w:rsidRPr="0093002B">
        <w:rPr>
          <w:rFonts w:ascii="GHEA Grapalat" w:hAnsi="GHEA Grapalat"/>
          <w:sz w:val="20"/>
          <w:szCs w:val="20"/>
          <w:lang w:val="hy-AM" w:eastAsia="x-none"/>
        </w:rPr>
        <w:t>-րդ կետերով սահմանված ընթացակարգ</w:t>
      </w:r>
      <w:r w:rsidR="002E0966" w:rsidRPr="0093002B">
        <w:rPr>
          <w:rFonts w:ascii="GHEA Grapalat" w:hAnsi="GHEA Grapalat"/>
          <w:sz w:val="20"/>
          <w:szCs w:val="20"/>
          <w:lang w:val="hy-AM" w:eastAsia="x-none"/>
        </w:rPr>
        <w:t>ի կիրառմամբ</w:t>
      </w:r>
      <w:r w:rsidR="00583092" w:rsidRPr="0093002B">
        <w:rPr>
          <w:rFonts w:ascii="GHEA Grapalat" w:hAnsi="GHEA Grapalat"/>
          <w:sz w:val="20"/>
          <w:szCs w:val="20"/>
          <w:lang w:val="af-ZA" w:eastAsia="x-none"/>
        </w:rPr>
        <w:t>:</w:t>
      </w:r>
    </w:p>
    <w:p w14:paraId="3189E2FE"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2E0966" w:rsidRPr="0093002B">
        <w:rPr>
          <w:rFonts w:ascii="GHEA Grapalat" w:hAnsi="GHEA Grapalat" w:cs="Sylfaen"/>
          <w:szCs w:val="24"/>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ru-RU"/>
        </w:rPr>
        <w:t>Մասնակից</w:t>
      </w:r>
      <w:r w:rsidR="00196487" w:rsidRPr="0093002B">
        <w:rPr>
          <w:rFonts w:ascii="GHEA Grapalat" w:hAnsi="GHEA Grapalat" w:cs="Sylfaen"/>
          <w:szCs w:val="24"/>
          <w:lang w:val="en-US"/>
        </w:rPr>
        <w:t>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պահանջների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հիմնավորման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նպատակով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ներկայացնել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լրացուցիչ</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այլ</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փաստաթղթեր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տեղեկություններ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նյութեր։</w:t>
      </w:r>
    </w:p>
    <w:p w14:paraId="11D5FD5F" w14:textId="77777777" w:rsidR="00583092" w:rsidRPr="0093002B" w:rsidRDefault="00662165"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lang w:val="en-US"/>
        </w:rPr>
        <w:t>Հ</w:t>
      </w:r>
      <w:r w:rsidR="00583092" w:rsidRPr="0093002B">
        <w:rPr>
          <w:rFonts w:ascii="GHEA Grapalat" w:hAnsi="GHEA Grapalat" w:cs="Sylfaen"/>
          <w:szCs w:val="24"/>
          <w:lang w:val="ru-RU"/>
        </w:rPr>
        <w:t>անձնաժողովը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կարող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է</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ստուգել</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օգտագործելով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պաշտոնական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աղբյուրներից</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ստացված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կամ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դրա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մասին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ստանալով</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իրավասու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ուղարկվելու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դեպքում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համապատասխան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պետական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և</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տեղական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ինքնակառավարման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մարմինները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հարցումն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ստանալու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հաջորդող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երկու</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աշխատանքային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օրվա</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ընթացքում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տրամադրում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գրավոր</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եզրակացություն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Եթե</w:t>
      </w:r>
      <w:r w:rsidR="00583092" w:rsidRPr="0093002B">
        <w:rPr>
          <w:rFonts w:ascii="GHEA Grapalat" w:hAnsi="GHEA Grapalat" w:cs="Sylfaen"/>
          <w:szCs w:val="24"/>
        </w:rPr>
        <w:t xml:space="preserve"> </w:t>
      </w:r>
      <w:r w:rsidR="004B383E" w:rsidRPr="0093002B">
        <w:rPr>
          <w:rFonts w:ascii="GHEA Grapalat" w:hAnsi="GHEA Grapalat" w:cs="Sylfaen"/>
          <w:szCs w:val="24"/>
          <w:lang w:val="en-US"/>
        </w:rPr>
        <w:t>մ</w:t>
      </w:r>
      <w:r w:rsidR="00583092" w:rsidRPr="0093002B">
        <w:rPr>
          <w:rFonts w:ascii="GHEA Grapalat" w:hAnsi="GHEA Grapalat" w:cs="Sylfaen"/>
          <w:szCs w:val="24"/>
          <w:lang w:val="ru-RU"/>
        </w:rPr>
        <w:t>ասնակցի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ներկայացրած</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տվյալների</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իսկության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ստուգման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արդյունքում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տվյալները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որակվում</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են</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իրականությանը</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չհամապա</w:t>
      </w:r>
      <w:r w:rsidR="00583092" w:rsidRPr="0093002B">
        <w:rPr>
          <w:rFonts w:ascii="GHEA Grapalat" w:hAnsi="GHEA Grapalat" w:cs="Sylfaen"/>
          <w:szCs w:val="24"/>
        </w:rPr>
        <w:softHyphen/>
      </w:r>
      <w:r w:rsidR="00583092" w:rsidRPr="0093002B">
        <w:rPr>
          <w:rFonts w:ascii="GHEA Grapalat" w:hAnsi="GHEA Grapalat" w:cs="Sylfaen"/>
          <w:szCs w:val="24"/>
          <w:lang w:val="ru-RU"/>
        </w:rPr>
        <w:t>տասխանող</w:t>
      </w:r>
      <w:r w:rsidR="00583092" w:rsidRPr="0093002B">
        <w:rPr>
          <w:rFonts w:ascii="GHEA Grapalat" w:hAnsi="GHEA Grapalat" w:cs="Sylfaen"/>
          <w:szCs w:val="24"/>
        </w:rPr>
        <w:t xml:space="preserve">, </w:t>
      </w:r>
      <w:r w:rsidR="00583092" w:rsidRPr="0093002B">
        <w:rPr>
          <w:rFonts w:ascii="GHEA Grapalat" w:hAnsi="GHEA Grapalat" w:cs="Sylfaen"/>
          <w:szCs w:val="24"/>
          <w:lang w:val="ru-RU"/>
        </w:rPr>
        <w:t>ապա</w:t>
      </w:r>
      <w:r w:rsidR="00583092" w:rsidRPr="0093002B">
        <w:rPr>
          <w:rFonts w:ascii="GHEA Grapalat" w:hAnsi="GHEA Grapalat" w:cs="Sylfaen"/>
          <w:szCs w:val="24"/>
        </w:rPr>
        <w:t xml:space="preserve"> տվյալ </w:t>
      </w:r>
      <w:r w:rsidR="004B383E" w:rsidRPr="0093002B">
        <w:rPr>
          <w:rFonts w:ascii="GHEA Grapalat" w:hAnsi="GHEA Grapalat" w:cs="Sylfaen"/>
          <w:szCs w:val="24"/>
        </w:rPr>
        <w:t>մ</w:t>
      </w:r>
      <w:r w:rsidR="00583092" w:rsidRPr="0093002B">
        <w:rPr>
          <w:rFonts w:ascii="GHEA Grapalat" w:hAnsi="GHEA Grapalat" w:cs="Sylfaen"/>
          <w:szCs w:val="24"/>
        </w:rPr>
        <w:t>ասնակցի հայտը մերժվում է</w:t>
      </w:r>
      <w:r w:rsidR="00196487" w:rsidRPr="0093002B">
        <w:rPr>
          <w:rFonts w:ascii="GHEA Grapalat" w:hAnsi="GHEA Grapalat" w:cs="Sylfaen"/>
          <w:szCs w:val="24"/>
        </w:rPr>
        <w:t>:</w:t>
      </w:r>
    </w:p>
    <w:p w14:paraId="5965E9D8" w14:textId="77777777" w:rsidR="00583092" w:rsidRPr="0093002B" w:rsidRDefault="00A150A9" w:rsidP="00EF3662">
      <w:pPr>
        <w:pStyle w:val="BodyTextIndent2"/>
        <w:spacing w:line="240" w:lineRule="auto"/>
        <w:ind w:firstLine="567"/>
        <w:rPr>
          <w:rFonts w:ascii="GHEA Grapalat" w:hAnsi="GHEA Grapalat" w:cs="Sylfaen"/>
          <w:szCs w:val="24"/>
        </w:rPr>
      </w:pPr>
      <w:r w:rsidRPr="0093002B">
        <w:rPr>
          <w:rFonts w:ascii="GHEA Grapalat" w:hAnsi="GHEA Grapalat" w:cs="Sylfaen"/>
          <w:szCs w:val="24"/>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rPr>
        <w:t>2</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Սույն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հրավերի</w:t>
      </w:r>
      <w:r w:rsidR="005D3674" w:rsidRPr="0093002B">
        <w:rPr>
          <w:rFonts w:ascii="GHEA Grapalat" w:hAnsi="GHEA Grapalat" w:cs="Sylfaen"/>
          <w:szCs w:val="24"/>
        </w:rPr>
        <w:t xml:space="preserve"> 1-</w:t>
      </w:r>
      <w:r w:rsidR="005D3674" w:rsidRPr="0093002B">
        <w:rPr>
          <w:rFonts w:ascii="GHEA Grapalat" w:hAnsi="GHEA Grapalat" w:cs="Sylfaen"/>
          <w:szCs w:val="24"/>
          <w:lang w:val="hy-AM"/>
        </w:rPr>
        <w:t>ին</w:t>
      </w:r>
      <w:r w:rsidR="005D3674" w:rsidRPr="0093002B">
        <w:rPr>
          <w:rFonts w:ascii="GHEA Grapalat" w:hAnsi="GHEA Grapalat" w:cs="Sylfaen"/>
          <w:szCs w:val="24"/>
        </w:rPr>
        <w:t xml:space="preserve"> </w:t>
      </w:r>
      <w:r w:rsidR="005D3674" w:rsidRPr="0093002B">
        <w:rPr>
          <w:rFonts w:ascii="GHEA Grapalat" w:hAnsi="GHEA Grapalat" w:cs="Sylfaen"/>
          <w:szCs w:val="24"/>
          <w:lang w:val="hy-AM"/>
        </w:rPr>
        <w:t>մասի</w:t>
      </w:r>
      <w:r w:rsidR="00583092" w:rsidRPr="0093002B">
        <w:rPr>
          <w:rFonts w:ascii="GHEA Grapalat" w:hAnsi="GHEA Grapalat" w:cs="Sylfaen"/>
          <w:szCs w:val="24"/>
        </w:rPr>
        <w:t xml:space="preserve"> </w:t>
      </w:r>
      <w:r w:rsidR="004B383E" w:rsidRPr="0093002B">
        <w:rPr>
          <w:rFonts w:ascii="GHEA Grapalat" w:hAnsi="GHEA Grapalat" w:cs="Sylfaen"/>
          <w:szCs w:val="24"/>
        </w:rPr>
        <w:t>8</w:t>
      </w:r>
      <w:r w:rsidR="009C3B73" w:rsidRPr="0093002B">
        <w:rPr>
          <w:rFonts w:ascii="GHEA Grapalat" w:hAnsi="GHEA Grapalat" w:cs="Sylfaen"/>
          <w:szCs w:val="24"/>
        </w:rPr>
        <w:t>.</w:t>
      </w:r>
      <w:r w:rsidR="00D61B60" w:rsidRPr="0093002B">
        <w:rPr>
          <w:rFonts w:ascii="GHEA Grapalat" w:hAnsi="GHEA Grapalat" w:cs="Sylfaen"/>
          <w:szCs w:val="24"/>
          <w:lang w:val="hy-AM"/>
        </w:rPr>
        <w:t>2</w:t>
      </w:r>
      <w:r w:rsidR="00FE348B" w:rsidRPr="0093002B">
        <w:rPr>
          <w:rFonts w:ascii="GHEA Grapalat" w:hAnsi="GHEA Grapalat" w:cs="Sylfaen"/>
          <w:szCs w:val="24"/>
        </w:rPr>
        <w:t>1</w:t>
      </w:r>
      <w:r w:rsidR="00D61B60" w:rsidRPr="0093002B">
        <w:rPr>
          <w:rFonts w:ascii="GHEA Grapalat" w:hAnsi="GHEA Grapalat" w:cs="Sylfaen"/>
          <w:szCs w:val="24"/>
        </w:rPr>
        <w:t xml:space="preserve"> </w:t>
      </w:r>
      <w:r w:rsidR="00583092" w:rsidRPr="0093002B">
        <w:rPr>
          <w:rFonts w:ascii="GHEA Grapalat" w:hAnsi="GHEA Grapalat" w:cs="Sylfaen"/>
          <w:szCs w:val="24"/>
          <w:lang w:val="hy-AM"/>
        </w:rPr>
        <w:t>կետի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կիրառման</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նպատակով</w:t>
      </w:r>
      <w:r w:rsidR="00583092" w:rsidRPr="0093002B">
        <w:rPr>
          <w:rFonts w:ascii="GHEA Grapalat" w:hAnsi="GHEA Grapalat" w:cs="Sylfaen"/>
          <w:szCs w:val="24"/>
        </w:rPr>
        <w:t xml:space="preserve"> </w:t>
      </w:r>
      <w:r w:rsidR="00F96621" w:rsidRPr="0093002B">
        <w:rPr>
          <w:rFonts w:ascii="GHEA Grapalat" w:hAnsi="GHEA Grapalat" w:cs="Sylfaen"/>
          <w:szCs w:val="24"/>
        </w:rPr>
        <w:t xml:space="preserve">կարող է </w:t>
      </w:r>
      <w:r w:rsidR="00583092" w:rsidRPr="0093002B">
        <w:rPr>
          <w:rFonts w:ascii="GHEA Grapalat" w:hAnsi="GHEA Grapalat" w:cs="Sylfaen"/>
          <w:szCs w:val="24"/>
          <w:lang w:val="hy-AM"/>
        </w:rPr>
        <w:t>հրավիրվ</w:t>
      </w:r>
      <w:r w:rsidR="00F96621" w:rsidRPr="0093002B">
        <w:rPr>
          <w:rFonts w:ascii="GHEA Grapalat" w:hAnsi="GHEA Grapalat" w:cs="Sylfaen"/>
          <w:szCs w:val="24"/>
          <w:lang w:val="hy-AM"/>
        </w:rPr>
        <w:t xml:space="preserve">ել </w:t>
      </w:r>
      <w:r w:rsidR="00583092" w:rsidRPr="0093002B">
        <w:rPr>
          <w:rFonts w:ascii="GHEA Grapalat" w:hAnsi="GHEA Grapalat" w:cs="Sylfaen"/>
          <w:szCs w:val="24"/>
          <w:lang w:val="hy-AM"/>
        </w:rPr>
        <w:t>հանձնաժողովի</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արտահերթ</w:t>
      </w:r>
      <w:r w:rsidR="00583092" w:rsidRPr="0093002B">
        <w:rPr>
          <w:rFonts w:ascii="GHEA Grapalat" w:hAnsi="GHEA Grapalat" w:cs="Sylfaen"/>
          <w:szCs w:val="24"/>
        </w:rPr>
        <w:t xml:space="preserve"> </w:t>
      </w:r>
      <w:r w:rsidR="00583092" w:rsidRPr="0093002B">
        <w:rPr>
          <w:rFonts w:ascii="GHEA Grapalat" w:hAnsi="GHEA Grapalat" w:cs="Sylfaen"/>
          <w:szCs w:val="24"/>
          <w:lang w:val="hy-AM"/>
        </w:rPr>
        <w:t>նիստ։</w:t>
      </w:r>
    </w:p>
    <w:p w14:paraId="35C8F67C" w14:textId="77777777" w:rsidR="00196487" w:rsidRPr="0093002B" w:rsidRDefault="00A150A9" w:rsidP="00EF3662">
      <w:pPr>
        <w:pStyle w:val="norm"/>
        <w:spacing w:line="240" w:lineRule="auto"/>
        <w:ind w:firstLine="567"/>
        <w:rPr>
          <w:rFonts w:ascii="GHEA Grapalat" w:hAnsi="GHEA Grapalat"/>
          <w:sz w:val="20"/>
          <w:lang w:val="hy-AM"/>
        </w:rPr>
      </w:pPr>
      <w:r w:rsidRPr="0093002B">
        <w:rPr>
          <w:rFonts w:ascii="GHEA Grapalat" w:hAnsi="GHEA Grapalat" w:cs="Sylfaen"/>
          <w:sz w:val="20"/>
          <w:lang w:val="af-ZA"/>
        </w:rPr>
        <w:t>8</w:t>
      </w:r>
      <w:r w:rsidR="00201DA0"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3</w:t>
      </w:r>
      <w:r w:rsidR="00F6799D" w:rsidRPr="0093002B">
        <w:rPr>
          <w:rFonts w:ascii="GHEA Grapalat" w:hAnsi="GHEA Grapalat" w:cs="Sylfaen"/>
          <w:sz w:val="20"/>
          <w:lang w:val="af-ZA"/>
        </w:rPr>
        <w:t xml:space="preserve"> </w:t>
      </w:r>
      <w:r w:rsidR="00196487" w:rsidRPr="0093002B">
        <w:rPr>
          <w:rFonts w:ascii="GHEA Grapalat" w:hAnsi="GHEA Grapalat" w:cs="Tahoma"/>
          <w:sz w:val="20"/>
          <w:lang w:val="hy-AM"/>
        </w:rPr>
        <w:t>Ընտրված</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մասնակցին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որոշելու</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նիստի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ավարտին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հաջորդող</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աշխատանքային</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օրը</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հանձնաժողովի</w:t>
      </w:r>
      <w:r w:rsidR="00196487" w:rsidRPr="0093002B">
        <w:rPr>
          <w:rFonts w:ascii="GHEA Grapalat" w:hAnsi="GHEA Grapalat" w:cs="Arial Armenian"/>
          <w:sz w:val="20"/>
          <w:lang w:val="hy-AM"/>
        </w:rPr>
        <w:t xml:space="preserve"> </w:t>
      </w:r>
      <w:r w:rsidR="00196487" w:rsidRPr="0093002B">
        <w:rPr>
          <w:rFonts w:ascii="GHEA Grapalat" w:hAnsi="GHEA Grapalat" w:cs="Tahoma"/>
          <w:sz w:val="20"/>
          <w:lang w:val="hy-AM"/>
        </w:rPr>
        <w:t>քարտուղարը՝</w:t>
      </w:r>
    </w:p>
    <w:p w14:paraId="79A4C5E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sz w:val="20"/>
          <w:lang w:val="hy-AM"/>
        </w:rPr>
        <w:tab/>
        <w:t xml:space="preserve">1) </w:t>
      </w:r>
      <w:r w:rsidR="006B5588" w:rsidRPr="0093002B">
        <w:rPr>
          <w:rFonts w:ascii="GHEA Grapalat" w:hAnsi="GHEA Grapalat"/>
          <w:sz w:val="20"/>
          <w:lang w:val="hy-AM"/>
        </w:rPr>
        <w:t>Հ</w:t>
      </w:r>
      <w:r w:rsidRPr="0093002B">
        <w:rPr>
          <w:rFonts w:ascii="GHEA Grapalat" w:hAnsi="GHEA Grapalat" w:cs="Tahoma"/>
          <w:sz w:val="20"/>
          <w:lang w:val="hy-AM"/>
        </w:rPr>
        <w:t>ամակարգում</w:t>
      </w:r>
      <w:r w:rsidRPr="0093002B">
        <w:rPr>
          <w:rFonts w:ascii="GHEA Grapalat" w:hAnsi="GHEA Grapalat" w:cs="Arial Armenian"/>
          <w:sz w:val="20"/>
          <w:lang w:val="hy-AM"/>
        </w:rPr>
        <w:t xml:space="preserve"> </w:t>
      </w:r>
      <w:r w:rsidRPr="0093002B">
        <w:rPr>
          <w:rFonts w:ascii="GHEA Grapalat" w:hAnsi="GHEA Grapalat" w:cs="Tahoma"/>
          <w:sz w:val="20"/>
          <w:lang w:val="hy-AM"/>
        </w:rPr>
        <w:t>նշում</w:t>
      </w:r>
      <w:r w:rsidRPr="0093002B">
        <w:rPr>
          <w:rFonts w:ascii="GHEA Grapalat" w:hAnsi="GHEA Grapalat" w:cs="Arial Armenian"/>
          <w:sz w:val="20"/>
          <w:lang w:val="hy-AM"/>
        </w:rPr>
        <w:t xml:space="preserve"> </w:t>
      </w:r>
      <w:r w:rsidRPr="0093002B">
        <w:rPr>
          <w:rFonts w:ascii="GHEA Grapalat" w:hAnsi="GHEA Grapalat" w:cs="Tahoma"/>
          <w:sz w:val="20"/>
          <w:lang w:val="hy-AM"/>
        </w:rPr>
        <w:t>է</w:t>
      </w:r>
      <w:r w:rsidRPr="0093002B">
        <w:rPr>
          <w:rFonts w:ascii="GHEA Grapalat" w:hAnsi="GHEA Grapalat" w:cs="Arial Armenian"/>
          <w:sz w:val="20"/>
          <w:lang w:val="hy-AM"/>
        </w:rPr>
        <w:t xml:space="preserve"> </w:t>
      </w:r>
      <w:r w:rsidRPr="0093002B">
        <w:rPr>
          <w:rFonts w:ascii="GHEA Grapalat" w:hAnsi="GHEA Grapalat" w:cs="Tahoma"/>
          <w:sz w:val="20"/>
          <w:lang w:val="hy-AM"/>
        </w:rPr>
        <w:t>ընթացակարգի</w:t>
      </w:r>
      <w:r w:rsidRPr="0093002B">
        <w:rPr>
          <w:rFonts w:ascii="GHEA Grapalat" w:hAnsi="GHEA Grapalat" w:cs="Arial Armenian"/>
          <w:sz w:val="20"/>
          <w:lang w:val="hy-AM"/>
        </w:rPr>
        <w:t xml:space="preserve"> </w:t>
      </w:r>
      <w:r w:rsidRPr="0093002B">
        <w:rPr>
          <w:rFonts w:ascii="GHEA Grapalat" w:hAnsi="GHEA Grapalat" w:cs="Tahoma"/>
          <w:sz w:val="20"/>
          <w:lang w:val="hy-AM"/>
        </w:rPr>
        <w:t>բավարար</w:t>
      </w:r>
      <w:r w:rsidRPr="0093002B">
        <w:rPr>
          <w:rFonts w:ascii="GHEA Grapalat" w:hAnsi="GHEA Grapalat" w:cs="Arial Armenian"/>
          <w:sz w:val="20"/>
          <w:lang w:val="hy-AM"/>
        </w:rPr>
        <w:t xml:space="preserve"> </w:t>
      </w:r>
      <w:r w:rsidRPr="0093002B">
        <w:rPr>
          <w:rFonts w:ascii="GHEA Grapalat" w:hAnsi="GHEA Grapalat" w:cs="Tahoma"/>
          <w:sz w:val="20"/>
          <w:lang w:val="hy-AM"/>
        </w:rPr>
        <w:t>գնահատված</w:t>
      </w:r>
      <w:r w:rsidRPr="0093002B">
        <w:rPr>
          <w:rFonts w:ascii="GHEA Grapalat" w:hAnsi="GHEA Grapalat" w:cs="Arial Armenian"/>
          <w:sz w:val="20"/>
          <w:lang w:val="hy-AM"/>
        </w:rPr>
        <w:t xml:space="preserve"> </w:t>
      </w:r>
      <w:r w:rsidRPr="0093002B">
        <w:rPr>
          <w:rFonts w:ascii="GHEA Grapalat" w:hAnsi="GHEA Grapalat" w:cs="Tahoma"/>
          <w:sz w:val="20"/>
          <w:lang w:val="hy-AM"/>
        </w:rPr>
        <w:t>մասնակից</w:t>
      </w:r>
      <w:r w:rsidRPr="0093002B">
        <w:rPr>
          <w:rFonts w:ascii="GHEA Grapalat" w:hAnsi="GHEA Grapalat" w:cs="Tahoma"/>
          <w:sz w:val="20"/>
          <w:lang w:val="hy-AM"/>
        </w:rPr>
        <w:softHyphen/>
        <w:t>նե</w:t>
      </w:r>
      <w:r w:rsidRPr="0093002B">
        <w:rPr>
          <w:rFonts w:ascii="GHEA Grapalat" w:hAnsi="GHEA Grapalat" w:cs="Tahoma"/>
          <w:sz w:val="20"/>
          <w:lang w:val="hy-AM"/>
        </w:rPr>
        <w:softHyphen/>
        <w:t>րին՝</w:t>
      </w:r>
      <w:r w:rsidRPr="0093002B">
        <w:rPr>
          <w:rFonts w:ascii="GHEA Grapalat" w:hAnsi="GHEA Grapalat" w:cs="Arial Armenian"/>
          <w:sz w:val="20"/>
          <w:lang w:val="hy-AM"/>
        </w:rPr>
        <w:t xml:space="preserve"> </w:t>
      </w:r>
      <w:r w:rsidRPr="0093002B">
        <w:rPr>
          <w:rFonts w:ascii="GHEA Grapalat" w:hAnsi="GHEA Grapalat" w:cs="Tahoma"/>
          <w:sz w:val="20"/>
          <w:lang w:val="hy-AM"/>
        </w:rPr>
        <w:t>նրանց</w:t>
      </w:r>
      <w:r w:rsidRPr="0093002B">
        <w:rPr>
          <w:rFonts w:ascii="GHEA Grapalat" w:hAnsi="GHEA Grapalat" w:cs="Arial Armenian"/>
          <w:sz w:val="20"/>
          <w:lang w:val="hy-AM"/>
        </w:rPr>
        <w:t xml:space="preserve"> </w:t>
      </w:r>
      <w:r w:rsidRPr="0093002B">
        <w:rPr>
          <w:rFonts w:ascii="GHEA Grapalat" w:hAnsi="GHEA Grapalat" w:cs="Tahoma"/>
          <w:sz w:val="20"/>
          <w:lang w:val="hy-AM"/>
        </w:rPr>
        <w:t>դասակարգելով ըստ գնահատման արդյունքների և գնային առաջարկների.</w:t>
      </w:r>
    </w:p>
    <w:p w14:paraId="41499E2A" w14:textId="77777777" w:rsidR="00196487" w:rsidRPr="0093002B" w:rsidRDefault="00196487" w:rsidP="00EF3662">
      <w:pPr>
        <w:pStyle w:val="norm"/>
        <w:spacing w:line="240" w:lineRule="auto"/>
        <w:ind w:firstLine="706"/>
        <w:rPr>
          <w:rFonts w:ascii="GHEA Grapalat" w:hAnsi="GHEA Grapalat" w:cs="Tahoma"/>
          <w:sz w:val="20"/>
          <w:lang w:val="hy-AM"/>
        </w:rPr>
      </w:pPr>
      <w:r w:rsidRPr="0093002B">
        <w:rPr>
          <w:rFonts w:ascii="GHEA Grapalat" w:hAnsi="GHEA Grapalat" w:cs="Tahoma"/>
          <w:sz w:val="20"/>
          <w:lang w:val="hy-AM"/>
        </w:rPr>
        <w:tab/>
        <w:t xml:space="preserve">2) </w:t>
      </w:r>
      <w:r w:rsidR="006B5588" w:rsidRPr="0093002B">
        <w:rPr>
          <w:rFonts w:ascii="GHEA Grapalat" w:hAnsi="GHEA Grapalat" w:cs="Tahoma"/>
          <w:sz w:val="20"/>
          <w:lang w:val="hy-AM"/>
        </w:rPr>
        <w:t>Հ</w:t>
      </w:r>
      <w:r w:rsidRPr="0093002B">
        <w:rPr>
          <w:rFonts w:ascii="GHEA Grapalat" w:hAnsi="GHEA Grapalat" w:cs="Tahoma"/>
          <w:sz w:val="20"/>
          <w:lang w:val="hy-AM"/>
        </w:rPr>
        <w:t>ամակարգի միջոցով ընթացակարգի մասնակիցների էլեկտրոնային փոստին ուղարկում է գնահատման արդյունքների մասին հանձնաժողովի նիստի արձանագրու</w:t>
      </w:r>
      <w:r w:rsidRPr="0093002B">
        <w:rPr>
          <w:rFonts w:ascii="GHEA Grapalat" w:hAnsi="GHEA Grapalat" w:cs="Tahoma"/>
          <w:sz w:val="20"/>
          <w:lang w:val="hy-AM"/>
        </w:rPr>
        <w:softHyphen/>
        <w:t>թյունը:</w:t>
      </w:r>
    </w:p>
    <w:p w14:paraId="40458A59" w14:textId="77777777" w:rsidR="00E45ACA" w:rsidRPr="0093002B" w:rsidRDefault="00A150A9" w:rsidP="00EF3662">
      <w:pPr>
        <w:pStyle w:val="norm"/>
        <w:spacing w:line="240" w:lineRule="auto"/>
        <w:ind w:firstLine="567"/>
        <w:rPr>
          <w:rFonts w:ascii="GHEA Grapalat" w:hAnsi="GHEA Grapalat" w:cs="Tahoma"/>
          <w:sz w:val="20"/>
          <w:lang w:val="hy-AM"/>
        </w:rPr>
      </w:pPr>
      <w:r w:rsidRPr="0093002B">
        <w:rPr>
          <w:rFonts w:ascii="GHEA Grapalat" w:hAnsi="GHEA Grapalat"/>
          <w:spacing w:val="-6"/>
          <w:sz w:val="20"/>
          <w:lang w:val="hy-AM"/>
        </w:rPr>
        <w:t>8</w:t>
      </w:r>
      <w:r w:rsidR="00201DA0" w:rsidRPr="0093002B">
        <w:rPr>
          <w:rFonts w:ascii="GHEA Grapalat" w:hAnsi="GHEA Grapalat"/>
          <w:spacing w:val="-6"/>
          <w:sz w:val="20"/>
          <w:lang w:val="hy-AM"/>
        </w:rPr>
        <w:t>.</w:t>
      </w:r>
      <w:r w:rsidR="00F96621" w:rsidRPr="0093002B">
        <w:rPr>
          <w:rFonts w:ascii="GHEA Grapalat" w:hAnsi="GHEA Grapalat"/>
          <w:spacing w:val="-6"/>
          <w:sz w:val="20"/>
          <w:lang w:val="hy-AM"/>
        </w:rPr>
        <w:t>2</w:t>
      </w:r>
      <w:r w:rsidR="00FE348B" w:rsidRPr="0093002B">
        <w:rPr>
          <w:rFonts w:ascii="GHEA Grapalat" w:hAnsi="GHEA Grapalat"/>
          <w:spacing w:val="-6"/>
          <w:sz w:val="20"/>
          <w:lang w:val="hy-AM"/>
        </w:rPr>
        <w:t>4</w:t>
      </w:r>
      <w:r w:rsidR="00F6799D" w:rsidRPr="0093002B">
        <w:rPr>
          <w:rFonts w:ascii="GHEA Grapalat" w:hAnsi="GHEA Grapalat"/>
          <w:spacing w:val="-6"/>
          <w:sz w:val="20"/>
          <w:lang w:val="hy-AM"/>
        </w:rPr>
        <w:t xml:space="preserve"> </w:t>
      </w:r>
      <w:r w:rsidR="00E45ACA" w:rsidRPr="0093002B">
        <w:rPr>
          <w:rFonts w:ascii="GHEA Grapalat" w:hAnsi="GHEA Grapalat" w:cs="Tahoma"/>
          <w:sz w:val="20"/>
          <w:lang w:val="hy-AM"/>
        </w:rPr>
        <w:t xml:space="preserve">Մինչև պայմանագիր կնքելը </w:t>
      </w:r>
      <w:r w:rsidR="004B383E" w:rsidRPr="0093002B">
        <w:rPr>
          <w:rFonts w:ascii="GHEA Grapalat" w:hAnsi="GHEA Grapalat" w:cs="Tahoma"/>
          <w:sz w:val="20"/>
          <w:lang w:val="hy-AM"/>
        </w:rPr>
        <w:t>պ</w:t>
      </w:r>
      <w:r w:rsidR="00E45ACA" w:rsidRPr="0093002B">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93002B">
        <w:rPr>
          <w:rFonts w:ascii="GHEA Grapalat" w:hAnsi="GHEA Grapalat" w:cs="Sylfaen"/>
          <w:lang w:val="hy-AM"/>
        </w:rPr>
        <w:t xml:space="preserve"> </w:t>
      </w:r>
      <w:r w:rsidR="00E45ACA" w:rsidRPr="0093002B">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93002B" w:rsidRDefault="00A150A9" w:rsidP="00491A74">
      <w:pPr>
        <w:pStyle w:val="BodyTextIndent2"/>
        <w:spacing w:line="240" w:lineRule="auto"/>
        <w:ind w:firstLine="567"/>
        <w:rPr>
          <w:rFonts w:ascii="GHEA Grapalat" w:hAnsi="GHEA Grapalat" w:cs="Sylfaen"/>
          <w:szCs w:val="24"/>
        </w:rPr>
      </w:pPr>
      <w:r w:rsidRPr="0093002B">
        <w:rPr>
          <w:rFonts w:ascii="GHEA Grapalat" w:hAnsi="GHEA Grapalat" w:cs="Sylfaen"/>
          <w:szCs w:val="24"/>
          <w:lang w:val="hy-AM"/>
        </w:rPr>
        <w:t>8</w:t>
      </w:r>
      <w:r w:rsidR="00201DA0" w:rsidRPr="0093002B">
        <w:rPr>
          <w:rFonts w:ascii="GHEA Grapalat" w:hAnsi="GHEA Grapalat" w:cs="Sylfaen"/>
          <w:szCs w:val="24"/>
          <w:lang w:val="hy-AM"/>
        </w:rPr>
        <w:t>.</w:t>
      </w:r>
      <w:r w:rsidR="00F96621" w:rsidRPr="0093002B">
        <w:rPr>
          <w:rFonts w:ascii="GHEA Grapalat" w:hAnsi="GHEA Grapalat" w:cs="Sylfaen"/>
          <w:szCs w:val="24"/>
          <w:lang w:val="hy-AM"/>
        </w:rPr>
        <w:t>2</w:t>
      </w:r>
      <w:r w:rsidR="00FE348B" w:rsidRPr="0093002B">
        <w:rPr>
          <w:rFonts w:ascii="GHEA Grapalat" w:hAnsi="GHEA Grapalat" w:cs="Sylfaen"/>
          <w:szCs w:val="24"/>
          <w:lang w:val="hy-AM"/>
        </w:rPr>
        <w:t>5</w:t>
      </w:r>
      <w:r w:rsidR="00D61B60" w:rsidRPr="0093002B">
        <w:rPr>
          <w:rFonts w:ascii="GHEA Grapalat" w:hAnsi="GHEA Grapalat" w:cs="Sylfaen"/>
          <w:szCs w:val="24"/>
        </w:rPr>
        <w:t xml:space="preserve"> </w:t>
      </w:r>
      <w:r w:rsidR="00491A74" w:rsidRPr="0093002B">
        <w:rPr>
          <w:rFonts w:ascii="GHEA Grapalat" w:hAnsi="GHEA Grapalat" w:cs="Sylfaen"/>
          <w:szCs w:val="24"/>
          <w:lang w:val="hy-AM"/>
        </w:rPr>
        <w:t>Անգործության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ժամկետը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մասին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որոշման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հայտարարության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հրապարակման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հաջորդող</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և</w:t>
      </w:r>
      <w:r w:rsidR="00491A74" w:rsidRPr="0093002B">
        <w:rPr>
          <w:rFonts w:ascii="GHEA Grapalat" w:hAnsi="GHEA Grapalat" w:cs="Sylfaen"/>
          <w:szCs w:val="24"/>
        </w:rPr>
        <w:t xml:space="preserve"> պ</w:t>
      </w:r>
      <w:r w:rsidR="00491A74" w:rsidRPr="0093002B">
        <w:rPr>
          <w:rFonts w:ascii="GHEA Grapalat" w:hAnsi="GHEA Grapalat" w:cs="Sylfaen"/>
          <w:szCs w:val="24"/>
          <w:lang w:val="hy-AM"/>
        </w:rPr>
        <w:t>ատվիրատուի</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կողմից</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պայմանագիրը</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կնքելու</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իրավասության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առաջացման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օրվա</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միջև</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ընկած</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ժամանակահատվածն</w:t>
      </w:r>
      <w:r w:rsidR="00491A74" w:rsidRPr="0093002B">
        <w:rPr>
          <w:rFonts w:ascii="GHEA Grapalat" w:hAnsi="GHEA Grapalat" w:cs="Sylfaen"/>
          <w:szCs w:val="24"/>
        </w:rPr>
        <w:t xml:space="preserve"> </w:t>
      </w:r>
      <w:r w:rsidR="00491A74" w:rsidRPr="0093002B">
        <w:rPr>
          <w:rFonts w:ascii="GHEA Grapalat" w:hAnsi="GHEA Grapalat" w:cs="Sylfaen"/>
          <w:szCs w:val="24"/>
          <w:lang w:val="hy-AM"/>
        </w:rPr>
        <w:t>է։</w:t>
      </w:r>
    </w:p>
    <w:p w14:paraId="25E9C49C" w14:textId="4BABEA68" w:rsidR="00491A74" w:rsidRPr="0093002B" w:rsidRDefault="00491A74" w:rsidP="00491A74">
      <w:pPr>
        <w:pStyle w:val="BodyTextIndent2"/>
        <w:spacing w:line="240" w:lineRule="auto"/>
        <w:ind w:firstLine="567"/>
        <w:rPr>
          <w:rFonts w:ascii="GHEA Grapalat" w:hAnsi="GHEA Grapalat" w:cs="Sylfaen"/>
          <w:lang w:val="hy-AM"/>
        </w:rPr>
      </w:pP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սույն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ընթացակարգի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r w:rsidR="008D74A0">
        <w:rPr>
          <w:rFonts w:ascii="GHEA Grapalat" w:hAnsi="GHEA Grapalat" w:cs="Sylfaen"/>
          <w:lang w:val="es-ES"/>
        </w:rPr>
        <w:t>10</w:t>
      </w:r>
      <w:r w:rsidRPr="0093002B">
        <w:rPr>
          <w:rFonts w:ascii="GHEA Grapalat" w:hAnsi="GHEA Grapalat" w:cs="Sylfaen"/>
          <w:lang w:val="es-ES"/>
        </w:rPr>
        <w:t xml:space="preserve">» </w:t>
      </w:r>
      <w:proofErr w:type="spellStart"/>
      <w:r w:rsidRPr="0093002B">
        <w:rPr>
          <w:rFonts w:ascii="GHEA Grapalat" w:hAnsi="GHEA Grapalat" w:cs="Sylfaen"/>
          <w:lang w:val="es-ES"/>
        </w:rPr>
        <w:t>օրացուցային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օր</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Tahoma"/>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կիրառելի</w:t>
      </w:r>
      <w:proofErr w:type="spellEnd"/>
      <w:r w:rsidRPr="0093002B">
        <w:rPr>
          <w:rFonts w:ascii="GHEA Grapalat" w:hAnsi="GHEA Grapalat" w:cs="Sylfaen"/>
          <w:lang w:val="hy-AM"/>
        </w:rPr>
        <w:t>.</w:t>
      </w:r>
    </w:p>
    <w:p w14:paraId="14286E37" w14:textId="77777777" w:rsidR="00491A74" w:rsidRPr="0093002B" w:rsidRDefault="00491A74" w:rsidP="00491A74">
      <w:pPr>
        <w:pStyle w:val="BodyTextIndent2"/>
        <w:spacing w:line="240" w:lineRule="auto"/>
        <w:ind w:firstLine="567"/>
        <w:rPr>
          <w:rFonts w:ascii="GHEA Grapalat" w:hAnsi="GHEA Grapalat" w:cs="Arial"/>
          <w:lang w:val="hy-AM"/>
        </w:rPr>
      </w:pPr>
      <w:r w:rsidRPr="0093002B">
        <w:rPr>
          <w:rFonts w:ascii="GHEA Grapalat" w:hAnsi="GHEA Grapalat" w:cs="Sylfaen"/>
          <w:lang w:val="hy-AM"/>
        </w:rPr>
        <w:t>-</w:t>
      </w:r>
      <w:r w:rsidRPr="0093002B">
        <w:rPr>
          <w:rFonts w:ascii="GHEA Grapalat" w:hAnsi="GHEA Grapalat" w:cs="Arial"/>
          <w:lang w:val="es-ES"/>
        </w:rPr>
        <w:t xml:space="preserve"> </w:t>
      </w:r>
      <w:proofErr w:type="spellStart"/>
      <w:r w:rsidRPr="0093002B">
        <w:rPr>
          <w:rFonts w:ascii="GHEA Grapalat" w:hAnsi="GHEA Grapalat" w:cs="Sylfaen"/>
          <w:lang w:val="es-ES"/>
        </w:rPr>
        <w:t>չէ</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եթե</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Arial"/>
          <w:lang w:val="es-ES"/>
        </w:rPr>
        <w:t xml:space="preserve"> </w:t>
      </w:r>
      <w:proofErr w:type="spellStart"/>
      <w:r w:rsidRPr="0093002B">
        <w:rPr>
          <w:rFonts w:ascii="GHEA Grapalat" w:hAnsi="GHEA Grapalat" w:cs="Arial"/>
          <w:lang w:val="es-ES"/>
        </w:rPr>
        <w:t>մ</w:t>
      </w:r>
      <w:r w:rsidRPr="0093002B">
        <w:rPr>
          <w:rFonts w:ascii="GHEA Grapalat" w:hAnsi="GHEA Grapalat" w:cs="Sylfaen"/>
          <w:lang w:val="es-ES"/>
        </w:rPr>
        <w:t>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i/>
          <w:lang w:val="es-ES"/>
        </w:rPr>
        <w:t>,</w:t>
      </w:r>
      <w:r w:rsidRPr="0093002B">
        <w:rPr>
          <w:rFonts w:ascii="GHEA Grapalat" w:hAnsi="GHEA Grapalat"/>
          <w:lang w:val="es-ES"/>
        </w:rPr>
        <w:t xml:space="preserve"> </w:t>
      </w:r>
      <w:proofErr w:type="spellStart"/>
      <w:r w:rsidRPr="0093002B">
        <w:rPr>
          <w:rFonts w:ascii="GHEA Grapalat" w:hAnsi="GHEA Grapalat" w:cs="Sylfaen"/>
          <w:lang w:val="es-ES"/>
        </w:rPr>
        <w:t>որի</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հետ</w:t>
      </w:r>
      <w:proofErr w:type="spellEnd"/>
      <w:r w:rsidRPr="0093002B">
        <w:rPr>
          <w:rFonts w:ascii="GHEA Grapalat" w:hAnsi="GHEA Grapalat" w:cs="Arial"/>
          <w:lang w:val="es-ES"/>
        </w:rPr>
        <w:t xml:space="preserve"> </w:t>
      </w:r>
      <w:proofErr w:type="spellStart"/>
      <w:r w:rsidRPr="0093002B">
        <w:rPr>
          <w:rFonts w:ascii="GHEA Grapalat" w:hAnsi="GHEA Grapalat" w:cs="Sylfaen"/>
          <w:lang w:val="es-ES"/>
        </w:rPr>
        <w:t>կնքվում</w:t>
      </w:r>
      <w:proofErr w:type="spellEnd"/>
      <w:r w:rsidRPr="0093002B">
        <w:rPr>
          <w:rFonts w:ascii="GHEA Grapalat" w:hAnsi="GHEA Grapalat" w:cs="Arial"/>
          <w:lang w:val="es-ES"/>
        </w:rPr>
        <w:t xml:space="preserve"> </w:t>
      </w:r>
      <w:r w:rsidRPr="0093002B">
        <w:rPr>
          <w:rFonts w:ascii="GHEA Grapalat" w:hAnsi="GHEA Grapalat" w:cs="Sylfaen"/>
          <w:lang w:val="es-ES"/>
        </w:rPr>
        <w:t>է</w:t>
      </w:r>
      <w:r w:rsidRPr="0093002B">
        <w:rPr>
          <w:rFonts w:ascii="GHEA Grapalat" w:hAnsi="GHEA Grapalat" w:cs="Arial"/>
          <w:lang w:val="es-ES"/>
        </w:rPr>
        <w:t xml:space="preserve"> </w:t>
      </w:r>
      <w:proofErr w:type="spellStart"/>
      <w:r w:rsidRPr="0093002B">
        <w:rPr>
          <w:rFonts w:ascii="GHEA Grapalat" w:hAnsi="GHEA Grapalat" w:cs="Sylfaen"/>
          <w:lang w:val="es-ES"/>
        </w:rPr>
        <w:t>պայմանագիր</w:t>
      </w:r>
      <w:proofErr w:type="spellEnd"/>
      <w:r w:rsidRPr="0093002B">
        <w:rPr>
          <w:rFonts w:ascii="GHEA Grapalat" w:hAnsi="GHEA Grapalat" w:cs="Arial"/>
          <w:lang w:val="hy-AM"/>
        </w:rPr>
        <w:t>,</w:t>
      </w:r>
    </w:p>
    <w:p w14:paraId="6E18E9C7" w14:textId="77777777" w:rsidR="00491A74" w:rsidRPr="0093002B" w:rsidRDefault="00491A74" w:rsidP="00491A74">
      <w:pPr>
        <w:pStyle w:val="BodyTextIndent2"/>
        <w:spacing w:line="240" w:lineRule="auto"/>
        <w:ind w:firstLine="567"/>
        <w:rPr>
          <w:rFonts w:ascii="GHEA Grapalat" w:hAnsi="GHEA Grapalat" w:cs="Sylfaen"/>
          <w:lang w:val="es-ES"/>
        </w:rPr>
      </w:pPr>
      <w:r w:rsidRPr="0093002B">
        <w:rPr>
          <w:rFonts w:ascii="GHEA Grapalat" w:hAnsi="GHEA Grapalat" w:cs="Sylfaen"/>
          <w:lang w:val="es-ES"/>
        </w:rPr>
        <w:t xml:space="preserve">-  է </w:t>
      </w:r>
      <w:proofErr w:type="spellStart"/>
      <w:r w:rsidRPr="0093002B">
        <w:rPr>
          <w:rFonts w:ascii="GHEA Grapalat" w:hAnsi="GHEA Grapalat" w:cs="Sylfaen"/>
          <w:lang w:val="es-ES"/>
        </w:rPr>
        <w:t>նաև</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երբ</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միայն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մեկ</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մասնակից</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հայտ</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ներկայացրել</w:t>
      </w:r>
      <w:proofErr w:type="spellEnd"/>
      <w:r w:rsidRPr="0093002B">
        <w:rPr>
          <w:rFonts w:ascii="GHEA Grapalat" w:hAnsi="GHEA Grapalat" w:cs="Sylfaen"/>
          <w:lang w:val="es-ES"/>
        </w:rPr>
        <w:t xml:space="preserve">, և </w:t>
      </w:r>
      <w:proofErr w:type="spellStart"/>
      <w:r w:rsidRPr="0093002B">
        <w:rPr>
          <w:rFonts w:ascii="GHEA Grapalat" w:hAnsi="GHEA Grapalat" w:cs="Sylfaen"/>
          <w:lang w:val="es-ES"/>
        </w:rPr>
        <w:t>այն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մերժվել</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Սույն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կետի</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կիրառման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դեպքում</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անգործության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ժամկետը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սահմանվում</w:t>
      </w:r>
      <w:proofErr w:type="spellEnd"/>
      <w:r w:rsidRPr="0093002B">
        <w:rPr>
          <w:rFonts w:ascii="GHEA Grapalat" w:hAnsi="GHEA Grapalat" w:cs="Sylfaen"/>
          <w:lang w:val="es-ES"/>
        </w:rPr>
        <w:t xml:space="preserve"> է </w:t>
      </w:r>
      <w:proofErr w:type="spellStart"/>
      <w:r w:rsidRPr="0093002B">
        <w:rPr>
          <w:rFonts w:ascii="GHEA Grapalat" w:hAnsi="GHEA Grapalat" w:cs="Sylfaen"/>
          <w:lang w:val="es-ES"/>
        </w:rPr>
        <w:t>գնման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ընթացակարգը</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չկայացած</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հայտարարելու</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մասին</w:t>
      </w:r>
      <w:proofErr w:type="spellEnd"/>
      <w:r w:rsidRPr="0093002B">
        <w:rPr>
          <w:rFonts w:ascii="GHEA Grapalat" w:hAnsi="GHEA Grapalat" w:cs="Sylfaen"/>
          <w:lang w:val="es-ES"/>
        </w:rPr>
        <w:t xml:space="preserve"> </w:t>
      </w:r>
      <w:proofErr w:type="spellStart"/>
      <w:r w:rsidRPr="0093002B">
        <w:rPr>
          <w:rFonts w:ascii="GHEA Grapalat" w:hAnsi="GHEA Grapalat" w:cs="Sylfaen"/>
          <w:lang w:val="es-ES"/>
        </w:rPr>
        <w:t>հայտարարությամբ</w:t>
      </w:r>
      <w:proofErr w:type="spellEnd"/>
      <w:r w:rsidRPr="0093002B">
        <w:rPr>
          <w:rFonts w:ascii="GHEA Grapalat" w:hAnsi="GHEA Grapalat" w:cs="Sylfaen"/>
          <w:lang w:val="es-ES"/>
        </w:rPr>
        <w:t>:</w:t>
      </w:r>
    </w:p>
    <w:p w14:paraId="7E157B6B" w14:textId="77777777" w:rsidR="00491A74" w:rsidRPr="0093002B" w:rsidRDefault="00491A74" w:rsidP="00491A74">
      <w:pPr>
        <w:pStyle w:val="BodyTextIndent2"/>
        <w:spacing w:line="240" w:lineRule="auto"/>
        <w:ind w:firstLine="567"/>
        <w:rPr>
          <w:rFonts w:ascii="GHEA Grapalat" w:hAnsi="GHEA Grapalat" w:cs="Sylfaen"/>
          <w:szCs w:val="24"/>
          <w:lang w:val="es-ES"/>
        </w:rPr>
      </w:pPr>
      <w:r w:rsidRPr="0093002B">
        <w:rPr>
          <w:rFonts w:ascii="GHEA Grapalat" w:hAnsi="GHEA Grapalat" w:cs="Sylfaen"/>
          <w:szCs w:val="24"/>
          <w:lang w:val="hy-AM"/>
        </w:rPr>
        <w:t>Պատվիրատուն</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պայմանագիրը</w:t>
      </w:r>
      <w:r w:rsidRPr="0093002B">
        <w:rPr>
          <w:rFonts w:ascii="GHEA Grapalat" w:hAnsi="GHEA Grapalat" w:cs="Sylfaen"/>
          <w:szCs w:val="24"/>
          <w:lang w:val="es-ES"/>
        </w:rPr>
        <w:t xml:space="preserve"> </w:t>
      </w:r>
      <w:r w:rsidRPr="0093002B">
        <w:rPr>
          <w:rFonts w:ascii="GHEA Grapalat" w:hAnsi="GHEA Grapalat" w:cs="Sylfaen"/>
          <w:szCs w:val="24"/>
          <w:lang w:val="hy-AM"/>
        </w:rPr>
        <w:t>կնքում</w:t>
      </w:r>
      <w:r w:rsidRPr="0093002B">
        <w:rPr>
          <w:rFonts w:ascii="GHEA Grapalat" w:hAnsi="GHEA Grapalat" w:cs="Sylfaen"/>
          <w:szCs w:val="24"/>
          <w:lang w:val="es-ES"/>
        </w:rPr>
        <w:t xml:space="preserve"> </w:t>
      </w:r>
      <w:r w:rsidRPr="0093002B">
        <w:rPr>
          <w:rFonts w:ascii="GHEA Grapalat" w:hAnsi="GHEA Grapalat" w:cs="Sylfaen"/>
          <w:szCs w:val="24"/>
          <w:lang w:val="hy-AM"/>
        </w:rPr>
        <w:t>է</w:t>
      </w:r>
      <w:r w:rsidRPr="0093002B">
        <w:rPr>
          <w:rFonts w:ascii="GHEA Grapalat" w:hAnsi="GHEA Grapalat" w:cs="Sylfaen"/>
          <w:szCs w:val="24"/>
          <w:lang w:val="es-ES"/>
        </w:rPr>
        <w:t xml:space="preserve">, </w:t>
      </w:r>
      <w:r w:rsidRPr="0093002B">
        <w:rPr>
          <w:rFonts w:ascii="GHEA Grapalat" w:hAnsi="GHEA Grapalat" w:cs="Sylfaen"/>
          <w:szCs w:val="24"/>
          <w:lang w:val="hy-AM"/>
        </w:rPr>
        <w:t>եթե</w:t>
      </w:r>
      <w:r w:rsidRPr="0093002B">
        <w:rPr>
          <w:rFonts w:ascii="GHEA Grapalat" w:hAnsi="GHEA Grapalat" w:cs="Sylfaen"/>
          <w:szCs w:val="24"/>
          <w:lang w:val="es-ES"/>
        </w:rPr>
        <w:t xml:space="preserve"> </w:t>
      </w:r>
      <w:r w:rsidRPr="0093002B">
        <w:rPr>
          <w:rFonts w:ascii="GHEA Grapalat" w:hAnsi="GHEA Grapalat" w:cs="Sylfaen"/>
          <w:szCs w:val="24"/>
          <w:lang w:val="hy-AM"/>
        </w:rPr>
        <w:t>սույն</w:t>
      </w:r>
      <w:r w:rsidRPr="0093002B">
        <w:rPr>
          <w:rFonts w:ascii="GHEA Grapalat" w:hAnsi="GHEA Grapalat" w:cs="Sylfaen"/>
          <w:szCs w:val="24"/>
          <w:lang w:val="es-ES"/>
        </w:rPr>
        <w:t xml:space="preserve"> </w:t>
      </w:r>
      <w:r w:rsidRPr="0093002B">
        <w:rPr>
          <w:rFonts w:ascii="GHEA Grapalat" w:hAnsi="GHEA Grapalat" w:cs="Sylfaen"/>
          <w:szCs w:val="24"/>
          <w:lang w:val="hy-AM"/>
        </w:rPr>
        <w:t>կետով</w:t>
      </w:r>
      <w:r w:rsidRPr="0093002B">
        <w:rPr>
          <w:rFonts w:ascii="GHEA Grapalat" w:hAnsi="GHEA Grapalat" w:cs="Sylfaen"/>
          <w:szCs w:val="24"/>
          <w:lang w:val="es-ES"/>
        </w:rPr>
        <w:t xml:space="preserve"> </w:t>
      </w:r>
      <w:r w:rsidRPr="0093002B">
        <w:rPr>
          <w:rFonts w:ascii="GHEA Grapalat" w:hAnsi="GHEA Grapalat" w:cs="Sylfaen"/>
          <w:szCs w:val="24"/>
          <w:lang w:val="hy-AM"/>
        </w:rPr>
        <w:t>նախատեսված</w:t>
      </w:r>
      <w:r w:rsidRPr="0093002B">
        <w:rPr>
          <w:rFonts w:ascii="GHEA Grapalat" w:hAnsi="GHEA Grapalat" w:cs="Sylfaen"/>
          <w:szCs w:val="24"/>
          <w:lang w:val="es-ES"/>
        </w:rPr>
        <w:t xml:space="preserve"> </w:t>
      </w:r>
      <w:r w:rsidRPr="0093002B">
        <w:rPr>
          <w:rFonts w:ascii="GHEA Grapalat" w:hAnsi="GHEA Grapalat" w:cs="Sylfaen"/>
          <w:szCs w:val="24"/>
          <w:lang w:val="hy-AM"/>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hy-AM"/>
        </w:rPr>
        <w:t>ժամկետում</w:t>
      </w:r>
      <w:r w:rsidRPr="0093002B">
        <w:rPr>
          <w:rFonts w:ascii="GHEA Grapalat" w:hAnsi="GHEA Grapalat" w:cs="Sylfaen"/>
          <w:szCs w:val="24"/>
          <w:lang w:val="es-ES"/>
        </w:rPr>
        <w:t xml:space="preserve"> </w:t>
      </w:r>
      <w:r w:rsidRPr="0093002B">
        <w:rPr>
          <w:rFonts w:ascii="GHEA Grapalat" w:hAnsi="GHEA Grapalat" w:cs="Sylfaen"/>
          <w:szCs w:val="24"/>
          <w:lang w:val="hy-AM"/>
        </w:rPr>
        <w:t>որևէ</w:t>
      </w:r>
      <w:r w:rsidRPr="0093002B">
        <w:rPr>
          <w:rFonts w:ascii="GHEA Grapalat" w:hAnsi="GHEA Grapalat" w:cs="Sylfaen"/>
          <w:szCs w:val="24"/>
          <w:lang w:val="es-ES"/>
        </w:rPr>
        <w:t xml:space="preserve"> մ</w:t>
      </w:r>
      <w:r w:rsidRPr="0093002B">
        <w:rPr>
          <w:rFonts w:ascii="GHEA Grapalat" w:hAnsi="GHEA Grapalat" w:cs="Sylfaen"/>
          <w:szCs w:val="24"/>
          <w:lang w:val="hy-AM"/>
        </w:rPr>
        <w:t>ասնակից</w:t>
      </w:r>
      <w:r w:rsidRPr="0093002B">
        <w:rPr>
          <w:rFonts w:ascii="GHEA Grapalat" w:hAnsi="GHEA Grapalat" w:cs="Sylfaen"/>
          <w:szCs w:val="24"/>
          <w:lang w:val="es-ES"/>
        </w:rPr>
        <w:t xml:space="preserve"> </w:t>
      </w:r>
      <w:r w:rsidRPr="0093002B">
        <w:rPr>
          <w:rFonts w:ascii="GHEA Grapalat" w:hAnsi="GHEA Grapalat" w:cs="Sylfaen"/>
          <w:szCs w:val="24"/>
          <w:lang w:val="hy-AM"/>
        </w:rPr>
        <w:t>չի</w:t>
      </w:r>
      <w:r w:rsidRPr="0093002B">
        <w:rPr>
          <w:rFonts w:ascii="GHEA Grapalat" w:hAnsi="GHEA Grapalat" w:cs="Sylfaen"/>
          <w:szCs w:val="24"/>
          <w:lang w:val="es-ES"/>
        </w:rPr>
        <w:t xml:space="preserve"> </w:t>
      </w:r>
      <w:r w:rsidRPr="0093002B">
        <w:rPr>
          <w:rFonts w:ascii="GHEA Grapalat" w:hAnsi="GHEA Grapalat" w:cs="Sylfaen"/>
          <w:szCs w:val="24"/>
          <w:lang w:val="hy-AM"/>
        </w:rPr>
        <w:t>բողոքարկում</w:t>
      </w:r>
      <w:r w:rsidRPr="0093002B">
        <w:rPr>
          <w:rFonts w:ascii="GHEA Grapalat" w:hAnsi="GHEA Grapalat" w:cs="Sylfaen"/>
          <w:szCs w:val="24"/>
          <w:lang w:val="es-ES"/>
        </w:rPr>
        <w:t xml:space="preserve"> </w:t>
      </w:r>
      <w:r w:rsidRPr="0093002B">
        <w:rPr>
          <w:rFonts w:ascii="GHEA Grapalat" w:hAnsi="GHEA Grapalat" w:cs="Sylfaen"/>
          <w:szCs w:val="24"/>
          <w:lang w:val="hy-AM"/>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hy-AM"/>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մասին</w:t>
      </w:r>
      <w:r w:rsidRPr="0093002B">
        <w:rPr>
          <w:rFonts w:ascii="GHEA Grapalat" w:hAnsi="GHEA Grapalat" w:cs="Sylfaen"/>
          <w:szCs w:val="24"/>
          <w:lang w:val="es-ES"/>
        </w:rPr>
        <w:t xml:space="preserve"> </w:t>
      </w:r>
      <w:r w:rsidRPr="0093002B">
        <w:rPr>
          <w:rFonts w:ascii="GHEA Grapalat" w:hAnsi="GHEA Grapalat" w:cs="Sylfaen"/>
          <w:szCs w:val="24"/>
          <w:lang w:val="hy-AM"/>
        </w:rPr>
        <w:t>որոշումը։</w:t>
      </w:r>
      <w:r w:rsidRPr="0093002B">
        <w:rPr>
          <w:rFonts w:ascii="GHEA Grapalat" w:hAnsi="GHEA Grapalat" w:cs="Sylfaen"/>
          <w:szCs w:val="24"/>
          <w:lang w:val="es-ES"/>
        </w:rPr>
        <w:t xml:space="preserve"> </w:t>
      </w:r>
      <w:r w:rsidRPr="0093002B">
        <w:rPr>
          <w:rFonts w:ascii="GHEA Grapalat" w:hAnsi="GHEA Grapalat" w:cs="Sylfaen"/>
          <w:szCs w:val="24"/>
          <w:lang w:val="ru-RU"/>
        </w:rPr>
        <w:t>Մինչև</w:t>
      </w:r>
      <w:r w:rsidRPr="0093002B">
        <w:rPr>
          <w:rFonts w:ascii="GHEA Grapalat" w:hAnsi="GHEA Grapalat" w:cs="Sylfaen"/>
          <w:szCs w:val="24"/>
          <w:lang w:val="es-ES"/>
        </w:rPr>
        <w:t xml:space="preserve"> </w:t>
      </w:r>
      <w:r w:rsidRPr="0093002B">
        <w:rPr>
          <w:rFonts w:ascii="GHEA Grapalat" w:hAnsi="GHEA Grapalat" w:cs="Sylfaen"/>
          <w:szCs w:val="24"/>
          <w:lang w:val="ru-RU"/>
        </w:rPr>
        <w:t>անգործության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ժամկետը</w:t>
      </w:r>
      <w:r w:rsidRPr="0093002B">
        <w:rPr>
          <w:rFonts w:ascii="GHEA Grapalat" w:hAnsi="GHEA Grapalat" w:cs="Sylfaen"/>
          <w:szCs w:val="24"/>
          <w:lang w:val="es-ES"/>
        </w:rPr>
        <w:t xml:space="preserve"> </w:t>
      </w:r>
      <w:r w:rsidRPr="0093002B">
        <w:rPr>
          <w:rFonts w:ascii="GHEA Grapalat" w:hAnsi="GHEA Grapalat" w:cs="Sylfaen"/>
          <w:szCs w:val="24"/>
          <w:lang w:val="ru-RU"/>
        </w:rPr>
        <w:t>լրանալը</w:t>
      </w:r>
      <w:r w:rsidRPr="0093002B">
        <w:rPr>
          <w:rFonts w:ascii="GHEA Grapalat" w:hAnsi="GHEA Grapalat" w:cs="Sylfaen"/>
          <w:szCs w:val="24"/>
          <w:lang w:val="es-ES"/>
        </w:rPr>
        <w:t xml:space="preserve"> </w:t>
      </w:r>
      <w:r w:rsidRPr="0093002B">
        <w:rPr>
          <w:rFonts w:ascii="GHEA Grapalat" w:hAnsi="GHEA Grapalat" w:cs="Sylfaen"/>
          <w:szCs w:val="24"/>
          <w:lang w:val="ru-RU"/>
        </w:rPr>
        <w:t>կամ</w:t>
      </w:r>
      <w:r w:rsidRPr="0093002B">
        <w:rPr>
          <w:rFonts w:ascii="GHEA Grapalat" w:hAnsi="GHEA Grapalat" w:cs="Sylfaen"/>
          <w:szCs w:val="24"/>
          <w:lang w:val="es-ES"/>
        </w:rPr>
        <w:t xml:space="preserve"> </w:t>
      </w:r>
      <w:r w:rsidRPr="0093002B">
        <w:rPr>
          <w:rFonts w:ascii="GHEA Grapalat" w:hAnsi="GHEA Grapalat" w:cs="Sylfaen"/>
          <w:szCs w:val="24"/>
          <w:lang w:val="ru-RU"/>
        </w:rPr>
        <w:lastRenderedPageBreak/>
        <w:t>առանց</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w:t>
      </w:r>
      <w:r w:rsidRPr="0093002B">
        <w:rPr>
          <w:rFonts w:ascii="GHEA Grapalat" w:hAnsi="GHEA Grapalat" w:cs="Sylfaen"/>
          <w:szCs w:val="24"/>
          <w:lang w:val="es-ES"/>
        </w:rPr>
        <w:t xml:space="preserve"> </w:t>
      </w:r>
      <w:r w:rsidRPr="0093002B">
        <w:rPr>
          <w:rFonts w:ascii="GHEA Grapalat" w:hAnsi="GHEA Grapalat" w:cs="Sylfaen"/>
          <w:szCs w:val="24"/>
          <w:lang w:val="ru-RU"/>
        </w:rPr>
        <w:t>կնքելու</w:t>
      </w:r>
      <w:r w:rsidRPr="0093002B">
        <w:rPr>
          <w:rFonts w:ascii="GHEA Grapalat" w:hAnsi="GHEA Grapalat" w:cs="Sylfaen"/>
          <w:szCs w:val="24"/>
          <w:lang w:val="es-ES"/>
        </w:rPr>
        <w:t xml:space="preserve"> </w:t>
      </w:r>
      <w:r w:rsidRPr="0093002B">
        <w:rPr>
          <w:rFonts w:ascii="GHEA Grapalat" w:hAnsi="GHEA Grapalat" w:cs="Sylfaen"/>
          <w:szCs w:val="24"/>
          <w:lang w:val="hy-AM"/>
        </w:rPr>
        <w:t xml:space="preserve"> կամ գնման ընթացակարգը չկայացած հայտարարելու </w:t>
      </w:r>
      <w:r w:rsidRPr="0093002B">
        <w:rPr>
          <w:rFonts w:ascii="GHEA Grapalat" w:hAnsi="GHEA Grapalat" w:cs="Sylfaen"/>
          <w:szCs w:val="24"/>
          <w:lang w:val="ru-RU"/>
        </w:rPr>
        <w:t>մասին</w:t>
      </w:r>
      <w:r w:rsidRPr="0093002B">
        <w:rPr>
          <w:rFonts w:ascii="GHEA Grapalat" w:hAnsi="GHEA Grapalat" w:cs="Sylfaen"/>
          <w:szCs w:val="24"/>
          <w:lang w:val="es-ES"/>
        </w:rPr>
        <w:t xml:space="preserve"> </w:t>
      </w:r>
      <w:r w:rsidRPr="0093002B">
        <w:rPr>
          <w:rFonts w:ascii="GHEA Grapalat" w:hAnsi="GHEA Grapalat" w:cs="Sylfaen"/>
          <w:szCs w:val="24"/>
          <w:lang w:val="ru-RU"/>
        </w:rPr>
        <w:t>հայտարարության</w:t>
      </w:r>
      <w:r w:rsidRPr="0093002B">
        <w:rPr>
          <w:rFonts w:ascii="GHEA Grapalat" w:hAnsi="GHEA Grapalat" w:cs="Sylfaen"/>
          <w:szCs w:val="24"/>
          <w:lang w:val="es-ES"/>
        </w:rPr>
        <w:t xml:space="preserve"> </w:t>
      </w:r>
      <w:r w:rsidRPr="0093002B">
        <w:rPr>
          <w:rFonts w:ascii="GHEA Grapalat" w:hAnsi="GHEA Grapalat" w:cs="Sylfaen"/>
          <w:szCs w:val="24"/>
          <w:lang w:val="ru-RU"/>
        </w:rPr>
        <w:t>հրապարակման</w:t>
      </w:r>
      <w:r w:rsidRPr="0093002B">
        <w:rPr>
          <w:rFonts w:ascii="GHEA Grapalat" w:hAnsi="GHEA Grapalat" w:cs="Sylfaen"/>
          <w:szCs w:val="24"/>
          <w:lang w:val="es-ES"/>
        </w:rPr>
        <w:t xml:space="preserve"> </w:t>
      </w:r>
      <w:r w:rsidRPr="0093002B">
        <w:rPr>
          <w:rFonts w:ascii="GHEA Grapalat" w:hAnsi="GHEA Grapalat" w:cs="Sylfaen"/>
          <w:szCs w:val="24"/>
          <w:lang w:val="ru-RU"/>
        </w:rPr>
        <w:t>կնք</w:t>
      </w:r>
      <w:r w:rsidRPr="0093002B">
        <w:rPr>
          <w:rFonts w:ascii="GHEA Grapalat" w:hAnsi="GHEA Grapalat" w:cs="Sylfaen"/>
          <w:szCs w:val="24"/>
          <w:lang w:val="en-US"/>
        </w:rPr>
        <w:t>վ</w:t>
      </w:r>
      <w:r w:rsidRPr="0093002B">
        <w:rPr>
          <w:rFonts w:ascii="GHEA Grapalat" w:hAnsi="GHEA Grapalat" w:cs="Sylfaen"/>
          <w:szCs w:val="24"/>
          <w:lang w:val="ru-RU"/>
        </w:rPr>
        <w:t>ած</w:t>
      </w:r>
      <w:r w:rsidRPr="0093002B">
        <w:rPr>
          <w:rFonts w:ascii="GHEA Grapalat" w:hAnsi="GHEA Grapalat" w:cs="Sylfaen"/>
          <w:szCs w:val="24"/>
          <w:lang w:val="es-ES"/>
        </w:rPr>
        <w:t xml:space="preserve"> </w:t>
      </w:r>
      <w:r w:rsidRPr="0093002B">
        <w:rPr>
          <w:rFonts w:ascii="GHEA Grapalat" w:hAnsi="GHEA Grapalat" w:cs="Sylfaen"/>
          <w:szCs w:val="24"/>
          <w:lang w:val="ru-RU"/>
        </w:rPr>
        <w:t>պայմանագիրն</w:t>
      </w:r>
      <w:r w:rsidRPr="0093002B">
        <w:rPr>
          <w:rFonts w:ascii="GHEA Grapalat" w:hAnsi="GHEA Grapalat" w:cs="Sylfaen"/>
          <w:szCs w:val="24"/>
          <w:lang w:val="es-ES"/>
        </w:rPr>
        <w:t xml:space="preserve"> </w:t>
      </w:r>
      <w:r w:rsidRPr="0093002B">
        <w:rPr>
          <w:rFonts w:ascii="GHEA Grapalat" w:hAnsi="GHEA Grapalat" w:cs="Sylfaen"/>
          <w:szCs w:val="24"/>
          <w:lang w:val="ru-RU"/>
        </w:rPr>
        <w:t>առ</w:t>
      </w:r>
      <w:r w:rsidRPr="0093002B">
        <w:rPr>
          <w:rFonts w:ascii="GHEA Grapalat" w:hAnsi="GHEA Grapalat" w:cs="Sylfaen"/>
          <w:szCs w:val="24"/>
          <w:lang w:val="es-ES"/>
        </w:rPr>
        <w:t xml:space="preserve"> </w:t>
      </w:r>
      <w:r w:rsidRPr="0093002B">
        <w:rPr>
          <w:rFonts w:ascii="GHEA Grapalat" w:hAnsi="GHEA Grapalat" w:cs="Sylfaen"/>
          <w:szCs w:val="24"/>
          <w:lang w:val="ru-RU"/>
        </w:rPr>
        <w:t>ոչինչ</w:t>
      </w:r>
      <w:r w:rsidRPr="0093002B">
        <w:rPr>
          <w:rFonts w:ascii="GHEA Grapalat" w:hAnsi="GHEA Grapalat" w:cs="Sylfaen"/>
          <w:szCs w:val="24"/>
          <w:lang w:val="es-ES"/>
        </w:rPr>
        <w:t xml:space="preserve"> </w:t>
      </w:r>
      <w:r w:rsidRPr="0093002B">
        <w:rPr>
          <w:rFonts w:ascii="GHEA Grapalat" w:hAnsi="GHEA Grapalat" w:cs="Sylfaen"/>
          <w:szCs w:val="24"/>
          <w:lang w:val="ru-RU"/>
        </w:rPr>
        <w:t>է։</w:t>
      </w:r>
    </w:p>
    <w:p w14:paraId="1CD45910" w14:textId="000E1032" w:rsidR="00583092" w:rsidRPr="0093002B" w:rsidRDefault="00583092">
      <w:pPr>
        <w:pStyle w:val="BodyTextIndent2"/>
        <w:spacing w:line="240" w:lineRule="auto"/>
        <w:ind w:firstLine="567"/>
        <w:rPr>
          <w:rFonts w:ascii="GHEA Grapalat" w:hAnsi="GHEA Grapalat" w:cs="Sylfaen"/>
          <w:lang w:val="hy-AM"/>
        </w:rPr>
      </w:pPr>
    </w:p>
    <w:p w14:paraId="54CF6C24" w14:textId="77777777" w:rsidR="000313A6" w:rsidRPr="0093002B" w:rsidRDefault="00AA0AD8" w:rsidP="00EF3662">
      <w:pPr>
        <w:jc w:val="center"/>
        <w:rPr>
          <w:rFonts w:ascii="GHEA Grapalat" w:hAnsi="GHEA Grapalat" w:cs="Arial"/>
          <w:b/>
          <w:iCs/>
          <w:sz w:val="20"/>
          <w:lang w:val="af-ZA"/>
        </w:rPr>
      </w:pPr>
      <w:r w:rsidRPr="0093002B">
        <w:rPr>
          <w:rFonts w:ascii="GHEA Grapalat" w:hAnsi="GHEA Grapalat"/>
          <w:b/>
          <w:iCs/>
          <w:sz w:val="20"/>
          <w:lang w:val="es-ES"/>
        </w:rPr>
        <w:t>9</w:t>
      </w:r>
      <w:r w:rsidR="008D5016" w:rsidRPr="0093002B">
        <w:rPr>
          <w:rFonts w:ascii="GHEA Grapalat" w:hAnsi="GHEA Grapalat"/>
          <w:b/>
          <w:iCs/>
          <w:sz w:val="20"/>
          <w:lang w:val="af-ZA"/>
        </w:rPr>
        <w:t xml:space="preserve">. </w:t>
      </w:r>
      <w:r w:rsidR="008D5016" w:rsidRPr="0093002B">
        <w:rPr>
          <w:rFonts w:ascii="GHEA Grapalat" w:hAnsi="GHEA Grapalat" w:cs="Sylfaen"/>
          <w:b/>
          <w:iCs/>
          <w:sz w:val="20"/>
          <w:lang w:val="af-ZA"/>
        </w:rPr>
        <w:t>ՊԱՅՄԱՆԱԳՐԻ</w:t>
      </w:r>
      <w:r w:rsidR="008D5016" w:rsidRPr="0093002B">
        <w:rPr>
          <w:rFonts w:ascii="GHEA Grapalat" w:hAnsi="GHEA Grapalat" w:cs="Arial"/>
          <w:b/>
          <w:iCs/>
          <w:sz w:val="20"/>
          <w:lang w:val="af-ZA"/>
        </w:rPr>
        <w:t xml:space="preserve"> </w:t>
      </w:r>
      <w:r w:rsidR="008D5016" w:rsidRPr="0093002B">
        <w:rPr>
          <w:rFonts w:ascii="GHEA Grapalat" w:hAnsi="GHEA Grapalat" w:cs="Sylfaen"/>
          <w:b/>
          <w:iCs/>
          <w:sz w:val="20"/>
          <w:lang w:val="af-ZA"/>
        </w:rPr>
        <w:t>ԿՆՔՈՒՄԸ</w:t>
      </w:r>
      <w:r w:rsidR="008D5016" w:rsidRPr="0093002B">
        <w:rPr>
          <w:rFonts w:ascii="GHEA Grapalat" w:hAnsi="GHEA Grapalat" w:cs="Arial"/>
          <w:b/>
          <w:iCs/>
          <w:sz w:val="20"/>
          <w:lang w:val="af-ZA"/>
        </w:rPr>
        <w:t xml:space="preserve"> </w:t>
      </w:r>
    </w:p>
    <w:p w14:paraId="34748C4D" w14:textId="77777777" w:rsidR="00096865" w:rsidRPr="0093002B" w:rsidRDefault="00096865" w:rsidP="00EF3662">
      <w:pPr>
        <w:jc w:val="center"/>
        <w:rPr>
          <w:rFonts w:ascii="GHEA Grapalat" w:hAnsi="GHEA Grapalat"/>
          <w:b/>
          <w:iCs/>
          <w:sz w:val="20"/>
          <w:lang w:val="af-ZA"/>
        </w:rPr>
      </w:pPr>
    </w:p>
    <w:p w14:paraId="76373D09" w14:textId="77777777"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iCs/>
          <w:sz w:val="20"/>
          <w:lang w:val="es-ES"/>
        </w:rPr>
        <w:t>9</w:t>
      </w:r>
      <w:r w:rsidR="00096865" w:rsidRPr="0093002B">
        <w:rPr>
          <w:rFonts w:ascii="GHEA Grapalat" w:hAnsi="GHEA Grapalat"/>
          <w:iCs/>
          <w:sz w:val="20"/>
          <w:lang w:val="af-ZA"/>
        </w:rPr>
        <w:t xml:space="preserve">.1 </w:t>
      </w:r>
      <w:r w:rsidR="00096865" w:rsidRPr="006A6BA8">
        <w:rPr>
          <w:rFonts w:ascii="GHEA Grapalat" w:hAnsi="GHEA Grapalat" w:cs="Sylfaen"/>
          <w:sz w:val="20"/>
          <w:lang w:val="hy-AM"/>
        </w:rPr>
        <w:t>Պայմանագիր</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կնքվում</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է</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հանձնաժողովի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որոշման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հիման</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վրա</w:t>
      </w:r>
      <w:r w:rsidR="00096865" w:rsidRPr="0093002B">
        <w:rPr>
          <w:rFonts w:ascii="GHEA Grapalat" w:hAnsi="GHEA Grapalat" w:cs="Sylfaen"/>
          <w:sz w:val="20"/>
          <w:lang w:val="af-ZA"/>
        </w:rPr>
        <w:t xml:space="preserve">` </w:t>
      </w:r>
      <w:r w:rsidRPr="006A6BA8">
        <w:rPr>
          <w:rFonts w:ascii="GHEA Grapalat" w:hAnsi="GHEA Grapalat" w:cs="Sylfaen"/>
          <w:sz w:val="20"/>
          <w:lang w:val="hy-AM"/>
        </w:rPr>
        <w:t>պ</w:t>
      </w:r>
      <w:r w:rsidR="00096865" w:rsidRPr="006A6BA8">
        <w:rPr>
          <w:rFonts w:ascii="GHEA Grapalat" w:hAnsi="GHEA Grapalat" w:cs="Sylfaen"/>
          <w:sz w:val="20"/>
          <w:lang w:val="hy-AM"/>
        </w:rPr>
        <w:t>ատվիրատուի</w:t>
      </w:r>
      <w:r w:rsidR="00096865" w:rsidRPr="0093002B">
        <w:rPr>
          <w:rFonts w:ascii="GHEA Grapalat" w:hAnsi="GHEA Grapalat" w:cs="Sylfaen"/>
          <w:sz w:val="20"/>
          <w:lang w:val="af-ZA"/>
        </w:rPr>
        <w:t xml:space="preserve"> </w:t>
      </w:r>
      <w:r w:rsidR="00096865" w:rsidRPr="006A6BA8">
        <w:rPr>
          <w:rFonts w:ascii="GHEA Grapalat" w:hAnsi="GHEA Grapalat" w:cs="Sylfaen"/>
          <w:sz w:val="20"/>
          <w:lang w:val="hy-AM"/>
        </w:rPr>
        <w:t>կողմից</w:t>
      </w:r>
      <w:r w:rsidR="004D5671" w:rsidRPr="006A6BA8">
        <w:rPr>
          <w:rFonts w:ascii="GHEA Grapalat" w:hAnsi="GHEA Grapalat" w:cs="Sylfaen"/>
          <w:sz w:val="20"/>
          <w:lang w:val="hy-AM"/>
        </w:rPr>
        <w:t>։</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Պայմանագիրը</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կնքվում</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է</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գրավոր</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մեկ</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փաստաթուղթ</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կազմելու</w:t>
      </w:r>
      <w:r w:rsidR="00096865" w:rsidRPr="0093002B">
        <w:rPr>
          <w:rFonts w:ascii="GHEA Grapalat" w:hAnsi="GHEA Grapalat" w:cs="Sylfaen"/>
          <w:sz w:val="20"/>
          <w:lang w:val="af-ZA"/>
        </w:rPr>
        <w:t xml:space="preserve"> </w:t>
      </w:r>
      <w:r w:rsidR="00096865" w:rsidRPr="0093002B">
        <w:rPr>
          <w:rFonts w:ascii="GHEA Grapalat" w:hAnsi="GHEA Grapalat" w:cs="Sylfaen"/>
          <w:sz w:val="20"/>
          <w:lang w:val="ru-RU"/>
        </w:rPr>
        <w:t>միջոցով</w:t>
      </w:r>
      <w:r w:rsidR="004D5671" w:rsidRPr="0093002B">
        <w:rPr>
          <w:rFonts w:ascii="GHEA Grapalat" w:hAnsi="GHEA Grapalat" w:cs="Sylfaen"/>
          <w:sz w:val="20"/>
          <w:lang w:val="ru-RU"/>
        </w:rPr>
        <w:t>։</w:t>
      </w:r>
    </w:p>
    <w:p w14:paraId="402D8505" w14:textId="3ED80E16" w:rsidR="00EB6E54"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096865" w:rsidRPr="0093002B">
        <w:rPr>
          <w:rFonts w:ascii="GHEA Grapalat" w:hAnsi="GHEA Grapalat" w:cs="Sylfaen"/>
          <w:sz w:val="20"/>
          <w:lang w:val="af-ZA"/>
        </w:rPr>
        <w:t xml:space="preserve">.2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D61B60"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չոր</w:t>
      </w:r>
      <w:r w:rsidR="00491A74" w:rsidRPr="0093002B">
        <w:rPr>
          <w:rFonts w:ascii="GHEA Grapalat" w:hAnsi="GHEA Grapalat" w:cs="Sylfaen"/>
          <w:sz w:val="20"/>
          <w:lang w:val="hy-AM"/>
        </w:rPr>
        <w:t>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w:t>
      </w:r>
      <w:r w:rsidR="00491A74" w:rsidRPr="0093002B">
        <w:rPr>
          <w:rFonts w:ascii="GHEA Grapalat" w:hAnsi="GHEA Grapalat" w:cs="Sylfaen"/>
          <w:sz w:val="20"/>
          <w:lang w:val="hy-AM"/>
        </w:rPr>
        <w:t>ը</w:t>
      </w:r>
      <w:r w:rsidR="00EB6E54" w:rsidRPr="0093002B">
        <w:rPr>
          <w:rFonts w:ascii="GHEA Grapalat" w:hAnsi="GHEA Grapalat" w:cs="Sylfaen"/>
          <w:sz w:val="20"/>
          <w:lang w:val="af-ZA"/>
        </w:rPr>
        <w:t xml:space="preserve"> </w:t>
      </w:r>
      <w:r w:rsidRPr="0093002B">
        <w:rPr>
          <w:rFonts w:ascii="GHEA Grapalat" w:hAnsi="GHEA Grapalat" w:cs="Sylfaen"/>
          <w:sz w:val="20"/>
        </w:rPr>
        <w:t>պ</w:t>
      </w:r>
      <w:r w:rsidR="00EB6E54" w:rsidRPr="0093002B">
        <w:rPr>
          <w:rFonts w:ascii="GHEA Grapalat" w:hAnsi="GHEA Grapalat" w:cs="Sylfaen"/>
          <w:sz w:val="20"/>
          <w:lang w:val="ru-RU"/>
        </w:rPr>
        <w:t>ատվիրատուն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ծանուցում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5457B4"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ներկայացնելով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կարող</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ոչ</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շուտ</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սույն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հրավերի</w:t>
      </w:r>
      <w:r w:rsidR="00EB6E54" w:rsidRPr="0093002B">
        <w:rPr>
          <w:rFonts w:ascii="GHEA Grapalat" w:hAnsi="GHEA Grapalat" w:cs="Sylfaen"/>
          <w:sz w:val="20"/>
          <w:lang w:val="af-ZA"/>
        </w:rPr>
        <w:t xml:space="preserve"> </w:t>
      </w:r>
      <w:r w:rsidR="005D3674" w:rsidRPr="0093002B">
        <w:rPr>
          <w:rFonts w:ascii="GHEA Grapalat" w:hAnsi="GHEA Grapalat" w:cs="Sylfaen"/>
          <w:sz w:val="20"/>
          <w:lang w:val="af-ZA"/>
        </w:rPr>
        <w:t>1-</w:t>
      </w:r>
      <w:proofErr w:type="spellStart"/>
      <w:r w:rsidR="005D3674" w:rsidRPr="0093002B">
        <w:rPr>
          <w:rFonts w:ascii="GHEA Grapalat" w:hAnsi="GHEA Grapalat" w:cs="Sylfaen"/>
          <w:sz w:val="20"/>
        </w:rPr>
        <w:t>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մասի</w:t>
      </w:r>
      <w:proofErr w:type="spellEnd"/>
      <w:r w:rsidR="005D3674" w:rsidRPr="0093002B">
        <w:rPr>
          <w:rFonts w:ascii="GHEA Grapalat" w:hAnsi="GHEA Grapalat" w:cs="Sylfaen"/>
          <w:sz w:val="20"/>
          <w:lang w:val="af-ZA"/>
        </w:rPr>
        <w:t xml:space="preserve"> </w:t>
      </w:r>
      <w:r w:rsidRPr="0093002B">
        <w:rPr>
          <w:rFonts w:ascii="GHEA Grapalat" w:hAnsi="GHEA Grapalat" w:cs="Sylfaen"/>
          <w:sz w:val="20"/>
          <w:lang w:val="af-ZA"/>
        </w:rPr>
        <w:t>8</w:t>
      </w:r>
      <w:r w:rsidR="003717D2" w:rsidRPr="0093002B">
        <w:rPr>
          <w:rFonts w:ascii="GHEA Grapalat" w:hAnsi="GHEA Grapalat" w:cs="Sylfaen"/>
          <w:sz w:val="20"/>
          <w:lang w:val="hy-AM"/>
        </w:rPr>
        <w:t>.</w:t>
      </w:r>
      <w:r w:rsidR="00F96621" w:rsidRPr="0093002B">
        <w:rPr>
          <w:rFonts w:ascii="GHEA Grapalat" w:hAnsi="GHEA Grapalat" w:cs="Sylfaen"/>
          <w:sz w:val="20"/>
          <w:lang w:val="af-ZA"/>
        </w:rPr>
        <w:t>2</w:t>
      </w:r>
      <w:r w:rsidR="00FE348B" w:rsidRPr="0093002B">
        <w:rPr>
          <w:rFonts w:ascii="GHEA Grapalat" w:hAnsi="GHEA Grapalat" w:cs="Sylfaen"/>
          <w:sz w:val="20"/>
          <w:lang w:val="af-ZA"/>
        </w:rPr>
        <w:t>5</w:t>
      </w:r>
      <w:r w:rsidR="00F6799D" w:rsidRPr="0093002B">
        <w:rPr>
          <w:rFonts w:ascii="GHEA Grapalat" w:hAnsi="GHEA Grapalat" w:cs="Sylfaen"/>
          <w:sz w:val="20"/>
          <w:lang w:val="af-ZA"/>
        </w:rPr>
        <w:t xml:space="preserve"> </w:t>
      </w:r>
      <w:r w:rsidR="00EB6E54" w:rsidRPr="0093002B">
        <w:rPr>
          <w:rFonts w:ascii="GHEA Grapalat" w:hAnsi="GHEA Grapalat" w:cs="Sylfaen"/>
          <w:sz w:val="20"/>
          <w:lang w:val="ru-RU"/>
        </w:rPr>
        <w:t>կետով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սահմանված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անգործության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ժամկետը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լրանալու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օրվան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հաջորդող</w:t>
      </w:r>
      <w:r w:rsidR="00EB6E54" w:rsidRPr="0093002B">
        <w:rPr>
          <w:rFonts w:ascii="GHEA Grapalat" w:hAnsi="GHEA Grapalat" w:cs="Sylfaen"/>
          <w:sz w:val="20"/>
          <w:lang w:val="af-ZA"/>
        </w:rPr>
        <w:t xml:space="preserve"> </w:t>
      </w:r>
      <w:r w:rsidR="00491A74" w:rsidRPr="0093002B">
        <w:rPr>
          <w:rFonts w:ascii="GHEA Grapalat" w:hAnsi="GHEA Grapalat" w:cs="Sylfaen"/>
          <w:sz w:val="20"/>
          <w:lang w:val="hy-AM"/>
        </w:rPr>
        <w:t>չորրորդ</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աշխատանքային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օրը</w:t>
      </w:r>
      <w:r w:rsidR="00EB6E54" w:rsidRPr="0093002B">
        <w:rPr>
          <w:rFonts w:ascii="GHEA Grapalat" w:hAnsi="GHEA Grapalat" w:cs="Sylfaen"/>
          <w:sz w:val="20"/>
          <w:lang w:val="af-ZA"/>
        </w:rPr>
        <w:t>:</w:t>
      </w:r>
    </w:p>
    <w:p w14:paraId="2D54E94F" w14:textId="77777777" w:rsidR="00F23A51"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.3</w:t>
      </w:r>
      <w:r w:rsidR="00F23A51"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Pr="0093002B">
        <w:rPr>
          <w:rFonts w:ascii="GHEA Grapalat" w:hAnsi="GHEA Grapalat" w:cs="Sylfaen"/>
          <w:sz w:val="20"/>
        </w:rPr>
        <w:t>մ</w:t>
      </w:r>
      <w:r w:rsidR="00EB6E54" w:rsidRPr="0093002B">
        <w:rPr>
          <w:rFonts w:ascii="GHEA Grapalat" w:hAnsi="GHEA Grapalat" w:cs="Sylfaen"/>
          <w:sz w:val="20"/>
          <w:lang w:val="ru-RU"/>
        </w:rPr>
        <w:t>ասնակցին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պայմանագիր</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կնքելու</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առաջարկը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և</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կնքվելիք</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պայմանագրի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նախագիծը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հանձնաժողովի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քարտուղարը</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տրամադրում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էլեկտրոնային</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եղանակով</w:t>
      </w:r>
      <w:r w:rsidR="00EB6E54" w:rsidRPr="0093002B">
        <w:rPr>
          <w:rFonts w:ascii="GHEA Grapalat" w:hAnsi="GHEA Grapalat" w:cs="Sylfaen"/>
          <w:sz w:val="20"/>
          <w:lang w:val="af-ZA"/>
        </w:rPr>
        <w:t xml:space="preserve">: </w:t>
      </w:r>
      <w:r w:rsidR="00443B7A" w:rsidRPr="0093002B">
        <w:rPr>
          <w:rFonts w:ascii="GHEA Grapalat" w:hAnsi="GHEA Grapalat" w:cs="Sylfaen"/>
          <w:sz w:val="20"/>
          <w:lang w:val="ru-RU"/>
        </w:rPr>
        <w:t>Ընդ</w:t>
      </w:r>
      <w:r w:rsidR="00443B7A" w:rsidRPr="0093002B">
        <w:rPr>
          <w:rFonts w:ascii="GHEA Grapalat" w:hAnsi="GHEA Grapalat" w:cs="Sylfaen"/>
          <w:sz w:val="20"/>
          <w:lang w:val="af-ZA"/>
        </w:rPr>
        <w:t xml:space="preserve"> </w:t>
      </w:r>
      <w:r w:rsidR="00443B7A" w:rsidRPr="0093002B">
        <w:rPr>
          <w:rFonts w:ascii="GHEA Grapalat" w:hAnsi="GHEA Grapalat" w:cs="Sylfaen"/>
          <w:sz w:val="20"/>
          <w:lang w:val="ru-RU"/>
        </w:rPr>
        <w:t>որում</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 xml:space="preserve">շինարարական աշխատանքների գնման դեպքում  </w:t>
      </w:r>
      <w:r w:rsidR="00EB6E54" w:rsidRPr="0093002B">
        <w:rPr>
          <w:rFonts w:ascii="GHEA Grapalat" w:hAnsi="GHEA Grapalat" w:cs="Sylfaen"/>
          <w:sz w:val="20"/>
          <w:lang w:val="ru-RU"/>
        </w:rPr>
        <w:t>պայմանագրում</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ներառվում</w:t>
      </w:r>
      <w:r w:rsidR="00EB6E54" w:rsidRPr="0093002B">
        <w:rPr>
          <w:rFonts w:ascii="GHEA Grapalat" w:hAnsi="GHEA Grapalat" w:cs="Sylfaen"/>
          <w:sz w:val="20"/>
          <w:lang w:val="af-ZA"/>
        </w:rPr>
        <w:t xml:space="preserve"> </w:t>
      </w:r>
      <w:proofErr w:type="spellStart"/>
      <w:r w:rsidR="0005035B" w:rsidRPr="0093002B">
        <w:rPr>
          <w:rFonts w:ascii="GHEA Grapalat" w:hAnsi="GHEA Grapalat" w:cs="Sylfaen"/>
          <w:sz w:val="20"/>
        </w:rPr>
        <w:t>են</w:t>
      </w:r>
      <w:proofErr w:type="spellEnd"/>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ընտրված</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մասնակցի</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կողմից</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հայտով</w:t>
      </w:r>
      <w:r w:rsidR="00EB6E54" w:rsidRPr="0093002B">
        <w:rPr>
          <w:rFonts w:ascii="GHEA Grapalat" w:hAnsi="GHEA Grapalat" w:cs="Sylfaen"/>
          <w:sz w:val="20"/>
          <w:lang w:val="af-ZA"/>
        </w:rPr>
        <w:t xml:space="preserve"> </w:t>
      </w:r>
      <w:r w:rsidR="00EB6E54" w:rsidRPr="0093002B">
        <w:rPr>
          <w:rFonts w:ascii="GHEA Grapalat" w:hAnsi="GHEA Grapalat" w:cs="Sylfaen"/>
          <w:sz w:val="20"/>
          <w:lang w:val="ru-RU"/>
        </w:rPr>
        <w:t>ներկայացված</w:t>
      </w:r>
      <w:r w:rsidR="00EB6E54" w:rsidRPr="0093002B">
        <w:rPr>
          <w:rFonts w:ascii="GHEA Grapalat" w:hAnsi="GHEA Grapalat" w:cs="Sylfaen"/>
          <w:sz w:val="20"/>
          <w:lang w:val="af-ZA"/>
        </w:rPr>
        <w:t xml:space="preserve"> </w:t>
      </w:r>
      <w:r w:rsidR="0005035B" w:rsidRPr="0093002B">
        <w:rPr>
          <w:rFonts w:ascii="GHEA Grapalat" w:hAnsi="GHEA Grapalat" w:cs="Sylfaen"/>
          <w:sz w:val="20"/>
          <w:lang w:val="af-ZA"/>
        </w:rPr>
        <w:t>սարքերը և սարքավորումները</w:t>
      </w:r>
      <w:r w:rsidR="00443B7A" w:rsidRPr="0093002B">
        <w:rPr>
          <w:rFonts w:ascii="GHEA Grapalat" w:hAnsi="GHEA Grapalat" w:cs="Sylfaen"/>
          <w:sz w:val="20"/>
          <w:lang w:val="af-ZA"/>
        </w:rPr>
        <w:t xml:space="preserve">: </w:t>
      </w:r>
    </w:p>
    <w:p w14:paraId="2D874308" w14:textId="77777777" w:rsidR="009365B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af-ZA"/>
        </w:rPr>
        <w:t>.4</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օրը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հանձնաժողովի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քարտուղարը</w:t>
      </w:r>
      <w:r w:rsidR="009365B5" w:rsidRPr="0093002B">
        <w:rPr>
          <w:rFonts w:ascii="GHEA Grapalat" w:hAnsi="GHEA Grapalat" w:cs="Sylfaen"/>
          <w:sz w:val="20"/>
          <w:lang w:val="af-ZA"/>
        </w:rPr>
        <w:t xml:space="preserve"> </w:t>
      </w:r>
      <w:r w:rsidRPr="0093002B">
        <w:rPr>
          <w:rFonts w:ascii="GHEA Grapalat" w:hAnsi="GHEA Grapalat" w:cs="Sylfaen"/>
          <w:sz w:val="20"/>
        </w:rPr>
        <w:t>հ</w:t>
      </w:r>
      <w:r w:rsidR="009365B5" w:rsidRPr="0093002B">
        <w:rPr>
          <w:rFonts w:ascii="GHEA Grapalat" w:hAnsi="GHEA Grapalat" w:cs="Sylfaen"/>
          <w:sz w:val="20"/>
          <w:lang w:val="ru-RU"/>
        </w:rPr>
        <w:t>ամակարգի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ընտրված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մասնակցի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էլեկտրոնային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փոստին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ուղարկում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ծանուցում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տրամադրված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լինելու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մասին</w:t>
      </w:r>
      <w:r w:rsidR="009365B5" w:rsidRPr="0093002B">
        <w:rPr>
          <w:rFonts w:ascii="GHEA Grapalat" w:hAnsi="GHEA Grapalat" w:cs="Sylfaen"/>
          <w:sz w:val="20"/>
          <w:lang w:val="af-ZA"/>
        </w:rPr>
        <w:t>:</w:t>
      </w:r>
    </w:p>
    <w:p w14:paraId="392360C0" w14:textId="65291C7C" w:rsidR="00096865"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3717D2" w:rsidRPr="0093002B">
        <w:rPr>
          <w:rFonts w:ascii="GHEA Grapalat" w:hAnsi="GHEA Grapalat" w:cs="Sylfaen"/>
          <w:sz w:val="20"/>
          <w:lang w:val="hy-AM"/>
        </w:rPr>
        <w:t>.5</w:t>
      </w:r>
      <w:r w:rsidR="00096865"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կնքելու</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ծանուցումը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նախագիծ</w:t>
      </w:r>
      <w:r w:rsidR="00491A74" w:rsidRPr="0093002B">
        <w:rPr>
          <w:rFonts w:ascii="GHEA Grapalat" w:hAnsi="GHEA Grapalat" w:cs="Sylfaen"/>
          <w:sz w:val="20"/>
        </w:rPr>
        <w:t>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ստանալուց</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հետո</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սույն հրավերի 10</w:t>
      </w:r>
      <w:r w:rsidR="00491A74" w:rsidRPr="0093002B">
        <w:rPr>
          <w:rFonts w:ascii="Cambria Math" w:hAnsi="Cambria Math" w:cs="Cambria Math"/>
          <w:sz w:val="20"/>
          <w:lang w:val="hy-AM"/>
        </w:rPr>
        <w:t>․</w:t>
      </w:r>
      <w:r w:rsidR="00491A74" w:rsidRPr="0093002B">
        <w:rPr>
          <w:rFonts w:ascii="GHEA Grapalat" w:hAnsi="GHEA Grapalat" w:cs="Sylfaen"/>
          <w:sz w:val="20"/>
          <w:lang w:val="hy-AM"/>
        </w:rPr>
        <w:t xml:space="preserve">1 </w:t>
      </w:r>
      <w:r w:rsidR="00491A74" w:rsidRPr="0093002B">
        <w:rPr>
          <w:rFonts w:ascii="GHEA Grapalat" w:hAnsi="GHEA Grapalat" w:cs="GHEA Grapalat"/>
          <w:sz w:val="20"/>
          <w:lang w:val="hy-AM"/>
        </w:rPr>
        <w:t>կետով</w:t>
      </w:r>
      <w:r w:rsidR="00491A74" w:rsidRPr="0093002B">
        <w:rPr>
          <w:rFonts w:ascii="GHEA Grapalat" w:hAnsi="GHEA Grapalat" w:cs="Sylfaen"/>
          <w:sz w:val="20"/>
          <w:lang w:val="hy-AM"/>
        </w:rPr>
        <w:t xml:space="preserve"> նախատեսված ժամկետում, իսկ կնքվելիք պայմանագրի նախագծով</w:t>
      </w:r>
      <w:r w:rsidR="00491A74" w:rsidRPr="0093002B">
        <w:rPr>
          <w:rFonts w:ascii="Courier New" w:hAnsi="Courier New" w:cs="Courier New"/>
          <w:sz w:val="20"/>
          <w:lang w:val="hy-AM"/>
        </w:rPr>
        <w:t> </w:t>
      </w:r>
      <w:r w:rsidR="00491A74" w:rsidRPr="0093002B">
        <w:rPr>
          <w:rFonts w:ascii="GHEA Grapalat" w:hAnsi="GHEA Grapalat" w:cs="Sylfaen"/>
          <w:sz w:val="20"/>
          <w:lang w:val="hy-AM"/>
        </w:rPr>
        <w:t>կանխավճար նախատեսված լինելու դեպքում՝ 10 աշխատանքային օրվա ընթացքում չի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ստորագրում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պայմանագիրը</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պ</w:t>
      </w:r>
      <w:r w:rsidR="00491A74" w:rsidRPr="0093002B">
        <w:rPr>
          <w:rFonts w:ascii="GHEA Grapalat" w:hAnsi="GHEA Grapalat" w:cs="Sylfaen"/>
          <w:sz w:val="20"/>
          <w:lang w:val="ru-RU"/>
        </w:rPr>
        <w:t>ատվիրատուին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ru-RU"/>
        </w:rPr>
        <w:t>ներկայացնում</w:t>
      </w:r>
      <w:r w:rsidR="00491A74" w:rsidRPr="0093002B">
        <w:rPr>
          <w:rFonts w:ascii="GHEA Grapalat" w:hAnsi="GHEA Grapalat" w:cs="Sylfaen"/>
          <w:sz w:val="20"/>
          <w:lang w:val="af-ZA"/>
        </w:rPr>
        <w:t xml:space="preserve"> որակավորման և </w:t>
      </w:r>
      <w:r w:rsidR="00491A74" w:rsidRPr="0093002B">
        <w:rPr>
          <w:rFonts w:ascii="GHEA Grapalat" w:hAnsi="GHEA Grapalat" w:cs="Sylfaen"/>
          <w:sz w:val="20"/>
          <w:lang w:val="ru-RU"/>
        </w:rPr>
        <w:t>պայմանագրի</w:t>
      </w:r>
      <w:r w:rsidR="00491A74" w:rsidRPr="0093002B">
        <w:rPr>
          <w:rFonts w:ascii="GHEA Grapalat" w:hAnsi="GHEA Grapalat" w:cs="Sylfaen"/>
          <w:sz w:val="20"/>
          <w:lang w:val="af-ZA"/>
        </w:rPr>
        <w:t xml:space="preserve"> </w:t>
      </w:r>
      <w:proofErr w:type="spellStart"/>
      <w:r w:rsidR="00491A74" w:rsidRPr="0093002B">
        <w:rPr>
          <w:rFonts w:ascii="GHEA Grapalat" w:hAnsi="GHEA Grapalat" w:cs="Sylfaen"/>
          <w:sz w:val="20"/>
        </w:rPr>
        <w:t>ապահովում</w:t>
      </w:r>
      <w:proofErr w:type="spellEnd"/>
      <w:r w:rsidR="00491A74" w:rsidRPr="0093002B">
        <w:rPr>
          <w:rFonts w:ascii="GHEA Grapalat" w:hAnsi="GHEA Grapalat" w:cs="Sylfaen"/>
          <w:sz w:val="20"/>
          <w:lang w:val="hy-AM"/>
        </w:rPr>
        <w:t>ներ</w:t>
      </w:r>
      <w:r w:rsidR="00491A74" w:rsidRPr="0093002B">
        <w:rPr>
          <w:rFonts w:ascii="GHEA Grapalat" w:hAnsi="GHEA Grapalat" w:cs="Sylfaen"/>
          <w:sz w:val="20"/>
        </w:rPr>
        <w:t>ը</w:t>
      </w:r>
      <w:r w:rsidR="00491A74" w:rsidRPr="0093002B">
        <w:rPr>
          <w:rFonts w:ascii="GHEA Grapalat" w:hAnsi="GHEA Grapalat" w:cs="Sylfaen"/>
          <w:sz w:val="20"/>
          <w:lang w:val="af-ZA"/>
        </w:rPr>
        <w:t>,</w:t>
      </w:r>
      <w:r w:rsidR="00491A74" w:rsidRPr="0093002B">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491A74" w:rsidRPr="0093002B">
        <w:rPr>
          <w:rFonts w:ascii="GHEA Grapalat" w:hAnsi="GHEA Grapalat" w:cs="Sylfaen"/>
          <w:i/>
          <w:sz w:val="20"/>
          <w:lang w:val="af-ZA"/>
        </w:rPr>
        <w:t xml:space="preserve"> </w:t>
      </w:r>
      <w:r w:rsidR="00491A74" w:rsidRPr="0093002B">
        <w:rPr>
          <w:rFonts w:ascii="GHEA Grapalat" w:hAnsi="GHEA Grapalat" w:cs="Sylfaen"/>
          <w:sz w:val="20"/>
          <w:lang w:val="hy-AM"/>
        </w:rPr>
        <w:t>ապա նա զրկվում է պայմանագիրը ստորագրելու իրավունքից։</w:t>
      </w:r>
    </w:p>
    <w:p w14:paraId="1D436D3C" w14:textId="77777777" w:rsidR="000313A6" w:rsidRPr="0093002B" w:rsidRDefault="000313A6" w:rsidP="00EF3662">
      <w:pPr>
        <w:ind w:firstLine="567"/>
        <w:jc w:val="both"/>
        <w:rPr>
          <w:rFonts w:ascii="GHEA Grapalat" w:hAnsi="GHEA Grapalat" w:cs="Sylfaen"/>
          <w:sz w:val="20"/>
          <w:lang w:val="af-ZA"/>
        </w:rPr>
      </w:pPr>
      <w:r w:rsidRPr="0093002B">
        <w:rPr>
          <w:rFonts w:ascii="GHEA Grapalat" w:hAnsi="GHEA Grapalat" w:cs="Sylfaen"/>
          <w:sz w:val="20"/>
          <w:lang w:val="hy-AM"/>
        </w:rPr>
        <w:t>Ընդ</w:t>
      </w:r>
      <w:r w:rsidRPr="0093002B">
        <w:rPr>
          <w:rFonts w:ascii="GHEA Grapalat" w:hAnsi="GHEA Grapalat" w:cs="Sylfaen"/>
          <w:sz w:val="20"/>
          <w:lang w:val="af-ZA"/>
        </w:rPr>
        <w:t xml:space="preserve"> </w:t>
      </w:r>
      <w:r w:rsidRPr="0093002B">
        <w:rPr>
          <w:rFonts w:ascii="GHEA Grapalat" w:hAnsi="GHEA Grapalat" w:cs="Sylfaen"/>
          <w:sz w:val="20"/>
          <w:lang w:val="hy-AM"/>
        </w:rPr>
        <w:t>որում</w:t>
      </w:r>
      <w:r w:rsidRPr="0093002B">
        <w:rPr>
          <w:rFonts w:ascii="GHEA Grapalat" w:hAnsi="GHEA Grapalat" w:cs="Sylfaen"/>
          <w:sz w:val="20"/>
          <w:lang w:val="af-ZA"/>
        </w:rPr>
        <w:t xml:space="preserve"> </w:t>
      </w:r>
      <w:r w:rsidRPr="0093002B">
        <w:rPr>
          <w:rFonts w:ascii="GHEA Grapalat" w:hAnsi="GHEA Grapalat" w:cs="Sylfaen"/>
          <w:sz w:val="20"/>
          <w:lang w:val="hy-AM"/>
        </w:rPr>
        <w:t xml:space="preserve">ընտրված մասնակցի կողմից հաստատված պայմանագրի նախագիծը </w:t>
      </w:r>
      <w:r w:rsidR="00A6756D" w:rsidRPr="0093002B">
        <w:rPr>
          <w:rFonts w:ascii="GHEA Grapalat" w:hAnsi="GHEA Grapalat" w:cs="Sylfaen"/>
          <w:sz w:val="20"/>
        </w:rPr>
        <w:t>պ</w:t>
      </w:r>
      <w:r w:rsidRPr="0093002B">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93002B">
        <w:rPr>
          <w:rFonts w:ascii="GHEA Grapalat" w:hAnsi="GHEA Grapalat" w:cs="Sylfaen"/>
          <w:sz w:val="20"/>
        </w:rPr>
        <w:t>պ</w:t>
      </w:r>
      <w:r w:rsidRPr="0093002B">
        <w:rPr>
          <w:rFonts w:ascii="GHEA Grapalat" w:hAnsi="GHEA Grapalat" w:cs="Sylfaen"/>
          <w:sz w:val="20"/>
          <w:lang w:val="hy-AM"/>
        </w:rPr>
        <w:t>ատվիրատուի փաստաթղթաշրջանառ</w:t>
      </w:r>
      <w:r w:rsidR="005F7C1D" w:rsidRPr="0093002B">
        <w:rPr>
          <w:rFonts w:ascii="GHEA Grapalat" w:hAnsi="GHEA Grapalat" w:cs="Sylfaen"/>
          <w:sz w:val="20"/>
          <w:lang w:val="hy-AM"/>
        </w:rPr>
        <w:t>ության համակարգում:  Պա</w:t>
      </w:r>
      <w:r w:rsidRPr="0093002B">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93002B">
        <w:rPr>
          <w:rFonts w:ascii="GHEA Grapalat" w:hAnsi="GHEA Grapalat" w:cs="Sylfaen"/>
          <w:sz w:val="20"/>
          <w:lang w:val="af-ZA"/>
        </w:rPr>
        <w:t xml:space="preserve"> </w:t>
      </w:r>
      <w:r w:rsidR="005D3674" w:rsidRPr="0093002B">
        <w:rPr>
          <w:rFonts w:ascii="GHEA Grapalat" w:hAnsi="GHEA Grapalat" w:cs="Sylfaen"/>
          <w:sz w:val="20"/>
        </w:rPr>
        <w:t>և</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հաստատմանը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հաջորդող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աշխատանքային</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օրը</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ուղեկցող</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գրությամբ</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տրամադրվում</w:t>
      </w:r>
      <w:proofErr w:type="spellEnd"/>
      <w:r w:rsidR="005D3674" w:rsidRPr="0093002B">
        <w:rPr>
          <w:rFonts w:ascii="GHEA Grapalat" w:hAnsi="GHEA Grapalat" w:cs="Sylfaen"/>
          <w:sz w:val="20"/>
          <w:lang w:val="af-ZA"/>
        </w:rPr>
        <w:t xml:space="preserve"> </w:t>
      </w:r>
      <w:r w:rsidR="005D3674" w:rsidRPr="0093002B">
        <w:rPr>
          <w:rFonts w:ascii="GHEA Grapalat" w:hAnsi="GHEA Grapalat" w:cs="Sylfaen"/>
          <w:sz w:val="20"/>
        </w:rPr>
        <w:t>է</w:t>
      </w:r>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ընտրված</w:t>
      </w:r>
      <w:proofErr w:type="spellEnd"/>
      <w:r w:rsidR="005D3674" w:rsidRPr="0093002B">
        <w:rPr>
          <w:rFonts w:ascii="GHEA Grapalat" w:hAnsi="GHEA Grapalat" w:cs="Sylfaen"/>
          <w:sz w:val="20"/>
          <w:lang w:val="af-ZA"/>
        </w:rPr>
        <w:t xml:space="preserve"> </w:t>
      </w:r>
      <w:proofErr w:type="spellStart"/>
      <w:r w:rsidR="005D3674" w:rsidRPr="0093002B">
        <w:rPr>
          <w:rFonts w:ascii="GHEA Grapalat" w:hAnsi="GHEA Grapalat" w:cs="Sylfaen"/>
          <w:sz w:val="20"/>
        </w:rPr>
        <w:t>մասնակցին</w:t>
      </w:r>
      <w:proofErr w:type="spellEnd"/>
      <w:r w:rsidRPr="0093002B">
        <w:rPr>
          <w:rFonts w:ascii="GHEA Grapalat" w:hAnsi="GHEA Grapalat" w:cs="Sylfaen"/>
          <w:sz w:val="20"/>
          <w:lang w:val="hy-AM"/>
        </w:rPr>
        <w:t>:</w:t>
      </w:r>
    </w:p>
    <w:p w14:paraId="3EC25536" w14:textId="77777777" w:rsidR="0033571F" w:rsidRPr="0093002B" w:rsidRDefault="00AA0AD8" w:rsidP="00EF3662">
      <w:pPr>
        <w:ind w:firstLine="567"/>
        <w:jc w:val="both"/>
        <w:rPr>
          <w:rFonts w:ascii="GHEA Grapalat" w:hAnsi="GHEA Grapalat" w:cs="Sylfaen"/>
          <w:sz w:val="20"/>
          <w:lang w:val="af-ZA"/>
        </w:rPr>
      </w:pPr>
      <w:r w:rsidRPr="0093002B">
        <w:rPr>
          <w:rFonts w:ascii="GHEA Grapalat" w:hAnsi="GHEA Grapalat" w:cs="Sylfaen"/>
          <w:sz w:val="20"/>
          <w:lang w:val="af-ZA"/>
        </w:rPr>
        <w:t>9</w:t>
      </w:r>
      <w:r w:rsidR="005B1DD6" w:rsidRPr="0093002B">
        <w:rPr>
          <w:rFonts w:ascii="GHEA Grapalat" w:hAnsi="GHEA Grapalat" w:cs="Sylfaen"/>
          <w:sz w:val="20"/>
          <w:lang w:val="hy-AM"/>
        </w:rPr>
        <w:t>.6</w:t>
      </w:r>
      <w:r w:rsidR="0033571F" w:rsidRPr="0093002B">
        <w:rPr>
          <w:rFonts w:ascii="GHEA Grapalat" w:hAnsi="GHEA Grapalat" w:cs="Sylfaen"/>
          <w:sz w:val="20"/>
          <w:lang w:val="af-ZA"/>
        </w:rPr>
        <w:t xml:space="preserve"> </w:t>
      </w:r>
      <w:r w:rsidR="009365B5" w:rsidRPr="0093002B">
        <w:rPr>
          <w:rFonts w:ascii="GHEA Grapalat" w:hAnsi="GHEA Grapalat" w:cs="Sylfaen"/>
          <w:sz w:val="20"/>
          <w:lang w:val="ru-RU"/>
        </w:rPr>
        <w:t>Պայմանագիր</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կնքելու</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վերաբերյալ</w:t>
      </w:r>
      <w:r w:rsidR="009365B5" w:rsidRPr="0093002B">
        <w:rPr>
          <w:rFonts w:ascii="GHEA Grapalat" w:hAnsi="GHEA Grapalat" w:cs="Sylfaen"/>
          <w:sz w:val="20"/>
          <w:lang w:val="af-ZA"/>
        </w:rPr>
        <w:t xml:space="preserve"> </w:t>
      </w:r>
      <w:r w:rsidR="00A6756D" w:rsidRPr="0093002B">
        <w:rPr>
          <w:rFonts w:ascii="GHEA Grapalat" w:hAnsi="GHEA Grapalat" w:cs="Sylfaen"/>
          <w:sz w:val="20"/>
        </w:rPr>
        <w:t>պ</w:t>
      </w:r>
      <w:r w:rsidR="009365B5" w:rsidRPr="0093002B">
        <w:rPr>
          <w:rFonts w:ascii="GHEA Grapalat" w:hAnsi="GHEA Grapalat" w:cs="Sylfaen"/>
          <w:sz w:val="20"/>
          <w:lang w:val="ru-RU"/>
        </w:rPr>
        <w:t>ատվիրատուի</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w:t>
      </w:r>
      <w:r w:rsidR="00EA7474" w:rsidRPr="0093002B">
        <w:rPr>
          <w:rFonts w:ascii="GHEA Grapalat" w:hAnsi="GHEA Grapalat" w:cs="Sylfaen"/>
          <w:sz w:val="20"/>
        </w:rPr>
        <w:t>ը</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ստացած</w:t>
      </w:r>
      <w:r w:rsidR="009365B5" w:rsidRPr="0093002B">
        <w:rPr>
          <w:rFonts w:ascii="GHEA Grapalat" w:hAnsi="GHEA Grapalat" w:cs="Sylfaen"/>
          <w:sz w:val="20"/>
          <w:lang w:val="af-ZA"/>
        </w:rPr>
        <w:t xml:space="preserve"> </w:t>
      </w:r>
      <w:proofErr w:type="spellStart"/>
      <w:r w:rsidR="00EA7474" w:rsidRPr="0093002B">
        <w:rPr>
          <w:rFonts w:ascii="GHEA Grapalat" w:hAnsi="GHEA Grapalat" w:cs="Sylfaen"/>
          <w:sz w:val="20"/>
        </w:rPr>
        <w:t>ընտրված</w:t>
      </w:r>
      <w:proofErr w:type="spellEnd"/>
      <w:r w:rsidR="00EA7474" w:rsidRPr="0093002B">
        <w:rPr>
          <w:rFonts w:ascii="GHEA Grapalat" w:hAnsi="GHEA Grapalat" w:cs="Sylfaen"/>
          <w:sz w:val="20"/>
          <w:lang w:val="af-ZA"/>
        </w:rPr>
        <w:t xml:space="preserve"> </w:t>
      </w:r>
      <w:r w:rsidR="00EA7474" w:rsidRPr="0093002B">
        <w:rPr>
          <w:rFonts w:ascii="GHEA Grapalat" w:hAnsi="GHEA Grapalat" w:cs="Sylfaen"/>
          <w:sz w:val="20"/>
        </w:rPr>
        <w:t>մ</w:t>
      </w:r>
      <w:r w:rsidR="00EA7474" w:rsidRPr="0093002B">
        <w:rPr>
          <w:rFonts w:ascii="GHEA Grapalat" w:hAnsi="GHEA Grapalat" w:cs="Sylfaen"/>
          <w:sz w:val="20"/>
          <w:lang w:val="ru-RU"/>
        </w:rPr>
        <w:t>ասնակիցը</w:t>
      </w:r>
      <w:r w:rsidR="00EA7474" w:rsidRPr="0093002B">
        <w:rPr>
          <w:rFonts w:ascii="GHEA Grapalat" w:hAnsi="GHEA Grapalat" w:cs="Sylfaen"/>
          <w:sz w:val="20"/>
          <w:lang w:val="af-ZA"/>
        </w:rPr>
        <w:t xml:space="preserve"> </w:t>
      </w:r>
      <w:r w:rsidR="00EA7474" w:rsidRPr="0093002B">
        <w:rPr>
          <w:rFonts w:ascii="GHEA Grapalat" w:hAnsi="GHEA Grapalat" w:cs="Sylfaen"/>
          <w:sz w:val="20"/>
        </w:rPr>
        <w:t>հ</w:t>
      </w:r>
      <w:r w:rsidR="00EA7474" w:rsidRPr="0093002B">
        <w:rPr>
          <w:rFonts w:ascii="GHEA Grapalat" w:hAnsi="GHEA Grapalat" w:cs="Sylfaen"/>
          <w:sz w:val="20"/>
          <w:lang w:val="ru-RU"/>
        </w:rPr>
        <w:t>ամակարգի</w:t>
      </w:r>
      <w:r w:rsidR="00EA7474" w:rsidRPr="0093002B">
        <w:rPr>
          <w:rFonts w:ascii="GHEA Grapalat" w:hAnsi="GHEA Grapalat" w:cs="Sylfaen"/>
          <w:sz w:val="20"/>
          <w:lang w:val="af-ZA"/>
        </w:rPr>
        <w:t xml:space="preserve"> </w:t>
      </w:r>
      <w:r w:rsidR="009365B5" w:rsidRPr="0093002B">
        <w:rPr>
          <w:rFonts w:ascii="GHEA Grapalat" w:hAnsi="GHEA Grapalat" w:cs="Sylfaen"/>
          <w:sz w:val="20"/>
          <w:lang w:val="ru-RU"/>
        </w:rPr>
        <w:t>միջոցով</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ընդունում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կամ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մերժում</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է</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իրեն</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ներկայացված</w:t>
      </w:r>
      <w:r w:rsidR="009365B5" w:rsidRPr="0093002B">
        <w:rPr>
          <w:rFonts w:ascii="GHEA Grapalat" w:hAnsi="GHEA Grapalat" w:cs="Sylfaen"/>
          <w:sz w:val="20"/>
          <w:lang w:val="af-ZA"/>
        </w:rPr>
        <w:t xml:space="preserve"> </w:t>
      </w:r>
      <w:r w:rsidR="009365B5" w:rsidRPr="0093002B">
        <w:rPr>
          <w:rFonts w:ascii="GHEA Grapalat" w:hAnsi="GHEA Grapalat" w:cs="Sylfaen"/>
          <w:sz w:val="20"/>
          <w:lang w:val="ru-RU"/>
        </w:rPr>
        <w:t>առաջարկը</w:t>
      </w:r>
      <w:r w:rsidR="009365B5" w:rsidRPr="0093002B">
        <w:rPr>
          <w:rFonts w:ascii="GHEA Grapalat" w:hAnsi="GHEA Grapalat" w:cs="Sylfaen"/>
          <w:sz w:val="20"/>
          <w:lang w:val="af-ZA"/>
        </w:rPr>
        <w:t>:</w:t>
      </w:r>
    </w:p>
    <w:p w14:paraId="404BDE38" w14:textId="4E619FC9" w:rsidR="00D612BC" w:rsidRPr="0093002B" w:rsidRDefault="00AA0AD8" w:rsidP="00EF3662">
      <w:pPr>
        <w:pStyle w:val="BodyTextIndent"/>
        <w:spacing w:line="240" w:lineRule="auto"/>
        <w:ind w:firstLine="567"/>
        <w:rPr>
          <w:rFonts w:ascii="GHEA Grapalat" w:hAnsi="GHEA Grapalat" w:cs="Sylfaen"/>
          <w:i w:val="0"/>
          <w:szCs w:val="24"/>
          <w:lang w:val="af-ZA"/>
        </w:rPr>
      </w:pPr>
      <w:r w:rsidRPr="0093002B">
        <w:rPr>
          <w:rFonts w:ascii="GHEA Grapalat" w:hAnsi="GHEA Grapalat" w:cs="Sylfaen"/>
          <w:i w:val="0"/>
          <w:szCs w:val="24"/>
          <w:lang w:val="af-ZA"/>
        </w:rPr>
        <w:t>9</w:t>
      </w:r>
      <w:r w:rsidR="00D17258" w:rsidRPr="0093002B">
        <w:rPr>
          <w:rFonts w:ascii="GHEA Grapalat" w:hAnsi="GHEA Grapalat" w:cs="Sylfaen"/>
          <w:i w:val="0"/>
          <w:szCs w:val="24"/>
          <w:lang w:val="af-ZA"/>
        </w:rPr>
        <w:t>.</w:t>
      </w:r>
      <w:r w:rsidR="005B1DD6" w:rsidRPr="0093002B">
        <w:rPr>
          <w:rFonts w:ascii="GHEA Grapalat" w:hAnsi="GHEA Grapalat" w:cs="Sylfaen"/>
          <w:i w:val="0"/>
          <w:szCs w:val="24"/>
          <w:lang w:val="hy-AM"/>
        </w:rPr>
        <w:t>7</w:t>
      </w:r>
      <w:r w:rsidR="00D17258"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Մինչև</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սույն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հրավերի</w:t>
      </w:r>
      <w:r w:rsidR="00096865" w:rsidRPr="0093002B">
        <w:rPr>
          <w:rFonts w:ascii="GHEA Grapalat" w:hAnsi="GHEA Grapalat" w:cs="Sylfaen"/>
          <w:i w:val="0"/>
          <w:szCs w:val="24"/>
          <w:lang w:val="af-ZA"/>
        </w:rPr>
        <w:t xml:space="preserve"> </w:t>
      </w:r>
      <w:r w:rsidR="00447FFD" w:rsidRPr="0093002B">
        <w:rPr>
          <w:rFonts w:ascii="GHEA Grapalat" w:hAnsi="GHEA Grapalat" w:cs="Sylfaen"/>
          <w:i w:val="0"/>
          <w:szCs w:val="24"/>
          <w:lang w:val="af-ZA"/>
        </w:rPr>
        <w:t xml:space="preserve">1-ին մասի </w:t>
      </w:r>
      <w:r w:rsidR="00A6756D" w:rsidRPr="0093002B">
        <w:rPr>
          <w:rFonts w:ascii="GHEA Grapalat" w:hAnsi="GHEA Grapalat" w:cs="Sylfaen"/>
          <w:i w:val="0"/>
          <w:szCs w:val="24"/>
          <w:lang w:val="af-ZA"/>
        </w:rPr>
        <w:t>9</w:t>
      </w:r>
      <w:r w:rsidR="005B1DD6" w:rsidRPr="0093002B">
        <w:rPr>
          <w:rFonts w:ascii="GHEA Grapalat" w:hAnsi="GHEA Grapalat" w:cs="Sylfaen"/>
          <w:i w:val="0"/>
          <w:szCs w:val="24"/>
          <w:lang w:val="hy-AM"/>
        </w:rPr>
        <w:t>.5</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կետով</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նախատեսված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ժամկետի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ավարտը</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կողմերի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համաձայնությամբ</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պայմանագրի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նախագծում</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կատարվել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փոփոխություններ</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սակայն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դրանք</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չեն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կարող</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հանգեցնել</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գնման</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առարկայի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բնութագրերի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փոփոխմանը</w:t>
      </w:r>
      <w:r w:rsidR="00096865" w:rsidRPr="0093002B">
        <w:rPr>
          <w:rFonts w:ascii="GHEA Grapalat" w:hAnsi="GHEA Grapalat" w:cs="Sylfaen"/>
          <w:i w:val="0"/>
          <w:szCs w:val="24"/>
          <w:lang w:val="af-ZA"/>
        </w:rPr>
        <w:t xml:space="preserve">, </w:t>
      </w:r>
      <w:r w:rsidR="00491A74" w:rsidRPr="0093002B">
        <w:rPr>
          <w:rFonts w:ascii="GHEA Grapalat" w:hAnsi="GHEA Grapalat" w:cs="Sylfaen"/>
          <w:i w:val="0"/>
          <w:szCs w:val="24"/>
          <w:lang w:val="hy-AM"/>
        </w:rPr>
        <w:t>կանխավճարի չափի կամ</w:t>
      </w:r>
      <w:r w:rsidR="00096865" w:rsidRPr="0093002B">
        <w:rPr>
          <w:rFonts w:ascii="GHEA Grapalat" w:hAnsi="GHEA Grapalat" w:cs="Sylfaen"/>
          <w:i w:val="0"/>
          <w:szCs w:val="24"/>
          <w:lang w:val="ru-RU"/>
        </w:rPr>
        <w:t>ընտրված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մասնակցի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առաջարկած</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գնի</w:t>
      </w:r>
      <w:r w:rsidR="00096865" w:rsidRPr="0093002B">
        <w:rPr>
          <w:rFonts w:ascii="GHEA Grapalat" w:hAnsi="GHEA Grapalat" w:cs="Sylfaen"/>
          <w:i w:val="0"/>
          <w:szCs w:val="24"/>
          <w:lang w:val="af-ZA"/>
        </w:rPr>
        <w:t xml:space="preserve"> </w:t>
      </w:r>
      <w:r w:rsidR="00096865" w:rsidRPr="0093002B">
        <w:rPr>
          <w:rFonts w:ascii="GHEA Grapalat" w:hAnsi="GHEA Grapalat" w:cs="Sylfaen"/>
          <w:i w:val="0"/>
          <w:szCs w:val="24"/>
          <w:lang w:val="ru-RU"/>
        </w:rPr>
        <w:t>ավելացմանը</w:t>
      </w:r>
      <w:r w:rsidR="004D5671" w:rsidRPr="0093002B">
        <w:rPr>
          <w:rFonts w:ascii="GHEA Grapalat" w:hAnsi="GHEA Grapalat" w:cs="Sylfaen"/>
          <w:i w:val="0"/>
          <w:szCs w:val="24"/>
          <w:lang w:val="ru-RU"/>
        </w:rPr>
        <w:t>։</w:t>
      </w:r>
      <w:r w:rsidR="00D612BC" w:rsidRPr="0093002B">
        <w:rPr>
          <w:rFonts w:ascii="GHEA Mariam" w:hAnsi="GHEA Mariam"/>
          <w:spacing w:val="-8"/>
          <w:lang w:val="af-ZA"/>
        </w:rPr>
        <w:t xml:space="preserve"> </w:t>
      </w:r>
    </w:p>
    <w:p w14:paraId="3998EFDF" w14:textId="77777777" w:rsidR="00F23A51" w:rsidRPr="0093002B" w:rsidRDefault="00AA0AD8" w:rsidP="00EF3662">
      <w:pPr>
        <w:pStyle w:val="BodyTextIndent"/>
        <w:spacing w:line="240" w:lineRule="auto"/>
        <w:ind w:firstLine="567"/>
        <w:rPr>
          <w:rFonts w:ascii="GHEA Grapalat" w:hAnsi="GHEA Grapalat" w:cs="Sylfaen"/>
          <w:i w:val="0"/>
          <w:szCs w:val="24"/>
          <w:lang w:val="hy-AM"/>
        </w:rPr>
      </w:pPr>
      <w:r w:rsidRPr="0093002B">
        <w:rPr>
          <w:rFonts w:ascii="GHEA Grapalat" w:hAnsi="GHEA Grapalat" w:cs="Sylfaen"/>
          <w:i w:val="0"/>
          <w:szCs w:val="24"/>
          <w:lang w:val="af-ZA"/>
        </w:rPr>
        <w:t>9</w:t>
      </w:r>
      <w:r w:rsidR="00FC6B2B" w:rsidRPr="0093002B">
        <w:rPr>
          <w:rFonts w:ascii="GHEA Grapalat" w:hAnsi="GHEA Grapalat" w:cs="Sylfaen"/>
          <w:i w:val="0"/>
          <w:szCs w:val="24"/>
          <w:lang w:val="hy-AM"/>
        </w:rPr>
        <w:t>.8</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Պայմանագիրը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կնքվելուն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հաջորդող</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աշխատանքային</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օրը</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հանձնաժողովի</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քարտուղարը</w:t>
      </w:r>
      <w:r w:rsidR="00534468" w:rsidRPr="0093002B">
        <w:rPr>
          <w:rFonts w:ascii="GHEA Grapalat" w:hAnsi="GHEA Grapalat" w:cs="Sylfaen"/>
          <w:i w:val="0"/>
          <w:szCs w:val="24"/>
          <w:lang w:val="af-ZA"/>
        </w:rPr>
        <w:t xml:space="preserve"> </w:t>
      </w:r>
      <w:r w:rsidR="00EA7474" w:rsidRPr="0093002B">
        <w:rPr>
          <w:rFonts w:ascii="GHEA Grapalat" w:hAnsi="GHEA Grapalat" w:cs="Sylfaen"/>
          <w:i w:val="0"/>
          <w:szCs w:val="24"/>
          <w:lang w:val="en-US"/>
        </w:rPr>
        <w:t>հ</w:t>
      </w:r>
      <w:r w:rsidR="00EA7474" w:rsidRPr="0093002B">
        <w:rPr>
          <w:rFonts w:ascii="GHEA Grapalat" w:hAnsi="GHEA Grapalat" w:cs="Sylfaen"/>
          <w:i w:val="0"/>
          <w:szCs w:val="24"/>
          <w:lang w:val="ru-RU"/>
        </w:rPr>
        <w:t>ամակարգում</w:t>
      </w:r>
      <w:r w:rsidR="00EA7474"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ավարտում</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է</w:t>
      </w:r>
      <w:r w:rsidR="00534468" w:rsidRPr="0093002B">
        <w:rPr>
          <w:rFonts w:ascii="GHEA Grapalat" w:hAnsi="GHEA Grapalat" w:cs="Sylfaen"/>
          <w:i w:val="0"/>
          <w:szCs w:val="24"/>
          <w:lang w:val="af-ZA"/>
        </w:rPr>
        <w:t xml:space="preserve"> </w:t>
      </w:r>
      <w:r w:rsidR="00534468" w:rsidRPr="0093002B">
        <w:rPr>
          <w:rFonts w:ascii="GHEA Grapalat" w:hAnsi="GHEA Grapalat" w:cs="Sylfaen"/>
          <w:i w:val="0"/>
          <w:szCs w:val="24"/>
          <w:lang w:val="ru-RU"/>
        </w:rPr>
        <w:t>ընթացակարգը</w:t>
      </w:r>
      <w:r w:rsidR="00F23A51" w:rsidRPr="0093002B">
        <w:rPr>
          <w:rFonts w:ascii="GHEA Grapalat" w:hAnsi="GHEA Grapalat" w:cs="Sylfaen"/>
          <w:i w:val="0"/>
          <w:szCs w:val="24"/>
          <w:lang w:val="af-ZA"/>
        </w:rPr>
        <w:t>:</w:t>
      </w:r>
    </w:p>
    <w:p w14:paraId="3B371C92" w14:textId="77777777" w:rsidR="008957DB" w:rsidRPr="0093002B" w:rsidRDefault="008957DB" w:rsidP="00EF3662">
      <w:pPr>
        <w:pStyle w:val="BodyTextIndent"/>
        <w:spacing w:line="240" w:lineRule="auto"/>
        <w:ind w:firstLine="567"/>
        <w:rPr>
          <w:rFonts w:ascii="GHEA Grapalat" w:hAnsi="GHEA Grapalat" w:cs="Sylfaen"/>
          <w:i w:val="0"/>
          <w:szCs w:val="24"/>
          <w:lang w:val="hy-AM"/>
        </w:rPr>
      </w:pPr>
    </w:p>
    <w:p w14:paraId="3958BFA2" w14:textId="52E08AB2" w:rsidR="00096865" w:rsidRPr="0093002B" w:rsidRDefault="00157D56" w:rsidP="00157D56">
      <w:pPr>
        <w:rPr>
          <w:rFonts w:ascii="GHEA Grapalat" w:hAnsi="GHEA Grapalat" w:cs="Arial"/>
          <w:b/>
          <w:iCs/>
          <w:sz w:val="20"/>
          <w:lang w:val="af-ZA"/>
        </w:rPr>
      </w:pPr>
      <w:r>
        <w:rPr>
          <w:rFonts w:ascii="GHEA Grapalat" w:hAnsi="GHEA Grapalat"/>
          <w:b/>
          <w:iCs/>
          <w:sz w:val="20"/>
          <w:lang w:val="af-ZA"/>
        </w:rPr>
        <w:t xml:space="preserve">          </w:t>
      </w:r>
      <w:r w:rsidR="00030D40" w:rsidRPr="0093002B">
        <w:rPr>
          <w:rFonts w:ascii="GHEA Grapalat" w:hAnsi="GHEA Grapalat"/>
          <w:b/>
          <w:iCs/>
          <w:sz w:val="20"/>
          <w:lang w:val="af-ZA"/>
        </w:rPr>
        <w:t>10</w:t>
      </w:r>
      <w:r w:rsidR="008D5016" w:rsidRPr="0093002B">
        <w:rPr>
          <w:rFonts w:ascii="GHEA Grapalat" w:hAnsi="GHEA Grapalat"/>
          <w:b/>
          <w:iCs/>
          <w:sz w:val="20"/>
          <w:lang w:val="af-ZA"/>
        </w:rPr>
        <w:t xml:space="preserve">. </w:t>
      </w:r>
      <w:r w:rsidR="00E2245F" w:rsidRPr="0093002B">
        <w:rPr>
          <w:rFonts w:ascii="GHEA Grapalat" w:hAnsi="GHEA Grapalat" w:cs="Sylfaen"/>
          <w:b/>
          <w:iCs/>
          <w:sz w:val="20"/>
          <w:lang w:val="hy-AM"/>
        </w:rPr>
        <w:t>ՈՐԱԿԱՎՈՐՄԱՆ</w:t>
      </w:r>
      <w:r w:rsidR="00E2245F" w:rsidRPr="0093002B">
        <w:rPr>
          <w:rFonts w:ascii="GHEA Grapalat" w:hAnsi="GHEA Grapalat" w:cs="Arial"/>
          <w:b/>
          <w:iCs/>
          <w:sz w:val="20"/>
          <w:lang w:val="af-ZA"/>
        </w:rPr>
        <w:t xml:space="preserve"> </w:t>
      </w:r>
      <w:r w:rsidR="00E2245F" w:rsidRPr="0093002B">
        <w:rPr>
          <w:rFonts w:ascii="GHEA Grapalat" w:hAnsi="GHEA Grapalat" w:cs="Sylfaen"/>
          <w:b/>
          <w:iCs/>
          <w:sz w:val="20"/>
          <w:lang w:val="hy-AM"/>
        </w:rPr>
        <w:t>ԵՎ</w:t>
      </w:r>
      <w:r w:rsidR="00E2245F" w:rsidRPr="0093002B">
        <w:rPr>
          <w:rFonts w:ascii="GHEA Grapalat" w:hAnsi="GHEA Grapalat" w:cs="Sylfaen"/>
          <w:b/>
          <w:iCs/>
          <w:sz w:val="20"/>
          <w:lang w:val="af-ZA"/>
        </w:rPr>
        <w:t xml:space="preserve"> </w:t>
      </w:r>
      <w:r w:rsidR="008D5016" w:rsidRPr="0093002B">
        <w:rPr>
          <w:rFonts w:ascii="GHEA Grapalat" w:hAnsi="GHEA Grapalat" w:cs="Sylfaen"/>
          <w:b/>
          <w:iCs/>
          <w:sz w:val="20"/>
          <w:lang w:val="af-ZA"/>
        </w:rPr>
        <w:t>ՊԱՅՄԱՆԱԳՐԻ</w:t>
      </w:r>
      <w:r w:rsidR="00EE0172" w:rsidRPr="0093002B">
        <w:rPr>
          <w:rFonts w:ascii="GHEA Grapalat" w:hAnsi="GHEA Grapalat" w:cs="Sylfaen"/>
          <w:b/>
          <w:iCs/>
          <w:sz w:val="20"/>
          <w:lang w:val="hy-AM"/>
        </w:rPr>
        <w:t xml:space="preserve"> </w:t>
      </w:r>
      <w:r w:rsidR="008D5016" w:rsidRPr="0093002B">
        <w:rPr>
          <w:rFonts w:ascii="GHEA Grapalat" w:hAnsi="GHEA Grapalat" w:cs="Sylfaen"/>
          <w:b/>
          <w:iCs/>
          <w:sz w:val="20"/>
          <w:lang w:val="af-ZA"/>
        </w:rPr>
        <w:t>ԱՊԱՀՈՎՈՒՄ</w:t>
      </w:r>
      <w:r w:rsidR="00E2245F" w:rsidRPr="0093002B">
        <w:rPr>
          <w:rFonts w:ascii="GHEA Grapalat" w:hAnsi="GHEA Grapalat" w:cs="Sylfaen"/>
          <w:b/>
          <w:iCs/>
          <w:sz w:val="20"/>
          <w:lang w:val="hy-AM"/>
        </w:rPr>
        <w:t>ՆԵՐ</w:t>
      </w:r>
      <w:r w:rsidR="008D5016" w:rsidRPr="0093002B">
        <w:rPr>
          <w:rFonts w:ascii="GHEA Grapalat" w:hAnsi="GHEA Grapalat" w:cs="Sylfaen"/>
          <w:b/>
          <w:iCs/>
          <w:sz w:val="20"/>
          <w:lang w:val="af-ZA"/>
        </w:rPr>
        <w:t>Ը</w:t>
      </w:r>
      <w:r w:rsidR="008D5016" w:rsidRPr="0093002B">
        <w:rPr>
          <w:rFonts w:ascii="GHEA Grapalat" w:hAnsi="GHEA Grapalat" w:cs="Arial"/>
          <w:b/>
          <w:iCs/>
          <w:sz w:val="20"/>
          <w:lang w:val="af-ZA"/>
        </w:rPr>
        <w:t xml:space="preserve"> </w:t>
      </w:r>
    </w:p>
    <w:p w14:paraId="063798EF" w14:textId="007CEB81" w:rsidR="00096865" w:rsidRPr="0093002B" w:rsidRDefault="00030D40" w:rsidP="00EF3662">
      <w:pPr>
        <w:ind w:firstLine="567"/>
        <w:jc w:val="both"/>
        <w:rPr>
          <w:rFonts w:ascii="GHEA Grapalat" w:hAnsi="GHEA Grapalat" w:cs="Sylfaen"/>
          <w:sz w:val="20"/>
          <w:lang w:val="hy-AM"/>
        </w:rPr>
      </w:pPr>
      <w:r w:rsidRPr="0093002B">
        <w:rPr>
          <w:rFonts w:ascii="GHEA Grapalat" w:hAnsi="GHEA Grapalat"/>
          <w:iCs/>
          <w:sz w:val="20"/>
          <w:lang w:val="af-ZA"/>
        </w:rPr>
        <w:t>10</w:t>
      </w:r>
      <w:r w:rsidR="00096865" w:rsidRPr="0093002B">
        <w:rPr>
          <w:rFonts w:ascii="GHEA Grapalat" w:hAnsi="GHEA Grapalat"/>
          <w:iCs/>
          <w:sz w:val="20"/>
          <w:lang w:val="af-ZA"/>
        </w:rPr>
        <w:t>.</w:t>
      </w:r>
      <w:r w:rsidR="00096865" w:rsidRPr="0093002B">
        <w:rPr>
          <w:rFonts w:ascii="GHEA Grapalat" w:hAnsi="GHEA Grapalat" w:cs="Sylfaen"/>
          <w:sz w:val="20"/>
          <w:lang w:val="af-ZA"/>
        </w:rPr>
        <w:t>1</w:t>
      </w:r>
      <w:r w:rsidR="00491A74" w:rsidRPr="0093002B">
        <w:rPr>
          <w:rFonts w:ascii="GHEA Grapalat" w:hAnsi="GHEA Grapalat" w:cs="Sylfaen"/>
          <w:sz w:val="20"/>
          <w:lang w:val="hy-AM"/>
        </w:rPr>
        <w:t xml:space="preserve"> 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w:t>
      </w:r>
      <w:r w:rsidR="00491A74" w:rsidRPr="00ED36B6">
        <w:rPr>
          <w:rFonts w:ascii="GHEA Grapalat" w:hAnsi="GHEA Grapalat" w:cs="Sylfaen"/>
          <w:sz w:val="20"/>
          <w:lang w:val="hy-AM"/>
        </w:rPr>
        <w:t>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պահանջի</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հիման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վրա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այն</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ստանալու</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օրվանից</w:t>
      </w:r>
      <w:r w:rsidR="00491A74" w:rsidRPr="0093002B">
        <w:rPr>
          <w:rFonts w:ascii="GHEA Grapalat" w:hAnsi="GHEA Grapalat" w:cs="Sylfaen"/>
          <w:sz w:val="20"/>
          <w:lang w:val="af-ZA"/>
        </w:rPr>
        <w:t xml:space="preserve"> </w:t>
      </w:r>
      <w:r w:rsidR="00BA08DC" w:rsidRPr="0093002B">
        <w:rPr>
          <w:rFonts w:ascii="GHEA Grapalat" w:hAnsi="GHEA Grapalat" w:cs="Sylfaen"/>
          <w:sz w:val="20"/>
          <w:lang w:val="hy-AM"/>
        </w:rPr>
        <w:t xml:space="preserve">հետո </w:t>
      </w:r>
      <w:r w:rsidR="00491A74" w:rsidRPr="0093002B">
        <w:rPr>
          <w:rFonts w:ascii="GHEA Grapalat" w:hAnsi="GHEA Grapalat" w:cs="Sylfaen"/>
          <w:sz w:val="20"/>
          <w:lang w:val="hy-AM"/>
        </w:rPr>
        <w:t xml:space="preserve">5 </w:t>
      </w:r>
      <w:r w:rsidR="00491A74" w:rsidRPr="0093002B">
        <w:rPr>
          <w:rFonts w:ascii="GHEA Grapalat" w:hAnsi="GHEA Grapalat" w:cs="Sylfaen"/>
          <w:sz w:val="20"/>
          <w:lang w:val="af-ZA"/>
        </w:rPr>
        <w:t xml:space="preserve">աշխատանքային </w:t>
      </w:r>
      <w:r w:rsidR="00491A74" w:rsidRPr="00ED36B6">
        <w:rPr>
          <w:rFonts w:ascii="GHEA Grapalat" w:hAnsi="GHEA Grapalat" w:cs="Sylfaen"/>
          <w:sz w:val="20"/>
          <w:lang w:val="hy-AM"/>
        </w:rPr>
        <w:t>օրվա</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ընթացքում</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ընտրված</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մասնակիցը</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պարտավոր</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ներկայացնել</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և</w:t>
      </w:r>
      <w:r w:rsidR="00491A74" w:rsidRPr="0093002B">
        <w:rPr>
          <w:rFonts w:ascii="GHEA Grapalat" w:hAnsi="GHEA Grapalat" w:cs="Sylfaen"/>
          <w:sz w:val="20"/>
          <w:lang w:val="af-ZA"/>
        </w:rPr>
        <w:t xml:space="preserve"> </w:t>
      </w:r>
      <w:r w:rsidR="00491A74" w:rsidRPr="00ED36B6">
        <w:rPr>
          <w:rFonts w:ascii="GHEA Grapalat" w:hAnsi="GHEA Grapalat" w:cs="Sylfaen"/>
          <w:sz w:val="20"/>
          <w:lang w:val="hy-AM"/>
        </w:rPr>
        <w:t>պայմանագրի</w:t>
      </w:r>
      <w:r w:rsidR="00491A74" w:rsidRPr="0093002B">
        <w:rPr>
          <w:rFonts w:ascii="GHEA Grapalat" w:hAnsi="GHEA Grapalat" w:cs="Sylfaen"/>
          <w:sz w:val="20"/>
          <w:lang w:val="hy-AM"/>
        </w:rPr>
        <w:t xml:space="preserve"> </w:t>
      </w:r>
      <w:r w:rsidR="00491A74" w:rsidRPr="00ED36B6">
        <w:rPr>
          <w:rFonts w:ascii="GHEA Grapalat" w:hAnsi="GHEA Grapalat" w:cs="Sylfaen"/>
          <w:sz w:val="20"/>
          <w:lang w:val="hy-AM"/>
        </w:rPr>
        <w:t>ապահովում</w:t>
      </w:r>
      <w:r w:rsidR="00491A74" w:rsidRPr="0093002B">
        <w:rPr>
          <w:rFonts w:ascii="GHEA Grapalat" w:hAnsi="GHEA Grapalat" w:cs="Sylfaen"/>
          <w:sz w:val="20"/>
          <w:lang w:val="hy-AM"/>
        </w:rPr>
        <w:t>ներ</w:t>
      </w:r>
      <w:r w:rsidR="00491A74" w:rsidRPr="00ED36B6">
        <w:rPr>
          <w:rFonts w:ascii="GHEA Grapalat" w:hAnsi="GHEA Grapalat" w:cs="Sylfaen"/>
          <w:sz w:val="20"/>
          <w:lang w:val="hy-AM"/>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մասնակցի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հետ</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պայմանագիր</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կնքվում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եթե</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վերջինս</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ներկայացնում</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է</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որակավորման և</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պայմանագրի </w:t>
      </w:r>
      <w:r w:rsidR="00491A74" w:rsidRPr="0093002B">
        <w:rPr>
          <w:rFonts w:ascii="GHEA Grapalat" w:hAnsi="GHEA Grapalat" w:cs="Sylfaen"/>
          <w:sz w:val="20"/>
          <w:lang w:val="af-ZA"/>
        </w:rPr>
        <w:t>(</w:t>
      </w:r>
      <w:r w:rsidR="00491A74" w:rsidRPr="0093002B">
        <w:rPr>
          <w:rFonts w:ascii="GHEA Grapalat" w:hAnsi="GHEA Grapalat" w:cs="Sylfaen"/>
          <w:sz w:val="20"/>
          <w:lang w:val="hy-AM"/>
        </w:rPr>
        <w:t>կանխավճարի</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ապահովումները</w:t>
      </w:r>
      <w:r w:rsidR="003D4668" w:rsidRPr="0093002B">
        <w:rPr>
          <w:rStyle w:val="FootnoteReference"/>
          <w:rFonts w:ascii="GHEA Grapalat" w:hAnsi="GHEA Grapalat" w:cs="Sylfaen"/>
          <w:sz w:val="20"/>
          <w:lang w:val="hy-AM"/>
        </w:rPr>
        <w:footnoteReference w:id="10"/>
      </w:r>
    </w:p>
    <w:p w14:paraId="1DF2C645" w14:textId="5B9EEDF9" w:rsidR="00CF24D6" w:rsidRPr="0093002B" w:rsidRDefault="00AD6D6A" w:rsidP="00775810">
      <w:pPr>
        <w:ind w:firstLine="567"/>
        <w:jc w:val="both"/>
        <w:rPr>
          <w:rFonts w:ascii="GHEA Grapalat" w:hAnsi="GHEA Grapalat" w:cs="Arial"/>
          <w:sz w:val="20"/>
          <w:lang w:val="hy-AM"/>
        </w:rPr>
      </w:pPr>
      <w:r w:rsidRPr="0093002B">
        <w:rPr>
          <w:rFonts w:ascii="GHEA Grapalat" w:hAnsi="GHEA Grapalat" w:cs="Sylfaen"/>
          <w:sz w:val="20"/>
          <w:lang w:val="hy-AM"/>
        </w:rPr>
        <w:t>10.2</w:t>
      </w:r>
      <w:r w:rsidR="00F96621" w:rsidRPr="0093002B">
        <w:rPr>
          <w:rFonts w:ascii="GHEA Grapalat" w:hAnsi="GHEA Grapalat" w:cs="Sylfaen"/>
          <w:sz w:val="20"/>
          <w:lang w:val="af-ZA"/>
        </w:rPr>
        <w:t xml:space="preserve"> </w:t>
      </w:r>
      <w:r w:rsidR="0074145B" w:rsidRPr="006C080B">
        <w:rPr>
          <w:rFonts w:ascii="GHEA Grapalat" w:hAnsi="GHEA Grapalat" w:cs="Sylfaen"/>
          <w:b/>
          <w:bCs/>
          <w:sz w:val="20"/>
          <w:lang w:val="hy-AM"/>
        </w:rPr>
        <w:t>Որակավորման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ապահովման</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չափը</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հավասար</w:t>
      </w:r>
      <w:r w:rsidR="0074145B" w:rsidRPr="006C080B">
        <w:rPr>
          <w:rFonts w:ascii="GHEA Grapalat" w:hAnsi="GHEA Grapalat" w:cs="Sylfaen"/>
          <w:b/>
          <w:bCs/>
          <w:sz w:val="20"/>
          <w:lang w:val="af-ZA"/>
        </w:rPr>
        <w:t xml:space="preserve"> </w:t>
      </w:r>
      <w:r w:rsidR="0074145B" w:rsidRPr="006C080B">
        <w:rPr>
          <w:rFonts w:ascii="GHEA Grapalat" w:hAnsi="GHEA Grapalat" w:cs="Sylfaen"/>
          <w:b/>
          <w:bCs/>
          <w:sz w:val="20"/>
          <w:lang w:val="hy-AM"/>
        </w:rPr>
        <w:t>է</w:t>
      </w:r>
      <w:r w:rsidR="00491A74" w:rsidRPr="006C080B">
        <w:rPr>
          <w:rFonts w:ascii="GHEA Grapalat" w:hAnsi="GHEA Grapalat" w:cs="Sylfaen"/>
          <w:b/>
          <w:bCs/>
          <w:sz w:val="20"/>
          <w:lang w:val="hy-AM"/>
        </w:rPr>
        <w:t xml:space="preserve"> սույն ընթացակարգի շրջանակում գնվելիք աշխատանքների գնման գնի</w:t>
      </w:r>
      <w:r w:rsidR="0074145B" w:rsidRPr="006C080B">
        <w:rPr>
          <w:rFonts w:ascii="GHEA Grapalat" w:hAnsi="GHEA Grapalat" w:cs="Sylfaen"/>
          <w:b/>
          <w:bCs/>
          <w:sz w:val="20"/>
          <w:lang w:val="af-ZA"/>
        </w:rPr>
        <w:t xml:space="preserve"> </w:t>
      </w:r>
      <w:r w:rsidR="00A23958" w:rsidRPr="006C080B">
        <w:rPr>
          <w:rFonts w:ascii="GHEA Grapalat" w:hAnsi="GHEA Grapalat" w:cs="Sylfaen"/>
          <w:b/>
          <w:bCs/>
          <w:sz w:val="20"/>
          <w:lang w:val="hy-AM"/>
        </w:rPr>
        <w:t>30</w:t>
      </w:r>
      <w:r w:rsidR="000212A8" w:rsidRPr="006C080B">
        <w:rPr>
          <w:rFonts w:ascii="GHEA Grapalat" w:hAnsi="GHEA Grapalat" w:cs="Sylfaen"/>
          <w:b/>
          <w:bCs/>
          <w:sz w:val="20"/>
          <w:lang w:val="hy-AM"/>
        </w:rPr>
        <w:t xml:space="preserve"> տոկոսին</w:t>
      </w:r>
      <w:r w:rsidR="0074145B" w:rsidRPr="0093002B">
        <w:rPr>
          <w:rFonts w:ascii="GHEA Grapalat" w:hAnsi="GHEA Grapalat" w:cs="Sylfaen"/>
          <w:sz w:val="20"/>
          <w:lang w:val="af-ZA"/>
        </w:rPr>
        <w:t>:</w:t>
      </w:r>
      <w:r w:rsidR="00491A74" w:rsidRPr="0093002B">
        <w:rPr>
          <w:rFonts w:ascii="GHEA Grapalat" w:hAnsi="GHEA Grapalat" w:cs="Sylfaen"/>
          <w:sz w:val="20"/>
          <w:lang w:val="af-ZA"/>
        </w:rPr>
        <w:t xml:space="preserve"> </w:t>
      </w:r>
      <w:r w:rsidR="00491A74" w:rsidRPr="0093002B">
        <w:rPr>
          <w:rFonts w:ascii="GHEA Grapalat" w:hAnsi="GHEA Grapalat" w:cs="Sylfaen"/>
          <w:sz w:val="20"/>
          <w:lang w:val="hy-AM"/>
        </w:rPr>
        <w:t xml:space="preserve"> Եթե աշխատանքների գնման գինը պակաս է կնքվելիք պայմանագրի </w:t>
      </w:r>
      <w:r w:rsidR="00491A74" w:rsidRPr="0093002B">
        <w:rPr>
          <w:rFonts w:ascii="GHEA Grapalat" w:hAnsi="GHEA Grapalat" w:cs="Sylfaen"/>
          <w:sz w:val="20"/>
          <w:lang w:val="hy-AM"/>
        </w:rPr>
        <w:lastRenderedPageBreak/>
        <w:t>գնից, ապա որակավորման ապահովման չափը հաշվարկվում է պայմանագրի գնի նկատմամբ։</w:t>
      </w:r>
      <w:r w:rsidR="0074145B"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Որակավորման</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ապահովումը</w:t>
      </w:r>
      <w:proofErr w:type="spellEnd"/>
      <w:r w:rsidR="00F96621" w:rsidRPr="0093002B">
        <w:rPr>
          <w:rFonts w:ascii="GHEA Grapalat" w:hAnsi="GHEA Grapalat" w:cs="Sylfaen"/>
          <w:sz w:val="20"/>
          <w:lang w:val="af-ZA"/>
        </w:rPr>
        <w:t xml:space="preserve"> </w:t>
      </w:r>
      <w:proofErr w:type="spellStart"/>
      <w:r w:rsidR="00F96621" w:rsidRPr="0093002B">
        <w:rPr>
          <w:rFonts w:ascii="GHEA Grapalat" w:hAnsi="GHEA Grapalat" w:cs="Sylfaen"/>
          <w:sz w:val="20"/>
        </w:rPr>
        <w:t>ներկայացվում</w:t>
      </w:r>
      <w:proofErr w:type="spellEnd"/>
      <w:r w:rsidR="00F96621" w:rsidRPr="0093002B">
        <w:rPr>
          <w:rFonts w:ascii="GHEA Grapalat" w:hAnsi="GHEA Grapalat" w:cs="Sylfaen"/>
          <w:sz w:val="20"/>
          <w:lang w:val="af-ZA"/>
        </w:rPr>
        <w:t xml:space="preserve"> </w:t>
      </w:r>
      <w:r w:rsidR="00F96621" w:rsidRPr="0093002B">
        <w:rPr>
          <w:rFonts w:ascii="GHEA Grapalat" w:hAnsi="GHEA Grapalat" w:cs="Sylfaen"/>
          <w:sz w:val="20"/>
        </w:rPr>
        <w:t>է</w:t>
      </w:r>
      <w:r w:rsidR="00F96621" w:rsidRPr="0093002B">
        <w:rPr>
          <w:rFonts w:ascii="GHEA Grapalat" w:hAnsi="GHEA Grapalat" w:cs="Sylfaen"/>
          <w:sz w:val="20"/>
          <w:lang w:val="af-ZA"/>
        </w:rPr>
        <w:t xml:space="preserve"> </w:t>
      </w:r>
      <w:r w:rsidR="0060037D" w:rsidRPr="0093002B">
        <w:rPr>
          <w:rFonts w:ascii="GHEA Grapalat" w:hAnsi="GHEA Grapalat" w:cs="Sylfaen"/>
          <w:sz w:val="20"/>
          <w:lang w:val="hy-AM"/>
        </w:rPr>
        <w:t xml:space="preserve">բանկային երախիքի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կանխիկ</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փողի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կամ</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բանկերի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կողմից</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տրամադրված</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երաշխիքների</w:t>
      </w:r>
      <w:proofErr w:type="spellEnd"/>
      <w:r w:rsidR="000212A8" w:rsidRPr="0093002B">
        <w:rPr>
          <w:rFonts w:ascii="GHEA Grapalat" w:hAnsi="GHEA Grapalat" w:cs="Sylfaen"/>
          <w:sz w:val="20"/>
          <w:lang w:val="af-ZA"/>
        </w:rPr>
        <w:t xml:space="preserve"> </w:t>
      </w:r>
      <w:proofErr w:type="spellStart"/>
      <w:r w:rsidR="000212A8" w:rsidRPr="0093002B">
        <w:rPr>
          <w:rFonts w:ascii="GHEA Grapalat" w:hAnsi="GHEA Grapalat" w:cs="Sylfaen"/>
          <w:sz w:val="20"/>
        </w:rPr>
        <w:t>ձևով</w:t>
      </w:r>
      <w:proofErr w:type="spellEnd"/>
      <w:r w:rsidR="000212A8" w:rsidRPr="0093002B">
        <w:rPr>
          <w:rFonts w:ascii="GHEA Grapalat" w:hAnsi="GHEA Grapalat" w:cs="Sylfaen"/>
          <w:sz w:val="20"/>
        </w:rPr>
        <w:t>։</w:t>
      </w:r>
      <w:r w:rsidR="000212A8"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Ընդ</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որում</w:t>
      </w:r>
      <w:proofErr w:type="spellEnd"/>
      <w:r w:rsidR="00E76EDE" w:rsidRPr="0093002B">
        <w:rPr>
          <w:rFonts w:ascii="GHEA Grapalat" w:hAnsi="GHEA Grapalat" w:cs="Sylfaen"/>
          <w:sz w:val="20"/>
          <w:lang w:val="af-ZA"/>
        </w:rPr>
        <w:t xml:space="preserve"> </w:t>
      </w:r>
      <w:proofErr w:type="spellStart"/>
      <w:r w:rsidR="00E76EDE" w:rsidRPr="0093002B">
        <w:rPr>
          <w:rFonts w:ascii="GHEA Grapalat" w:hAnsi="GHEA Grapalat" w:cs="Sylfaen"/>
          <w:sz w:val="20"/>
        </w:rPr>
        <w:t>ապահովումը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պետք</w:t>
      </w:r>
      <w:proofErr w:type="spellEnd"/>
      <w:r w:rsidR="00DF68A6" w:rsidRPr="0093002B">
        <w:rPr>
          <w:rFonts w:ascii="GHEA Grapalat" w:hAnsi="GHEA Grapalat" w:cs="Sylfaen"/>
          <w:sz w:val="20"/>
          <w:lang w:val="af-ZA"/>
        </w:rPr>
        <w:t xml:space="preserve"> </w:t>
      </w:r>
      <w:r w:rsidR="00DF68A6" w:rsidRPr="0093002B">
        <w:rPr>
          <w:rFonts w:ascii="GHEA Grapalat" w:hAnsi="GHEA Grapalat" w:cs="Sylfaen"/>
          <w:sz w:val="20"/>
        </w:rPr>
        <w:t>է</w:t>
      </w:r>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վավեր</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լինի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առնվազն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մինչև</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պայմանագրի</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կատարման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արդյունքը</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պատվիրատուից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կողմից</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ամբողջական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ընդունվելու</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օրվան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հաջորդող</w:t>
      </w:r>
      <w:proofErr w:type="spellEnd"/>
      <w:r w:rsidR="00DF68A6" w:rsidRPr="0093002B">
        <w:rPr>
          <w:rFonts w:ascii="GHEA Grapalat" w:hAnsi="GHEA Grapalat" w:cs="Sylfaen"/>
          <w:sz w:val="20"/>
          <w:lang w:val="af-ZA"/>
        </w:rPr>
        <w:t xml:space="preserve"> </w:t>
      </w:r>
      <w:r w:rsidR="008D74A0">
        <w:rPr>
          <w:rFonts w:ascii="GHEA Grapalat" w:hAnsi="GHEA Grapalat" w:cs="Sylfaen"/>
          <w:sz w:val="20"/>
          <w:lang w:val="af-ZA"/>
        </w:rPr>
        <w:t>9</w:t>
      </w:r>
      <w:r w:rsidR="00CF12EE" w:rsidRPr="0093002B">
        <w:rPr>
          <w:rFonts w:ascii="GHEA Grapalat" w:hAnsi="GHEA Grapalat" w:cs="Sylfaen"/>
          <w:sz w:val="20"/>
          <w:lang w:val="af-ZA"/>
        </w:rPr>
        <w:t>0</w:t>
      </w:r>
      <w:r w:rsidR="00DF68A6" w:rsidRPr="0093002B">
        <w:rPr>
          <w:rFonts w:ascii="GHEA Grapalat" w:hAnsi="GHEA Grapalat" w:cs="Sylfaen"/>
          <w:sz w:val="20"/>
          <w:lang w:val="af-ZA"/>
        </w:rPr>
        <w:t>-</w:t>
      </w:r>
      <w:proofErr w:type="spellStart"/>
      <w:r w:rsidR="00DF68A6" w:rsidRPr="0093002B">
        <w:rPr>
          <w:rFonts w:ascii="GHEA Grapalat" w:hAnsi="GHEA Grapalat" w:cs="Sylfaen"/>
          <w:sz w:val="20"/>
        </w:rPr>
        <w:t>րդ</w:t>
      </w:r>
      <w:proofErr w:type="spellEnd"/>
      <w:r w:rsidR="00DF68A6" w:rsidRPr="0093002B">
        <w:rPr>
          <w:rFonts w:ascii="GHEA Grapalat" w:hAnsi="GHEA Grapalat" w:cs="Sylfaen"/>
          <w:sz w:val="20"/>
          <w:lang w:val="af-ZA"/>
        </w:rPr>
        <w:t xml:space="preserve"> </w:t>
      </w:r>
      <w:proofErr w:type="spellStart"/>
      <w:r w:rsidR="00A558B9" w:rsidRPr="0093002B">
        <w:rPr>
          <w:rFonts w:ascii="GHEA Grapalat" w:hAnsi="GHEA Grapalat" w:cs="Sylfaen"/>
          <w:sz w:val="20"/>
        </w:rPr>
        <w:t>աշխատանքային</w:t>
      </w:r>
      <w:proofErr w:type="spellEnd"/>
      <w:r w:rsidR="00DF68A6" w:rsidRPr="0093002B">
        <w:rPr>
          <w:rFonts w:ascii="GHEA Grapalat" w:hAnsi="GHEA Grapalat" w:cs="Sylfaen"/>
          <w:sz w:val="20"/>
          <w:lang w:val="af-ZA"/>
        </w:rPr>
        <w:t xml:space="preserve"> </w:t>
      </w:r>
      <w:proofErr w:type="spellStart"/>
      <w:r w:rsidR="00DF68A6" w:rsidRPr="0093002B">
        <w:rPr>
          <w:rFonts w:ascii="GHEA Grapalat" w:hAnsi="GHEA Grapalat" w:cs="Sylfaen"/>
          <w:sz w:val="20"/>
        </w:rPr>
        <w:t>օրը</w:t>
      </w:r>
      <w:proofErr w:type="spellEnd"/>
      <w:r w:rsidR="00DF68A6" w:rsidRPr="0093002B">
        <w:rPr>
          <w:rFonts w:ascii="GHEA Grapalat" w:hAnsi="GHEA Grapalat" w:cs="Sylfaen"/>
          <w:sz w:val="20"/>
          <w:lang w:val="af-ZA"/>
        </w:rPr>
        <w:t xml:space="preserve"> </w:t>
      </w:r>
      <w:proofErr w:type="spellStart"/>
      <w:r w:rsidR="00F96621" w:rsidRPr="0093002B">
        <w:rPr>
          <w:rFonts w:ascii="GHEA Grapalat" w:hAnsi="GHEA Grapalat" w:cs="Arial"/>
          <w:sz w:val="20"/>
        </w:rPr>
        <w:t>ներառյալ</w:t>
      </w:r>
      <w:proofErr w:type="spellEnd"/>
      <w:r w:rsidR="003D4668" w:rsidRPr="0093002B">
        <w:rPr>
          <w:rFonts w:ascii="GHEA Grapalat" w:hAnsi="GHEA Grapalat" w:cs="Arial"/>
          <w:sz w:val="20"/>
          <w:lang w:val="hy-AM"/>
        </w:rPr>
        <w:t>:</w:t>
      </w:r>
      <w:r w:rsidR="003D4668" w:rsidRPr="0093002B">
        <w:rPr>
          <w:rStyle w:val="FootnoteReference"/>
          <w:rFonts w:ascii="GHEA Grapalat" w:hAnsi="GHEA Grapalat" w:cs="Arial"/>
          <w:sz w:val="20"/>
        </w:rPr>
        <w:footnoteReference w:id="11"/>
      </w:r>
    </w:p>
    <w:p w14:paraId="05ACF673" w14:textId="035F3335" w:rsidR="00775810" w:rsidRPr="0093002B" w:rsidRDefault="00775810" w:rsidP="00775810">
      <w:pPr>
        <w:ind w:firstLine="567"/>
        <w:jc w:val="both"/>
        <w:rPr>
          <w:rFonts w:ascii="GHEA Grapalat" w:hAnsi="GHEA Grapalat" w:cs="Arial"/>
          <w:sz w:val="20"/>
          <w:lang w:val="hy-AM"/>
        </w:rPr>
      </w:pPr>
      <w:r w:rsidRPr="0093002B">
        <w:rPr>
          <w:rFonts w:ascii="GHEA Grapalat" w:hAnsi="GHEA Grapalat" w:cs="Arial"/>
          <w:sz w:val="20"/>
          <w:lang w:val="hy-AM"/>
        </w:rPr>
        <w:t>Եթե</w:t>
      </w:r>
      <w:r w:rsidRPr="0093002B">
        <w:rPr>
          <w:rFonts w:ascii="GHEA Grapalat" w:hAnsi="GHEA Grapalat" w:cs="Arial"/>
          <w:sz w:val="20"/>
          <w:lang w:val="af-ZA"/>
        </w:rPr>
        <w:t xml:space="preserve"> </w:t>
      </w:r>
      <w:r w:rsidRPr="0093002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sidRPr="0093002B">
        <w:rPr>
          <w:rFonts w:ascii="GHEA Grapalat" w:hAnsi="GHEA Grapalat" w:cs="Arial"/>
          <w:sz w:val="20"/>
          <w:lang w:val="hy-AM"/>
        </w:rPr>
        <w:t xml:space="preserve"> մասով </w:t>
      </w:r>
      <w:r w:rsidR="000212A8" w:rsidRPr="0093002B">
        <w:rPr>
          <w:rFonts w:ascii="GHEA Grapalat" w:hAnsi="GHEA Grapalat" w:cs="Arial"/>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D4097A" w:rsidRPr="0093002B">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00D4097A" w:rsidRPr="0093002B">
        <w:rPr>
          <w:rFonts w:ascii="GHEA Grapalat" w:hAnsi="GHEA Grapalat" w:cs="Arial"/>
          <w:sz w:val="20"/>
          <w:lang w:val="hy-AM"/>
        </w:rPr>
        <w:t xml:space="preserve"> </w:t>
      </w:r>
      <w:r w:rsidR="00D4097A" w:rsidRPr="0093002B">
        <w:rPr>
          <w:rFonts w:ascii="GHEA Grapalat" w:hAnsi="GHEA Grapalat" w:cs="Sylfaen"/>
          <w:sz w:val="20"/>
          <w:lang w:val="hy-AM"/>
        </w:rPr>
        <w:t xml:space="preserve"> </w:t>
      </w: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1523BC13" w14:textId="77777777" w:rsidR="00775810" w:rsidRPr="0093002B" w:rsidRDefault="00775810" w:rsidP="00775810">
      <w:pPr>
        <w:ind w:firstLine="567"/>
        <w:contextualSpacing/>
        <w:jc w:val="both"/>
        <w:rPr>
          <w:rFonts w:ascii="GHEA Grapalat" w:hAnsi="GHEA Grapalat" w:cs="Arial"/>
          <w:sz w:val="20"/>
          <w:lang w:val="hy-AM"/>
        </w:rPr>
      </w:pPr>
      <w:r w:rsidRPr="0093002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w:t>
      </w:r>
      <w:r w:rsidR="0033399B" w:rsidRPr="0093002B">
        <w:rPr>
          <w:rFonts w:ascii="GHEA Grapalat" w:hAnsi="GHEA Grapalat" w:cs="Arial"/>
          <w:sz w:val="20"/>
          <w:lang w:val="hy-AM"/>
        </w:rPr>
        <w:t xml:space="preserve"> այդ փուլի գումարի նկատմամբ հաշվարկված համամասնությամբ։</w:t>
      </w:r>
      <w:r w:rsidRPr="0093002B">
        <w:rPr>
          <w:rFonts w:ascii="GHEA Grapalat" w:hAnsi="GHEA Grapalat" w:cs="Arial"/>
          <w:sz w:val="20"/>
          <w:lang w:val="hy-AM"/>
        </w:rPr>
        <w:t xml:space="preserve">  </w:t>
      </w:r>
    </w:p>
    <w:p w14:paraId="16F2E8A4" w14:textId="29C36EA7" w:rsidR="00775810" w:rsidRPr="0093002B" w:rsidRDefault="00D4097A" w:rsidP="00775810">
      <w:pPr>
        <w:ind w:firstLine="567"/>
        <w:jc w:val="both"/>
        <w:rPr>
          <w:rFonts w:ascii="GHEA Grapalat" w:hAnsi="GHEA Grapalat" w:cs="Arial"/>
          <w:sz w:val="20"/>
          <w:lang w:val="hy-AM"/>
        </w:rPr>
      </w:pPr>
      <w:r w:rsidRPr="0093002B">
        <w:rPr>
          <w:rFonts w:ascii="GHEA Grapalat" w:hAnsi="GHEA Grapalat" w:cs="Arial"/>
          <w:sz w:val="20"/>
          <w:lang w:val="hy-AM"/>
        </w:rPr>
        <w:t>Բանկային ե</w:t>
      </w:r>
      <w:r w:rsidR="00775810" w:rsidRPr="0093002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3D4668" w:rsidRPr="0093002B">
        <w:rPr>
          <w:rStyle w:val="FootnoteReference"/>
          <w:rFonts w:ascii="GHEA Grapalat" w:hAnsi="GHEA Grapalat" w:cs="Arial"/>
          <w:sz w:val="20"/>
          <w:lang w:val="hy-AM"/>
        </w:rPr>
        <w:footnoteReference w:id="12"/>
      </w:r>
    </w:p>
    <w:p w14:paraId="7523BB5C" w14:textId="1E28BAEC" w:rsidR="00C849E5" w:rsidRPr="0093002B" w:rsidRDefault="00C849E5" w:rsidP="00BF639B">
      <w:pPr>
        <w:pStyle w:val="NormalWeb"/>
        <w:shd w:val="clear" w:color="auto" w:fill="FFFFFF"/>
        <w:spacing w:before="0" w:beforeAutospacing="0" w:after="0" w:afterAutospacing="0"/>
        <w:ind w:firstLine="567"/>
        <w:jc w:val="both"/>
        <w:rPr>
          <w:rFonts w:ascii="GHEA Grapalat" w:hAnsi="GHEA Grapalat" w:cs="Arial"/>
          <w:sz w:val="20"/>
          <w:lang w:val="hy-AM"/>
        </w:rPr>
      </w:pPr>
      <w:r w:rsidRPr="0093002B">
        <w:rPr>
          <w:rFonts w:ascii="GHEA Grapalat" w:hAnsi="GHEA Grapalat" w:cs="Arial"/>
          <w:sz w:val="20"/>
          <w:lang w:val="hy-AM"/>
        </w:rPr>
        <w:t>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93002B" w:rsidRDefault="00501A05" w:rsidP="00501A05">
      <w:pPr>
        <w:ind w:firstLine="567"/>
        <w:jc w:val="both"/>
        <w:rPr>
          <w:rFonts w:ascii="GHEA Grapalat" w:hAnsi="GHEA Grapalat" w:cs="Arial"/>
          <w:sz w:val="20"/>
          <w:lang w:val="hy-AM"/>
        </w:rPr>
      </w:pPr>
      <w:r w:rsidRPr="0093002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7DD51C6C" w:rsidR="00281740" w:rsidRPr="0093002B" w:rsidRDefault="00281740" w:rsidP="00281740">
      <w:pPr>
        <w:ind w:firstLine="567"/>
        <w:jc w:val="both"/>
        <w:rPr>
          <w:rFonts w:ascii="GHEA Grapalat" w:hAnsi="GHEA Grapalat" w:cs="Sylfaen"/>
          <w:sz w:val="20"/>
          <w:vertAlign w:val="superscript"/>
          <w:lang w:val="hy-AM"/>
        </w:rPr>
      </w:pPr>
      <w:r w:rsidRPr="0093002B">
        <w:rPr>
          <w:rFonts w:ascii="GHEA Grapalat" w:hAnsi="GHEA Grapalat" w:cs="Sylfaen"/>
          <w:sz w:val="20"/>
          <w:lang w:val="hy-AM"/>
        </w:rPr>
        <w:t>10.3. Պայմանագրի</w:t>
      </w:r>
      <w:r w:rsidRPr="0093002B">
        <w:rPr>
          <w:rFonts w:ascii="GHEA Grapalat" w:hAnsi="GHEA Grapalat" w:cs="Sylfaen"/>
          <w:sz w:val="20"/>
          <w:lang w:val="af-ZA"/>
        </w:rPr>
        <w:t xml:space="preserve"> </w:t>
      </w:r>
      <w:r w:rsidRPr="0093002B">
        <w:rPr>
          <w:rFonts w:ascii="GHEA Grapalat" w:hAnsi="GHEA Grapalat" w:cs="Sylfaen"/>
          <w:sz w:val="20"/>
          <w:lang w:val="hy-AM"/>
        </w:rPr>
        <w:t>ապահովման</w:t>
      </w:r>
      <w:r w:rsidRPr="0093002B">
        <w:rPr>
          <w:rFonts w:ascii="GHEA Grapalat" w:hAnsi="GHEA Grapalat" w:cs="Sylfaen"/>
          <w:sz w:val="20"/>
          <w:lang w:val="af-ZA"/>
        </w:rPr>
        <w:t xml:space="preserve"> </w:t>
      </w:r>
      <w:r w:rsidRPr="0093002B">
        <w:rPr>
          <w:rFonts w:ascii="GHEA Grapalat" w:hAnsi="GHEA Grapalat" w:cs="Sylfaen"/>
          <w:sz w:val="20"/>
          <w:lang w:val="hy-AM"/>
        </w:rPr>
        <w:t>չափը</w:t>
      </w:r>
      <w:r w:rsidRPr="0093002B">
        <w:rPr>
          <w:rFonts w:ascii="GHEA Grapalat" w:hAnsi="GHEA Grapalat" w:cs="Sylfaen"/>
          <w:sz w:val="20"/>
          <w:lang w:val="af-ZA"/>
        </w:rPr>
        <w:t xml:space="preserve"> </w:t>
      </w:r>
      <w:r w:rsidRPr="0093002B">
        <w:rPr>
          <w:rFonts w:ascii="GHEA Grapalat" w:hAnsi="GHEA Grapalat" w:cs="Sylfaen"/>
          <w:sz w:val="20"/>
          <w:lang w:val="hy-AM"/>
        </w:rPr>
        <w:t>կազմում</w:t>
      </w:r>
      <w:r w:rsidRPr="0093002B">
        <w:rPr>
          <w:rFonts w:ascii="GHEA Grapalat" w:hAnsi="GHEA Grapalat" w:cs="Sylfaen"/>
          <w:sz w:val="20"/>
          <w:lang w:val="af-ZA"/>
        </w:rPr>
        <w:t xml:space="preserve"> </w:t>
      </w:r>
      <w:r w:rsidRPr="0093002B">
        <w:rPr>
          <w:rFonts w:ascii="GHEA Grapalat" w:hAnsi="GHEA Grapalat" w:cs="Sylfaen"/>
          <w:sz w:val="20"/>
          <w:lang w:val="hy-AM"/>
        </w:rPr>
        <w:t>է</w:t>
      </w:r>
      <w:r w:rsidRPr="0093002B">
        <w:rPr>
          <w:rFonts w:ascii="GHEA Grapalat" w:hAnsi="GHEA Grapalat" w:cs="Sylfaen"/>
          <w:sz w:val="20"/>
          <w:lang w:val="af-ZA"/>
        </w:rPr>
        <w:t xml:space="preserve"> </w:t>
      </w:r>
      <w:r w:rsidR="00D4097A" w:rsidRPr="0093002B">
        <w:rPr>
          <w:rFonts w:ascii="GHEA Grapalat" w:hAnsi="GHEA Grapalat" w:cs="Sylfaen"/>
          <w:sz w:val="20"/>
          <w:lang w:val="hy-AM"/>
        </w:rPr>
        <w:t xml:space="preserve">գնման </w:t>
      </w:r>
      <w:r w:rsidRPr="0093002B">
        <w:rPr>
          <w:rFonts w:ascii="GHEA Grapalat" w:hAnsi="GHEA Grapalat" w:cs="Sylfaen"/>
          <w:sz w:val="20"/>
          <w:lang w:val="hy-AM"/>
        </w:rPr>
        <w:t>գնի</w:t>
      </w:r>
      <w:r w:rsidRPr="0093002B">
        <w:rPr>
          <w:rFonts w:ascii="GHEA Grapalat" w:hAnsi="GHEA Grapalat" w:cs="Sylfaen"/>
          <w:sz w:val="20"/>
          <w:lang w:val="af-ZA"/>
        </w:rPr>
        <w:t xml:space="preserve"> 10  </w:t>
      </w:r>
      <w:r w:rsidRPr="0093002B">
        <w:rPr>
          <w:rFonts w:ascii="GHEA Grapalat" w:hAnsi="GHEA Grapalat" w:cs="Sylfaen"/>
          <w:sz w:val="20"/>
          <w:lang w:val="hy-AM"/>
        </w:rPr>
        <w:t>տոկոսը:</w:t>
      </w:r>
      <w:r w:rsidR="00D4097A" w:rsidRPr="0093002B">
        <w:rPr>
          <w:rFonts w:ascii="GHEA Grapalat" w:hAnsi="GHEA Grapalat" w:cs="Sylfaen"/>
          <w:sz w:val="20"/>
          <w:lang w:val="hy-AM"/>
        </w:rPr>
        <w:t xml:space="preserve"> 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 </w:t>
      </w:r>
      <w:r w:rsidR="00501A05" w:rsidRPr="0093002B">
        <w:rPr>
          <w:rFonts w:ascii="GHEA Grapalat" w:hAnsi="GHEA Grapalat" w:cs="Sylfaen"/>
          <w:sz w:val="20"/>
          <w:lang w:val="hy-AM"/>
        </w:rPr>
        <w:t xml:space="preserve"> Պայմանագրի ապահովումը ներկայացվում է բանկային երախիքի </w:t>
      </w:r>
      <w:r w:rsidR="007862B1" w:rsidRPr="0093002B">
        <w:rPr>
          <w:rFonts w:ascii="GHEA Grapalat" w:hAnsi="GHEA Grapalat" w:cs="Sylfaen"/>
          <w:sz w:val="20"/>
          <w:lang w:val="hy-AM"/>
        </w:rPr>
        <w:t xml:space="preserve">(հավելված 5) </w:t>
      </w:r>
      <w:r w:rsidR="00501A05" w:rsidRPr="0093002B">
        <w:rPr>
          <w:rFonts w:ascii="GHEA Grapalat" w:hAnsi="GHEA Grapalat" w:cs="Sylfaen"/>
          <w:sz w:val="20"/>
          <w:lang w:val="hy-AM"/>
        </w:rPr>
        <w:t>կամ կան</w:t>
      </w:r>
      <w:r w:rsidR="007862B1" w:rsidRPr="0093002B">
        <w:rPr>
          <w:rFonts w:ascii="GHEA Grapalat" w:hAnsi="GHEA Grapalat" w:cs="Sylfaen"/>
          <w:sz w:val="20"/>
          <w:lang w:val="hy-AM"/>
        </w:rPr>
        <w:t>խ</w:t>
      </w:r>
      <w:r w:rsidR="00501A05" w:rsidRPr="0093002B">
        <w:rPr>
          <w:rFonts w:ascii="GHEA Grapalat" w:hAnsi="GHEA Grapalat" w:cs="Sylfaen"/>
          <w:sz w:val="20"/>
          <w:lang w:val="hy-AM"/>
        </w:rPr>
        <w:t>ի</w:t>
      </w:r>
      <w:r w:rsidR="000464DB" w:rsidRPr="0093002B">
        <w:rPr>
          <w:rFonts w:ascii="GHEA Grapalat" w:hAnsi="GHEA Grapalat" w:cs="Sylfaen"/>
          <w:sz w:val="20"/>
          <w:lang w:val="hy-AM"/>
        </w:rPr>
        <w:t>կ</w:t>
      </w:r>
      <w:r w:rsidR="00501A05" w:rsidRPr="0093002B">
        <w:rPr>
          <w:rFonts w:ascii="GHEA Grapalat" w:hAnsi="GHEA Grapalat" w:cs="Sylfaen"/>
          <w:sz w:val="20"/>
          <w:lang w:val="hy-AM"/>
        </w:rPr>
        <w:t xml:space="preserve"> փողի ձևով:</w:t>
      </w:r>
      <w:r w:rsidR="00BF639B" w:rsidRPr="0093002B">
        <w:rPr>
          <w:rStyle w:val="FootnoteReference"/>
          <w:rFonts w:ascii="GHEA Grapalat" w:hAnsi="GHEA Grapalat" w:cs="Sylfaen"/>
          <w:sz w:val="20"/>
          <w:lang w:val="hy-AM"/>
        </w:rPr>
        <w:footnoteReference w:id="13"/>
      </w:r>
    </w:p>
    <w:p w14:paraId="04A24BC8" w14:textId="7F420C61" w:rsidR="00F562EA" w:rsidRPr="0093002B" w:rsidRDefault="00F562EA" w:rsidP="00BF639B">
      <w:pPr>
        <w:shd w:val="clear" w:color="auto" w:fill="FFFFFF"/>
        <w:ind w:firstLine="375"/>
        <w:jc w:val="both"/>
        <w:rPr>
          <w:rFonts w:ascii="GHEA Grapalat" w:hAnsi="GHEA Grapalat"/>
          <w:lang w:val="hy-AM"/>
        </w:rPr>
      </w:pPr>
      <w:r w:rsidRPr="0093002B">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93002B">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93002B">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sidRPr="0093002B">
        <w:rPr>
          <w:rFonts w:ascii="GHEA Grapalat" w:hAnsi="GHEA Grapalat"/>
          <w:lang w:val="hy-AM"/>
        </w:rPr>
        <w:t xml:space="preserve"> </w:t>
      </w:r>
    </w:p>
    <w:p w14:paraId="6141ED27" w14:textId="77777777" w:rsidR="00281740" w:rsidRPr="0093002B" w:rsidRDefault="00281740" w:rsidP="00BF639B">
      <w:pPr>
        <w:ind w:firstLine="567"/>
        <w:jc w:val="both"/>
        <w:rPr>
          <w:rFonts w:ascii="GHEA Grapalat" w:hAnsi="GHEA Grapalat"/>
          <w:sz w:val="20"/>
          <w:szCs w:val="20"/>
          <w:lang w:val="hy-AM"/>
        </w:rPr>
      </w:pPr>
      <w:r w:rsidRPr="0093002B">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93002B">
        <w:rPr>
          <w:rFonts w:ascii="GHEA Grapalat" w:hAnsi="GHEA Grapalat" w:cs="Sylfaen"/>
          <w:sz w:val="20"/>
          <w:lang w:val="hy-AM"/>
        </w:rPr>
        <w:t xml:space="preserve">ամբողջական կատարման վերջին օրվան հաջորդող </w:t>
      </w:r>
      <w:r w:rsidR="001D49EB" w:rsidRPr="0093002B">
        <w:rPr>
          <w:rFonts w:ascii="GHEA Grapalat" w:hAnsi="GHEA Grapalat" w:cs="Sylfaen"/>
          <w:sz w:val="20"/>
          <w:lang w:val="hy-AM"/>
        </w:rPr>
        <w:t>9</w:t>
      </w:r>
      <w:r w:rsidRPr="0093002B">
        <w:rPr>
          <w:rFonts w:ascii="GHEA Grapalat" w:hAnsi="GHEA Grapalat" w:cs="Sylfaen"/>
          <w:sz w:val="20"/>
          <w:lang w:val="hy-AM"/>
        </w:rPr>
        <w:t xml:space="preserve">0-րդ </w:t>
      </w:r>
      <w:r w:rsidR="00A558B9" w:rsidRPr="0093002B">
        <w:rPr>
          <w:rFonts w:ascii="GHEA Grapalat" w:hAnsi="GHEA Grapalat" w:cs="Sylfaen"/>
          <w:sz w:val="20"/>
          <w:lang w:val="hy-AM"/>
        </w:rPr>
        <w:t>աշխատանքային</w:t>
      </w:r>
      <w:r w:rsidRPr="0093002B">
        <w:rPr>
          <w:rFonts w:ascii="GHEA Grapalat" w:hAnsi="GHEA Grapalat" w:cs="Sylfaen"/>
          <w:sz w:val="20"/>
          <w:lang w:val="hy-AM"/>
        </w:rPr>
        <w:t xml:space="preserve"> օրը ներառյալ:</w:t>
      </w:r>
      <w:r w:rsidRPr="0093002B">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w:t>
      </w:r>
      <w:r w:rsidRPr="0093002B">
        <w:rPr>
          <w:rFonts w:ascii="GHEA Grapalat" w:hAnsi="GHEA Grapalat"/>
          <w:sz w:val="20"/>
          <w:szCs w:val="20"/>
          <w:lang w:val="hy-AM"/>
        </w:rPr>
        <w:lastRenderedPageBreak/>
        <w:t>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93002B" w:rsidRDefault="00281740" w:rsidP="00281740">
      <w:pPr>
        <w:ind w:firstLine="567"/>
        <w:jc w:val="both"/>
        <w:rPr>
          <w:rFonts w:ascii="GHEA Grapalat" w:hAnsi="GHEA Grapalat" w:cs="Arial"/>
          <w:sz w:val="20"/>
          <w:lang w:val="hy-AM"/>
        </w:rPr>
      </w:pPr>
      <w:r w:rsidRPr="0093002B">
        <w:rPr>
          <w:rFonts w:ascii="GHEA Grapalat" w:hAnsi="GHEA Grapalat"/>
          <w:sz w:val="20"/>
          <w:szCs w:val="20"/>
          <w:lang w:val="hy-AM"/>
        </w:rPr>
        <w:t>Կանխիկ</w:t>
      </w:r>
      <w:r w:rsidRPr="0093002B">
        <w:rPr>
          <w:rFonts w:ascii="GHEA Grapalat" w:hAnsi="GHEA Grapalat"/>
          <w:sz w:val="20"/>
          <w:szCs w:val="20"/>
          <w:lang w:val="af-ZA"/>
        </w:rPr>
        <w:t xml:space="preserve"> </w:t>
      </w:r>
      <w:r w:rsidRPr="0093002B">
        <w:rPr>
          <w:rFonts w:ascii="GHEA Grapalat" w:hAnsi="GHEA Grapalat"/>
          <w:sz w:val="20"/>
          <w:szCs w:val="20"/>
          <w:lang w:val="hy-AM"/>
        </w:rPr>
        <w:t>փողի</w:t>
      </w:r>
      <w:r w:rsidRPr="0093002B">
        <w:rPr>
          <w:rFonts w:ascii="GHEA Grapalat" w:hAnsi="GHEA Grapalat"/>
          <w:sz w:val="20"/>
          <w:szCs w:val="20"/>
          <w:lang w:val="af-ZA"/>
        </w:rPr>
        <w:t xml:space="preserve"> </w:t>
      </w:r>
      <w:r w:rsidRPr="0093002B">
        <w:rPr>
          <w:rFonts w:ascii="GHEA Grapalat" w:hAnsi="GHEA Grapalat"/>
          <w:sz w:val="20"/>
          <w:szCs w:val="20"/>
          <w:lang w:val="hy-AM"/>
        </w:rPr>
        <w:t>ձևով</w:t>
      </w:r>
      <w:r w:rsidRPr="0093002B">
        <w:rPr>
          <w:rFonts w:ascii="GHEA Grapalat" w:hAnsi="GHEA Grapalat"/>
          <w:sz w:val="20"/>
          <w:szCs w:val="20"/>
          <w:lang w:val="af-ZA"/>
        </w:rPr>
        <w:t xml:space="preserve"> </w:t>
      </w:r>
      <w:r w:rsidRPr="0093002B">
        <w:rPr>
          <w:rFonts w:ascii="GHEA Grapalat" w:hAnsi="GHEA Grapalat"/>
          <w:sz w:val="20"/>
          <w:szCs w:val="20"/>
          <w:lang w:val="hy-AM"/>
        </w:rPr>
        <w:t>ներկայացված</w:t>
      </w:r>
      <w:r w:rsidRPr="0093002B">
        <w:rPr>
          <w:rFonts w:ascii="GHEA Grapalat" w:hAnsi="GHEA Grapalat"/>
          <w:sz w:val="20"/>
          <w:szCs w:val="20"/>
          <w:lang w:val="af-ZA"/>
        </w:rPr>
        <w:t xml:space="preserve"> </w:t>
      </w:r>
      <w:r w:rsidRPr="0093002B">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3F6855" w:rsidRDefault="00281740" w:rsidP="00F96621">
      <w:pPr>
        <w:ind w:firstLine="567"/>
        <w:jc w:val="both"/>
        <w:rPr>
          <w:rFonts w:ascii="GHEA Grapalat" w:hAnsi="GHEA Grapalat" w:cs="Arial"/>
          <w:b/>
          <w:bCs/>
          <w:sz w:val="20"/>
          <w:lang w:val="hy-AM"/>
        </w:rPr>
      </w:pPr>
      <w:r w:rsidRPr="003F6855">
        <w:rPr>
          <w:rFonts w:ascii="GHEA Grapalat" w:hAnsi="GHEA Grapalat" w:cs="Sylfaen"/>
          <w:b/>
          <w:bCs/>
          <w:sz w:val="20"/>
          <w:lang w:val="hy-AM"/>
        </w:rPr>
        <w:t xml:space="preserve">10.4 </w:t>
      </w:r>
      <w:r w:rsidR="00441C20" w:rsidRPr="003F6855">
        <w:rPr>
          <w:rFonts w:ascii="GHEA Grapalat" w:hAnsi="GHEA Grapalat" w:cs="Arial"/>
          <w:b/>
          <w:bCs/>
          <w:sz w:val="20"/>
          <w:lang w:val="hy-AM"/>
        </w:rPr>
        <w:t>Ե</w:t>
      </w:r>
      <w:r w:rsidR="00F96621" w:rsidRPr="003F6855">
        <w:rPr>
          <w:rFonts w:ascii="GHEA Grapalat" w:hAnsi="GHEA Grapalat" w:cs="Arial"/>
          <w:b/>
          <w:bCs/>
          <w:sz w:val="20"/>
          <w:lang w:val="hy-AM"/>
        </w:rPr>
        <w:t>թե</w:t>
      </w:r>
      <w:r w:rsidRPr="003F6855">
        <w:rPr>
          <w:rFonts w:ascii="GHEA Grapalat" w:hAnsi="GHEA Grapalat" w:cs="Arial"/>
          <w:b/>
          <w:bCs/>
          <w:sz w:val="20"/>
          <w:lang w:val="hy-AM"/>
        </w:rPr>
        <w:t xml:space="preserve"> </w:t>
      </w:r>
      <w:r w:rsidR="00F96621" w:rsidRPr="003F6855">
        <w:rPr>
          <w:rFonts w:ascii="GHEA Grapalat" w:hAnsi="GHEA Grapalat" w:cs="Arial"/>
          <w:b/>
          <w:bCs/>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3F6855">
        <w:rPr>
          <w:rFonts w:ascii="GHEA Grapalat" w:hAnsi="GHEA Grapalat" w:cs="Arial"/>
          <w:b/>
          <w:bCs/>
          <w:sz w:val="20"/>
          <w:lang w:val="hy-AM"/>
        </w:rPr>
        <w:t xml:space="preserve">որակավորման և պայմանագրի ապահովումները ներկայացվում են </w:t>
      </w:r>
      <w:r w:rsidR="00F96621" w:rsidRPr="003F6855">
        <w:rPr>
          <w:rFonts w:ascii="GHEA Grapalat" w:hAnsi="GHEA Grapalat" w:cs="Arial"/>
          <w:b/>
          <w:bCs/>
          <w:sz w:val="20"/>
          <w:lang w:val="hy-AM"/>
        </w:rPr>
        <w:t>միակողմանի հաստատված հայտարարության` տուժանքի կամ կանխիկ փողի ձևով: Եթե պայմանագիրը կնքելու իրավասության առաջացման պահին</w:t>
      </w:r>
      <w:r w:rsidRPr="003F6855">
        <w:rPr>
          <w:rFonts w:ascii="GHEA Grapalat" w:hAnsi="GHEA Grapalat" w:cs="Arial"/>
          <w:b/>
          <w:bCs/>
          <w:sz w:val="20"/>
          <w:lang w:val="hy-AM"/>
        </w:rPr>
        <w:t>՝</w:t>
      </w:r>
    </w:p>
    <w:p w14:paraId="7A3BD8BC" w14:textId="73B9A67F" w:rsidR="001C336A" w:rsidRPr="003F6855" w:rsidRDefault="00F96621" w:rsidP="00EF3662">
      <w:pPr>
        <w:ind w:firstLine="567"/>
        <w:jc w:val="both"/>
        <w:rPr>
          <w:rFonts w:ascii="GHEA Grapalat" w:hAnsi="GHEA Grapalat" w:cs="Arial"/>
          <w:b/>
          <w:bCs/>
          <w:sz w:val="20"/>
          <w:lang w:val="hy-AM"/>
        </w:rPr>
      </w:pPr>
      <w:r w:rsidRPr="003F6855">
        <w:rPr>
          <w:rFonts w:ascii="GHEA Grapalat" w:hAnsi="GHEA Grapalat" w:cs="Arial"/>
          <w:b/>
          <w:bCs/>
          <w:sz w:val="20"/>
          <w:lang w:val="hy-AM"/>
        </w:rPr>
        <w:t xml:space="preserve">- </w:t>
      </w:r>
      <w:r w:rsidR="00543250" w:rsidRPr="003F6855">
        <w:rPr>
          <w:rFonts w:ascii="GHEA Grapalat" w:hAnsi="GHEA Grapalat" w:cs="Arial"/>
          <w:b/>
          <w:bCs/>
          <w:sz w:val="20"/>
          <w:lang w:val="hy-AM"/>
        </w:rPr>
        <w:t xml:space="preserve">նախատեսված ֆինանսական միջոցները գերազանցում են </w:t>
      </w:r>
      <w:r w:rsidR="0033399B" w:rsidRPr="003F6855">
        <w:rPr>
          <w:rFonts w:ascii="GHEA Grapalat" w:hAnsi="GHEA Grapalat" w:cs="Arial"/>
          <w:b/>
          <w:bCs/>
          <w:sz w:val="20"/>
          <w:lang w:val="hy-AM"/>
        </w:rPr>
        <w:t>25</w:t>
      </w:r>
      <w:r w:rsidR="00543250" w:rsidRPr="003F6855">
        <w:rPr>
          <w:rFonts w:ascii="GHEA Grapalat" w:hAnsi="GHEA Grapalat" w:cs="Arial"/>
          <w:b/>
          <w:bCs/>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sidRPr="003F6855">
        <w:rPr>
          <w:rFonts w:ascii="GHEA Grapalat" w:hAnsi="GHEA Grapalat" w:cs="Arial"/>
          <w:b/>
          <w:bCs/>
          <w:sz w:val="20"/>
          <w:lang w:val="hy-AM"/>
        </w:rPr>
        <w:t xml:space="preserve"> և որակավորման</w:t>
      </w:r>
      <w:r w:rsidR="00543250" w:rsidRPr="003F6855">
        <w:rPr>
          <w:rFonts w:ascii="GHEA Grapalat" w:hAnsi="GHEA Grapalat" w:cs="Arial"/>
          <w:b/>
          <w:bCs/>
          <w:sz w:val="20"/>
          <w:lang w:val="hy-AM"/>
        </w:rPr>
        <w:t xml:space="preserve"> ապահովում</w:t>
      </w:r>
      <w:r w:rsidR="0033399B" w:rsidRPr="003F6855">
        <w:rPr>
          <w:rFonts w:ascii="GHEA Grapalat" w:hAnsi="GHEA Grapalat" w:cs="Arial"/>
          <w:b/>
          <w:bCs/>
          <w:sz w:val="20"/>
          <w:lang w:val="hy-AM"/>
        </w:rPr>
        <w:t>ներ</w:t>
      </w:r>
      <w:r w:rsidR="00543250" w:rsidRPr="003F6855">
        <w:rPr>
          <w:rFonts w:ascii="GHEA Grapalat" w:hAnsi="GHEA Grapalat" w:cs="Arial"/>
          <w:b/>
          <w:bCs/>
          <w:sz w:val="20"/>
          <w:lang w:val="hy-AM"/>
        </w:rPr>
        <w:t xml:space="preserve">ը, հատկացված ֆինանսական միջոցների մասով, ներկայացվում </w:t>
      </w:r>
      <w:r w:rsidR="0033399B" w:rsidRPr="003F6855">
        <w:rPr>
          <w:rFonts w:ascii="GHEA Grapalat" w:hAnsi="GHEA Grapalat" w:cs="Arial"/>
          <w:b/>
          <w:bCs/>
          <w:sz w:val="20"/>
          <w:lang w:val="hy-AM"/>
        </w:rPr>
        <w:t xml:space="preserve">են </w:t>
      </w:r>
      <w:r w:rsidR="00543250" w:rsidRPr="003F6855">
        <w:rPr>
          <w:rFonts w:ascii="GHEA Grapalat" w:hAnsi="GHEA Grapalat" w:cs="Arial"/>
          <w:b/>
          <w:bCs/>
          <w:sz w:val="20"/>
          <w:lang w:val="hy-AM"/>
        </w:rPr>
        <w:t xml:space="preserve"> </w:t>
      </w:r>
      <w:r w:rsidR="00D4097A" w:rsidRPr="003F6855">
        <w:rPr>
          <w:rFonts w:ascii="GHEA Grapalat" w:hAnsi="GHEA Grapalat" w:cs="Arial"/>
          <w:b/>
          <w:bCs/>
          <w:sz w:val="20"/>
          <w:lang w:val="hy-AM"/>
        </w:rPr>
        <w:t xml:space="preserve">բանկային </w:t>
      </w:r>
      <w:r w:rsidR="00543250" w:rsidRPr="003F6855">
        <w:rPr>
          <w:rFonts w:ascii="GHEA Grapalat" w:hAnsi="GHEA Grapalat" w:cs="Arial"/>
          <w:b/>
          <w:bCs/>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93002B" w:rsidRDefault="00030D40" w:rsidP="00EF3662">
      <w:pPr>
        <w:ind w:firstLine="567"/>
        <w:jc w:val="both"/>
        <w:rPr>
          <w:rFonts w:ascii="GHEA Grapalat" w:hAnsi="GHEA Grapalat" w:cs="Sylfaen"/>
          <w:sz w:val="20"/>
          <w:lang w:val="hy-AM"/>
        </w:rPr>
      </w:pPr>
      <w:r w:rsidRPr="0093002B">
        <w:rPr>
          <w:rFonts w:ascii="GHEA Grapalat" w:hAnsi="GHEA Grapalat" w:cs="Sylfaen"/>
          <w:sz w:val="20"/>
          <w:lang w:val="af-ZA"/>
        </w:rPr>
        <w:t>10</w:t>
      </w:r>
      <w:r w:rsidR="005162B1" w:rsidRPr="0093002B">
        <w:rPr>
          <w:rFonts w:ascii="GHEA Grapalat" w:hAnsi="GHEA Grapalat" w:cs="Sylfaen"/>
          <w:sz w:val="20"/>
          <w:lang w:val="af-ZA"/>
        </w:rPr>
        <w:t>.</w:t>
      </w:r>
      <w:r w:rsidR="00F02DBC" w:rsidRPr="0093002B">
        <w:rPr>
          <w:rFonts w:ascii="GHEA Grapalat" w:hAnsi="GHEA Grapalat" w:cs="Sylfaen"/>
          <w:sz w:val="20"/>
          <w:lang w:val="af-ZA"/>
        </w:rPr>
        <w:t>6</w:t>
      </w:r>
      <w:r w:rsidR="00D93027" w:rsidRPr="0093002B">
        <w:rPr>
          <w:rFonts w:ascii="GHEA Grapalat" w:hAnsi="GHEA Grapalat" w:cs="Sylfaen"/>
          <w:sz w:val="20"/>
          <w:lang w:val="af-ZA"/>
        </w:rPr>
        <w:t xml:space="preserve"> </w:t>
      </w:r>
      <w:r w:rsidR="00F02DBC" w:rsidRPr="0093002B">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3C9AEBE8" w14:textId="4F1A01D3" w:rsidR="002A0AD3" w:rsidRPr="004E3618" w:rsidRDefault="00ED36B6" w:rsidP="002A0AD3">
      <w:pPr>
        <w:pStyle w:val="NormalWeb"/>
        <w:shd w:val="clear" w:color="auto" w:fill="FFFFFF"/>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   </w:t>
      </w:r>
      <w:r w:rsidR="002A0AD3" w:rsidRPr="004E3618">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01E06" w:rsidRPr="004E3618">
        <w:rPr>
          <w:rFonts w:ascii="GHEA Grapalat" w:hAnsi="GHEA Grapalat" w:cs="Sylfaen"/>
          <w:sz w:val="20"/>
          <w:lang w:val="hy-AM"/>
        </w:rPr>
        <w:t>ՀՀ ֆինանսների նախարարություն</w:t>
      </w:r>
      <w:r w:rsidR="002A0AD3" w:rsidRPr="004E3618">
        <w:rPr>
          <w:rFonts w:ascii="GHEA Grapalat" w:hAnsi="GHEA Grapalat" w:cs="Sylfaen"/>
          <w:sz w:val="20"/>
          <w:lang w:val="af-ZA"/>
        </w:rPr>
        <w:t>, ներկայացնում է</w:t>
      </w:r>
      <w:r w:rsidR="009A2DC2" w:rsidRPr="004E3618">
        <w:rPr>
          <w:rFonts w:ascii="GHEA Grapalat" w:hAnsi="GHEA Grapalat" w:cs="Sylfaen"/>
          <w:sz w:val="20"/>
          <w:lang w:val="hy-AM"/>
        </w:rPr>
        <w:t xml:space="preserve"> գրավոր՝</w:t>
      </w:r>
      <w:r w:rsidR="002A0AD3" w:rsidRPr="004E3618">
        <w:rPr>
          <w:rFonts w:ascii="GHEA Grapalat" w:hAnsi="GHEA Grapalat" w:cs="Sylfaen"/>
          <w:sz w:val="20"/>
          <w:lang w:val="af-ZA"/>
        </w:rPr>
        <w:t xml:space="preserve"> ապահովման վճարման հիմքը առաջանալու օրվան հաջորդող </w:t>
      </w:r>
      <w:r w:rsidR="00DA156F" w:rsidRPr="004E3618">
        <w:rPr>
          <w:rFonts w:ascii="GHEA Grapalat" w:hAnsi="GHEA Grapalat" w:cs="Sylfaen"/>
          <w:sz w:val="20"/>
          <w:lang w:val="hy-AM"/>
        </w:rPr>
        <w:t>հինգ</w:t>
      </w:r>
      <w:r w:rsidR="00DA156F" w:rsidRPr="004E3618">
        <w:rPr>
          <w:rFonts w:ascii="GHEA Grapalat" w:hAnsi="GHEA Grapalat" w:cs="Sylfaen"/>
          <w:sz w:val="20"/>
          <w:lang w:val="af-ZA"/>
        </w:rPr>
        <w:t xml:space="preserve"> </w:t>
      </w:r>
      <w:r w:rsidR="002A0AD3" w:rsidRPr="004E3618">
        <w:rPr>
          <w:rFonts w:ascii="GHEA Grapalat" w:hAnsi="GHEA Grapalat" w:cs="Sylfaen"/>
          <w:sz w:val="20"/>
          <w:lang w:val="af-ZA"/>
        </w:rPr>
        <w:t xml:space="preserve">աշխատանքային օրվա ընթացքում: Եթե ապահովման վճարման պահանջը բանկի </w:t>
      </w:r>
      <w:r w:rsidR="00452173" w:rsidRPr="004E3618">
        <w:rPr>
          <w:rFonts w:ascii="GHEA Grapalat" w:hAnsi="GHEA Grapalat" w:cs="Sylfaen"/>
          <w:sz w:val="20"/>
          <w:lang w:val="hy-AM"/>
        </w:rPr>
        <w:t xml:space="preserve">կամ ՀՀ ֆինանսների նախարարության </w:t>
      </w:r>
      <w:r w:rsidR="002A0AD3" w:rsidRPr="004E3618">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452173" w:rsidRPr="004E3618">
        <w:rPr>
          <w:rFonts w:ascii="GHEA Grapalat" w:hAnsi="GHEA Grapalat" w:cs="Sylfaen"/>
          <w:sz w:val="20"/>
          <w:lang w:val="hy-AM"/>
        </w:rPr>
        <w:t xml:space="preserve">գրավոր </w:t>
      </w:r>
      <w:r w:rsidR="002A0AD3" w:rsidRPr="004E3618">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A96D78E" w14:textId="17A7C567" w:rsidR="00DA156F" w:rsidRPr="004E3618" w:rsidRDefault="00ED36B6" w:rsidP="00DA156F">
      <w:pPr>
        <w:shd w:val="clear" w:color="auto" w:fill="FFFFFF"/>
        <w:ind w:firstLine="375"/>
        <w:jc w:val="both"/>
        <w:rPr>
          <w:rFonts w:ascii="GHEA Grapalat" w:hAnsi="GHEA Grapalat" w:cs="Sylfaen"/>
          <w:sz w:val="20"/>
          <w:lang w:val="hy-AM"/>
        </w:rPr>
      </w:pPr>
      <w:r>
        <w:rPr>
          <w:rFonts w:ascii="GHEA Grapalat" w:hAnsi="GHEA Grapalat" w:cs="Sylfaen"/>
          <w:sz w:val="20"/>
          <w:lang w:val="hy-AM"/>
        </w:rPr>
        <w:t xml:space="preserve">   </w:t>
      </w:r>
      <w:r w:rsidR="00DA156F" w:rsidRPr="004E3618">
        <w:rPr>
          <w:rFonts w:ascii="GHEA Grapalat" w:hAnsi="GHEA Grapalat" w:cs="Sylfaen"/>
          <w:sz w:val="20"/>
          <w:lang w:val="hy-AM"/>
        </w:rPr>
        <w:t xml:space="preserve">10.8 </w:t>
      </w:r>
      <w:r w:rsidR="00DA156F" w:rsidRPr="004E3618">
        <w:rPr>
          <w:rFonts w:ascii="GHEA Grapalat" w:hAnsi="GHEA Grapalat" w:cs="Sylfaen"/>
          <w:sz w:val="20"/>
          <w:lang w:val="af-ZA"/>
        </w:rPr>
        <w:t xml:space="preserve">Պատվիրատուի ղեկավարը </w:t>
      </w:r>
      <w:r w:rsidR="00DA156F" w:rsidRPr="004E3618">
        <w:rPr>
          <w:rFonts w:ascii="GHEA Grapalat" w:hAnsi="GHEA Grapalat" w:cs="Sylfaen"/>
          <w:sz w:val="20"/>
          <w:lang w:val="hy-AM"/>
        </w:rPr>
        <w:t>պայմանագրի կամ որակավորման</w:t>
      </w:r>
      <w:r w:rsidR="00DA156F" w:rsidRPr="004E3618">
        <w:rPr>
          <w:rFonts w:ascii="GHEA Grapalat" w:hAnsi="GHEA Grapalat" w:cs="Sylfaen"/>
          <w:sz w:val="20"/>
          <w:lang w:val="af-ZA"/>
        </w:rPr>
        <w:t xml:space="preserve"> ապահովման </w:t>
      </w:r>
      <w:r w:rsidR="00DA156F" w:rsidRPr="004E3618">
        <w:rPr>
          <w:rFonts w:ascii="GHEA Grapalat" w:hAnsi="GHEA Grapalat" w:cs="Sylfaen"/>
          <w:sz w:val="20"/>
          <w:lang w:val="hy-AM"/>
        </w:rPr>
        <w:t>վերադարձման մասին գրավոր տեղեկացնում է՝</w:t>
      </w:r>
    </w:p>
    <w:p w14:paraId="77D83348" w14:textId="18F877AB"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կանխիկ փողի ձևով ներկայացված ապահովման դեպքում ՀՀ ֆինանսների նախարարությանը</w:t>
      </w:r>
      <w:r w:rsidR="00452173" w:rsidRPr="004E3618">
        <w:rPr>
          <w:rFonts w:ascii="GHEA Grapalat" w:hAnsi="GHEA Grapalat" w:cs="Sylfaen"/>
          <w:sz w:val="20"/>
          <w:lang w:val="hy-AM"/>
        </w:rPr>
        <w:t xml:space="preserve">՝ </w:t>
      </w:r>
      <w:r w:rsidR="00452173" w:rsidRPr="004E3618">
        <w:rPr>
          <w:rFonts w:ascii="GHEA Grapalat" w:hAnsi="GHEA Grapalat" w:cs="Sylfaen"/>
          <w:sz w:val="20"/>
          <w:lang w:val="af-ZA"/>
        </w:rPr>
        <w:t xml:space="preserve">ապահովման </w:t>
      </w:r>
      <w:r w:rsidR="00452173" w:rsidRPr="004E3618">
        <w:rPr>
          <w:rFonts w:ascii="GHEA Grapalat" w:hAnsi="GHEA Grapalat" w:cs="Sylfaen"/>
          <w:sz w:val="20"/>
          <w:lang w:val="hy-AM"/>
        </w:rPr>
        <w:t>վերադարձման</w:t>
      </w:r>
      <w:r w:rsidR="00452173" w:rsidRPr="004E3618">
        <w:rPr>
          <w:rFonts w:ascii="GHEA Grapalat" w:hAnsi="GHEA Grapalat" w:cs="Sylfaen"/>
          <w:sz w:val="20"/>
          <w:lang w:val="af-ZA"/>
        </w:rPr>
        <w:t xml:space="preserve"> հիմքը առաջանալու օրվան հաջորդող </w:t>
      </w:r>
      <w:r w:rsidR="00452173" w:rsidRPr="004E3618">
        <w:rPr>
          <w:rFonts w:ascii="GHEA Grapalat" w:hAnsi="GHEA Grapalat" w:cs="Sylfaen"/>
          <w:sz w:val="20"/>
          <w:lang w:val="hy-AM"/>
        </w:rPr>
        <w:t xml:space="preserve">հինգ </w:t>
      </w:r>
      <w:r w:rsidR="00452173" w:rsidRPr="004E3618">
        <w:rPr>
          <w:rFonts w:ascii="GHEA Grapalat" w:hAnsi="GHEA Grapalat" w:cs="Sylfaen"/>
          <w:sz w:val="20"/>
          <w:lang w:val="af-ZA"/>
        </w:rPr>
        <w:t>աշխատանքային օրվա ընթացքում</w:t>
      </w:r>
      <w:r w:rsidR="00452173" w:rsidRPr="004E3618">
        <w:rPr>
          <w:rFonts w:ascii="GHEA Grapalat" w:hAnsi="GHEA Grapalat" w:cs="Sylfaen"/>
          <w:sz w:val="20"/>
          <w:lang w:val="hy-AM"/>
        </w:rPr>
        <w:t>,</w:t>
      </w:r>
      <w:r w:rsidRPr="004E3618">
        <w:rPr>
          <w:rFonts w:ascii="GHEA Grapalat" w:hAnsi="GHEA Grapalat" w:cs="Sylfaen"/>
          <w:sz w:val="20"/>
          <w:lang w:val="hy-AM"/>
        </w:rPr>
        <w:t xml:space="preserve"> կցելով վճարումը հիմնավորող փաստաթղթի պատճենը.</w:t>
      </w:r>
    </w:p>
    <w:p w14:paraId="3C34430C" w14:textId="0F13A2D5" w:rsidR="00DA156F" w:rsidRPr="004E3618" w:rsidRDefault="00DA156F" w:rsidP="00DA156F">
      <w:pPr>
        <w:shd w:val="clear" w:color="auto" w:fill="FFFFFF"/>
        <w:ind w:firstLine="375"/>
        <w:jc w:val="both"/>
        <w:rPr>
          <w:rFonts w:ascii="GHEA Grapalat" w:hAnsi="GHEA Grapalat" w:cs="Sylfaen"/>
          <w:sz w:val="20"/>
          <w:lang w:val="hy-AM"/>
        </w:rPr>
      </w:pPr>
      <w:r w:rsidRPr="004E3618">
        <w:rPr>
          <w:rFonts w:ascii="GHEA Grapalat" w:hAnsi="GHEA Grapalat" w:cs="Sylfaen"/>
          <w:sz w:val="20"/>
          <w:lang w:val="hy-AM"/>
        </w:rPr>
        <w:t>- բանկային երաշխիքի ձևով ներկայացված ապահովման դեպքում երաշխիքը թողարկած բանկին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3BFD00CC" w14:textId="7F5A7255" w:rsidR="00DA156F" w:rsidRPr="007C7FCA" w:rsidRDefault="00DA156F" w:rsidP="00DA156F">
      <w:pPr>
        <w:shd w:val="clear" w:color="auto" w:fill="FFFFFF"/>
        <w:ind w:firstLine="375"/>
        <w:jc w:val="both"/>
        <w:rPr>
          <w:rFonts w:asciiTheme="minorHAnsi" w:hAnsiTheme="minorHAnsi"/>
          <w:sz w:val="20"/>
          <w:szCs w:val="20"/>
          <w:lang w:val="hy-AM"/>
        </w:rPr>
      </w:pPr>
      <w:r w:rsidRPr="004E3618">
        <w:rPr>
          <w:rFonts w:ascii="GHEA Grapalat" w:hAnsi="GHEA Grapalat" w:cs="Sylfaen"/>
          <w:sz w:val="20"/>
          <w:lang w:val="hy-AM"/>
        </w:rPr>
        <w:t>-տուժանքի ձևով ներկայացված ապահովման դեպքում դեպքում այն ներկայացրած մասնակցին</w:t>
      </w:r>
      <w:r w:rsidR="00131A59" w:rsidRPr="004E3618">
        <w:rPr>
          <w:rFonts w:ascii="GHEA Grapalat" w:hAnsi="GHEA Grapalat" w:cs="Sylfaen"/>
          <w:sz w:val="20"/>
          <w:lang w:val="hy-AM"/>
        </w:rPr>
        <w:t xml:space="preserve">՝ </w:t>
      </w:r>
      <w:r w:rsidR="00131A59" w:rsidRPr="004E3618">
        <w:rPr>
          <w:rFonts w:ascii="GHEA Grapalat" w:hAnsi="GHEA Grapalat" w:cs="Sylfaen"/>
          <w:sz w:val="20"/>
          <w:lang w:val="af-ZA"/>
        </w:rPr>
        <w:t xml:space="preserve">ապահովման </w:t>
      </w:r>
      <w:r w:rsidR="00131A59" w:rsidRPr="004E3618">
        <w:rPr>
          <w:rFonts w:ascii="GHEA Grapalat" w:hAnsi="GHEA Grapalat" w:cs="Sylfaen"/>
          <w:sz w:val="20"/>
          <w:lang w:val="hy-AM"/>
        </w:rPr>
        <w:t>վերադարձման</w:t>
      </w:r>
      <w:r w:rsidR="00131A59" w:rsidRPr="004E3618">
        <w:rPr>
          <w:rFonts w:ascii="GHEA Grapalat" w:hAnsi="GHEA Grapalat" w:cs="Sylfaen"/>
          <w:sz w:val="20"/>
          <w:lang w:val="af-ZA"/>
        </w:rPr>
        <w:t xml:space="preserve"> հիմքը առաջանալու օրվան հաջորդող </w:t>
      </w:r>
      <w:r w:rsidR="00131A59" w:rsidRPr="004E3618">
        <w:rPr>
          <w:rFonts w:ascii="GHEA Grapalat" w:hAnsi="GHEA Grapalat" w:cs="Sylfaen"/>
          <w:sz w:val="20"/>
          <w:lang w:val="hy-AM"/>
        </w:rPr>
        <w:t xml:space="preserve">հինգ </w:t>
      </w:r>
      <w:r w:rsidR="00131A59" w:rsidRPr="004E3618">
        <w:rPr>
          <w:rFonts w:ascii="GHEA Grapalat" w:hAnsi="GHEA Grapalat" w:cs="Sylfaen"/>
          <w:sz w:val="20"/>
          <w:lang w:val="af-ZA"/>
        </w:rPr>
        <w:t>աշխատանքային օրվա ընթացքում</w:t>
      </w:r>
      <w:r w:rsidRPr="004E3618">
        <w:rPr>
          <w:rFonts w:ascii="GHEA Grapalat" w:hAnsi="GHEA Grapalat" w:cs="Sylfaen"/>
          <w:sz w:val="20"/>
          <w:lang w:val="hy-AM"/>
        </w:rPr>
        <w:t>:</w:t>
      </w:r>
    </w:p>
    <w:p w14:paraId="741458FD" w14:textId="77777777" w:rsidR="00DA156F" w:rsidRPr="00DB7A9F" w:rsidRDefault="00DA156F" w:rsidP="00DA156F">
      <w:pPr>
        <w:pStyle w:val="NormalWeb"/>
        <w:shd w:val="clear" w:color="auto" w:fill="FFFFFF"/>
        <w:spacing w:before="0" w:beforeAutospacing="0" w:after="0" w:afterAutospacing="0"/>
        <w:ind w:firstLine="375"/>
        <w:jc w:val="both"/>
        <w:rPr>
          <w:rFonts w:ascii="GHEA Grapalat" w:hAnsi="GHEA Grapalat" w:cs="Sylfaen"/>
          <w:sz w:val="20"/>
          <w:lang w:val="hy-AM"/>
        </w:rPr>
      </w:pPr>
    </w:p>
    <w:p w14:paraId="0A1C87BA" w14:textId="77777777" w:rsidR="00096865" w:rsidRPr="0093002B" w:rsidRDefault="00096865" w:rsidP="00EF3662">
      <w:pPr>
        <w:jc w:val="center"/>
        <w:rPr>
          <w:rFonts w:ascii="GHEA Grapalat" w:hAnsi="GHEA Grapalat"/>
          <w:b/>
          <w:szCs w:val="22"/>
          <w:lang w:val="af-ZA"/>
        </w:rPr>
      </w:pPr>
    </w:p>
    <w:p w14:paraId="038FB102" w14:textId="77777777" w:rsidR="00096865" w:rsidRPr="0093002B" w:rsidRDefault="008D5016" w:rsidP="00EF3662">
      <w:pPr>
        <w:jc w:val="center"/>
        <w:rPr>
          <w:rFonts w:ascii="GHEA Grapalat" w:hAnsi="GHEA Grapalat" w:cs="Arial"/>
          <w:b/>
          <w:sz w:val="20"/>
          <w:lang w:val="af-ZA"/>
        </w:rPr>
      </w:pPr>
      <w:r w:rsidRPr="0093002B">
        <w:rPr>
          <w:rFonts w:ascii="GHEA Grapalat" w:hAnsi="GHEA Grapalat"/>
          <w:b/>
          <w:sz w:val="20"/>
          <w:lang w:val="af-ZA"/>
        </w:rPr>
        <w:t>1</w:t>
      </w:r>
      <w:r w:rsidR="00030D40" w:rsidRPr="0093002B">
        <w:rPr>
          <w:rFonts w:ascii="GHEA Grapalat" w:hAnsi="GHEA Grapalat"/>
          <w:b/>
          <w:sz w:val="20"/>
          <w:lang w:val="af-ZA"/>
        </w:rPr>
        <w:t>1</w:t>
      </w:r>
      <w:r w:rsidRPr="0093002B">
        <w:rPr>
          <w:rFonts w:ascii="GHEA Grapalat" w:hAnsi="GHEA Grapalat"/>
          <w:b/>
          <w:sz w:val="20"/>
          <w:lang w:val="af-ZA"/>
        </w:rPr>
        <w:t xml:space="preserve">. </w:t>
      </w:r>
      <w:r w:rsidRPr="0093002B">
        <w:rPr>
          <w:rFonts w:ascii="GHEA Grapalat" w:hAnsi="GHEA Grapalat" w:cs="Sylfaen"/>
          <w:b/>
          <w:sz w:val="20"/>
          <w:lang w:val="af-ZA"/>
        </w:rPr>
        <w:t>ԸՆԹԱՑԱԿԱՐԳԸ</w:t>
      </w:r>
      <w:r w:rsidRPr="0093002B">
        <w:rPr>
          <w:rFonts w:ascii="GHEA Grapalat" w:hAnsi="GHEA Grapalat" w:cs="Arial"/>
          <w:b/>
          <w:sz w:val="20"/>
          <w:lang w:val="af-ZA"/>
        </w:rPr>
        <w:t xml:space="preserve"> </w:t>
      </w:r>
      <w:r w:rsidRPr="0093002B">
        <w:rPr>
          <w:rFonts w:ascii="GHEA Grapalat" w:hAnsi="GHEA Grapalat" w:cs="Sylfaen"/>
          <w:b/>
          <w:sz w:val="20"/>
          <w:lang w:val="af-ZA"/>
        </w:rPr>
        <w:t>ՉԿԱՅԱՑԱԾ</w:t>
      </w:r>
      <w:r w:rsidRPr="0093002B">
        <w:rPr>
          <w:rFonts w:ascii="GHEA Grapalat" w:hAnsi="GHEA Grapalat" w:cs="Arial"/>
          <w:b/>
          <w:sz w:val="20"/>
          <w:lang w:val="af-ZA"/>
        </w:rPr>
        <w:t xml:space="preserve"> </w:t>
      </w:r>
      <w:r w:rsidRPr="0093002B">
        <w:rPr>
          <w:rFonts w:ascii="GHEA Grapalat" w:hAnsi="GHEA Grapalat" w:cs="Sylfaen"/>
          <w:b/>
          <w:sz w:val="20"/>
          <w:lang w:val="af-ZA"/>
        </w:rPr>
        <w:t>ՀԱՅՏԱՐԱՐԵԼԸ</w:t>
      </w:r>
    </w:p>
    <w:p w14:paraId="3A864350" w14:textId="77777777" w:rsidR="00096865" w:rsidRPr="0093002B" w:rsidRDefault="00096865" w:rsidP="00EF3662">
      <w:pPr>
        <w:jc w:val="center"/>
        <w:rPr>
          <w:rFonts w:ascii="GHEA Grapalat" w:hAnsi="GHEA Grapalat"/>
          <w:b/>
          <w:sz w:val="20"/>
          <w:lang w:val="af-ZA"/>
        </w:rPr>
      </w:pPr>
    </w:p>
    <w:p w14:paraId="4BD126A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sz w:val="20"/>
          <w:lang w:val="af-ZA"/>
        </w:rPr>
        <w:t>1</w:t>
      </w:r>
      <w:r w:rsidR="00030D40" w:rsidRPr="0093002B">
        <w:rPr>
          <w:rFonts w:ascii="GHEA Grapalat" w:hAnsi="GHEA Grapalat"/>
          <w:sz w:val="20"/>
          <w:lang w:val="af-ZA"/>
        </w:rPr>
        <w:t>1</w:t>
      </w:r>
      <w:r w:rsidRPr="0093002B">
        <w:rPr>
          <w:rFonts w:ascii="GHEA Grapalat" w:hAnsi="GHEA Grapalat"/>
          <w:sz w:val="20"/>
          <w:lang w:val="af-ZA"/>
        </w:rPr>
        <w:t>.</w:t>
      </w:r>
      <w:r w:rsidRPr="0093002B">
        <w:rPr>
          <w:rFonts w:ascii="GHEA Grapalat" w:hAnsi="GHEA Grapalat" w:cs="Sylfaen"/>
          <w:sz w:val="20"/>
          <w:lang w:val="af-ZA"/>
        </w:rPr>
        <w:t xml:space="preserve">1 </w:t>
      </w:r>
      <w:r w:rsidRPr="0093002B">
        <w:rPr>
          <w:rFonts w:ascii="GHEA Grapalat" w:hAnsi="GHEA Grapalat" w:cs="Sylfaen"/>
          <w:sz w:val="20"/>
          <w:lang w:val="ru-RU"/>
        </w:rPr>
        <w:t>Օրենքի</w:t>
      </w:r>
      <w:r w:rsidRPr="0093002B">
        <w:rPr>
          <w:rFonts w:ascii="GHEA Grapalat" w:hAnsi="GHEA Grapalat" w:cs="Sylfaen"/>
          <w:sz w:val="20"/>
          <w:lang w:val="af-ZA"/>
        </w:rPr>
        <w:t xml:space="preserve"> 3</w:t>
      </w:r>
      <w:r w:rsidR="00A747D4" w:rsidRPr="0093002B">
        <w:rPr>
          <w:rFonts w:ascii="GHEA Grapalat" w:hAnsi="GHEA Grapalat" w:cs="Sylfaen"/>
          <w:sz w:val="20"/>
          <w:lang w:val="af-ZA"/>
        </w:rPr>
        <w:t>7</w:t>
      </w:r>
      <w:r w:rsidRPr="0093002B">
        <w:rPr>
          <w:rFonts w:ascii="GHEA Grapalat" w:hAnsi="GHEA Grapalat" w:cs="Sylfaen"/>
          <w:sz w:val="20"/>
          <w:lang w:val="af-ZA"/>
        </w:rPr>
        <w:t>-</w:t>
      </w:r>
      <w:r w:rsidRPr="0093002B">
        <w:rPr>
          <w:rFonts w:ascii="GHEA Grapalat" w:hAnsi="GHEA Grapalat" w:cs="Sylfaen"/>
          <w:sz w:val="20"/>
          <w:lang w:val="ru-RU"/>
        </w:rPr>
        <w:t>րդ</w:t>
      </w:r>
      <w:r w:rsidRPr="0093002B">
        <w:rPr>
          <w:rFonts w:ascii="GHEA Grapalat" w:hAnsi="GHEA Grapalat" w:cs="Sylfaen"/>
          <w:sz w:val="20"/>
          <w:lang w:val="af-ZA"/>
        </w:rPr>
        <w:t xml:space="preserve"> </w:t>
      </w:r>
      <w:r w:rsidRPr="0093002B">
        <w:rPr>
          <w:rFonts w:ascii="GHEA Grapalat" w:hAnsi="GHEA Grapalat" w:cs="Sylfaen"/>
          <w:sz w:val="20"/>
          <w:lang w:val="ru-RU"/>
        </w:rPr>
        <w:t>հոդվածի</w:t>
      </w:r>
      <w:r w:rsidRPr="0093002B">
        <w:rPr>
          <w:rFonts w:ascii="GHEA Grapalat" w:hAnsi="GHEA Grapalat" w:cs="Sylfaen"/>
          <w:sz w:val="20"/>
          <w:lang w:val="af-ZA"/>
        </w:rPr>
        <w:t xml:space="preserve"> </w:t>
      </w:r>
      <w:r w:rsidRPr="0093002B">
        <w:rPr>
          <w:rFonts w:ascii="GHEA Grapalat" w:hAnsi="GHEA Grapalat" w:cs="Sylfaen"/>
          <w:sz w:val="20"/>
          <w:lang w:val="ru-RU"/>
        </w:rPr>
        <w:t>համաձայն</w:t>
      </w:r>
      <w:r w:rsidRPr="0093002B">
        <w:rPr>
          <w:rFonts w:ascii="GHEA Grapalat" w:hAnsi="GHEA Grapalat" w:cs="Sylfaen"/>
          <w:sz w:val="20"/>
          <w:lang w:val="af-ZA"/>
        </w:rPr>
        <w:t xml:space="preserve">` </w:t>
      </w:r>
      <w:r w:rsidRPr="0093002B">
        <w:rPr>
          <w:rFonts w:ascii="GHEA Grapalat" w:hAnsi="GHEA Grapalat" w:cs="Sylfaen"/>
          <w:sz w:val="20"/>
          <w:lang w:val="ru-RU"/>
        </w:rPr>
        <w:t>հանձնաժողովը</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ընթացակարգը</w:t>
      </w:r>
      <w:r w:rsidRPr="0093002B">
        <w:rPr>
          <w:rFonts w:ascii="GHEA Grapalat" w:hAnsi="GHEA Grapalat" w:cs="Sylfaen"/>
          <w:sz w:val="20"/>
          <w:lang w:val="af-ZA"/>
        </w:rPr>
        <w:t xml:space="preserve"> </w:t>
      </w:r>
      <w:r w:rsidRPr="0093002B">
        <w:rPr>
          <w:rFonts w:ascii="GHEA Grapalat" w:hAnsi="GHEA Grapalat" w:cs="Sylfaen"/>
          <w:sz w:val="20"/>
          <w:lang w:val="ru-RU"/>
        </w:rPr>
        <w:t>չկայացած</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հայտարարում</w:t>
      </w:r>
      <w:r w:rsidRPr="0093002B">
        <w:rPr>
          <w:rFonts w:ascii="GHEA Grapalat" w:hAnsi="GHEA Grapalat" w:cs="Sylfaen"/>
          <w:sz w:val="20"/>
          <w:lang w:val="af-ZA"/>
        </w:rPr>
        <w:t xml:space="preserve">, </w:t>
      </w:r>
      <w:r w:rsidRPr="0093002B">
        <w:rPr>
          <w:rFonts w:ascii="GHEA Grapalat" w:hAnsi="GHEA Grapalat" w:cs="Sylfaen"/>
          <w:sz w:val="20"/>
          <w:lang w:val="ru-RU"/>
        </w:rPr>
        <w:t>եթե</w:t>
      </w:r>
      <w:r w:rsidRPr="0093002B">
        <w:rPr>
          <w:rFonts w:ascii="GHEA Grapalat" w:hAnsi="GHEA Grapalat" w:cs="Sylfaen"/>
          <w:sz w:val="20"/>
          <w:lang w:val="af-ZA"/>
        </w:rPr>
        <w:t>`</w:t>
      </w:r>
    </w:p>
    <w:p w14:paraId="31C3F52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 </w:t>
      </w:r>
      <w:r w:rsidRPr="0093002B">
        <w:rPr>
          <w:rFonts w:ascii="GHEA Grapalat" w:hAnsi="GHEA Grapalat" w:cs="Sylfaen"/>
          <w:sz w:val="20"/>
          <w:lang w:val="ru-RU"/>
        </w:rPr>
        <w:t>հայտերից</w:t>
      </w:r>
      <w:r w:rsidRPr="0093002B">
        <w:rPr>
          <w:rFonts w:ascii="GHEA Grapalat" w:hAnsi="GHEA Grapalat" w:cs="Sylfaen"/>
          <w:sz w:val="20"/>
          <w:lang w:val="af-ZA"/>
        </w:rPr>
        <w:t xml:space="preserve"> </w:t>
      </w:r>
      <w:r w:rsidRPr="0093002B">
        <w:rPr>
          <w:rFonts w:ascii="GHEA Grapalat" w:hAnsi="GHEA Grapalat" w:cs="Sylfaen"/>
          <w:sz w:val="20"/>
          <w:lang w:val="ru-RU"/>
        </w:rPr>
        <w:t>ոչ</w:t>
      </w:r>
      <w:r w:rsidRPr="0093002B">
        <w:rPr>
          <w:rFonts w:ascii="GHEA Grapalat" w:hAnsi="GHEA Grapalat" w:cs="Sylfaen"/>
          <w:sz w:val="20"/>
          <w:lang w:val="af-ZA"/>
        </w:rPr>
        <w:t xml:space="preserve"> </w:t>
      </w:r>
      <w:r w:rsidRPr="0093002B">
        <w:rPr>
          <w:rFonts w:ascii="GHEA Grapalat" w:hAnsi="GHEA Grapalat" w:cs="Sylfaen"/>
          <w:sz w:val="20"/>
          <w:lang w:val="ru-RU"/>
        </w:rPr>
        <w:t>մեկը</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համապատասխանում</w:t>
      </w:r>
      <w:r w:rsidRPr="0093002B">
        <w:rPr>
          <w:rFonts w:ascii="GHEA Grapalat" w:hAnsi="GHEA Grapalat" w:cs="Sylfaen"/>
          <w:sz w:val="20"/>
          <w:lang w:val="af-ZA"/>
        </w:rPr>
        <w:t xml:space="preserve"> </w:t>
      </w:r>
      <w:r w:rsidRPr="0093002B">
        <w:rPr>
          <w:rFonts w:ascii="GHEA Grapalat" w:hAnsi="GHEA Grapalat" w:cs="Sylfaen"/>
          <w:sz w:val="20"/>
          <w:lang w:val="ru-RU"/>
        </w:rPr>
        <w:t>հրավերի</w:t>
      </w:r>
      <w:r w:rsidRPr="0093002B">
        <w:rPr>
          <w:rFonts w:ascii="GHEA Grapalat" w:hAnsi="GHEA Grapalat" w:cs="Sylfaen"/>
          <w:sz w:val="20"/>
          <w:lang w:val="af-ZA"/>
        </w:rPr>
        <w:t xml:space="preserve"> </w:t>
      </w:r>
      <w:r w:rsidRPr="0093002B">
        <w:rPr>
          <w:rFonts w:ascii="GHEA Grapalat" w:hAnsi="GHEA Grapalat" w:cs="Sylfaen"/>
          <w:sz w:val="20"/>
          <w:lang w:val="ru-RU"/>
        </w:rPr>
        <w:t>պայմաններին</w:t>
      </w:r>
      <w:r w:rsidRPr="0093002B">
        <w:rPr>
          <w:rFonts w:ascii="GHEA Grapalat" w:hAnsi="GHEA Grapalat" w:cs="Sylfaen"/>
          <w:sz w:val="20"/>
          <w:lang w:val="af-ZA"/>
        </w:rPr>
        <w:t>.</w:t>
      </w:r>
    </w:p>
    <w:p w14:paraId="0E755506" w14:textId="77777777" w:rsidR="008D74A0" w:rsidRPr="005E1F72" w:rsidRDefault="008D74A0" w:rsidP="008D74A0">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Pr="005E1F72">
        <w:rPr>
          <w:rFonts w:ascii="GHEA Grapalat" w:hAnsi="GHEA Grapalat" w:cs="Sylfaen"/>
          <w:sz w:val="20"/>
          <w:lang w:val="ru-RU"/>
        </w:rPr>
        <w:t>դադարում</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գոյություն</w:t>
      </w:r>
      <w:r w:rsidRPr="005E1F72">
        <w:rPr>
          <w:rFonts w:ascii="GHEA Grapalat" w:hAnsi="GHEA Grapalat" w:cs="Sylfaen"/>
          <w:sz w:val="20"/>
          <w:lang w:val="af-ZA"/>
        </w:rPr>
        <w:t xml:space="preserve"> </w:t>
      </w:r>
      <w:r w:rsidRPr="005E1F72">
        <w:rPr>
          <w:rFonts w:ascii="GHEA Grapalat" w:hAnsi="GHEA Grapalat" w:cs="Sylfaen"/>
          <w:sz w:val="20"/>
          <w:lang w:val="ru-RU"/>
        </w:rPr>
        <w:t>ունենալ</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պահանջը</w:t>
      </w:r>
      <w:r w:rsidRPr="005E1F72">
        <w:rPr>
          <w:rFonts w:ascii="GHEA Grapalat" w:hAnsi="GHEA Grapalat" w:cs="Sylfaen"/>
          <w:sz w:val="20"/>
          <w:lang w:val="hy-AM"/>
        </w:rPr>
        <w:t xml:space="preserve">: Ընդ որում </w:t>
      </w:r>
      <w:r w:rsidRPr="005E1F72">
        <w:rPr>
          <w:rFonts w:ascii="GHEA Grapalat" w:hAnsi="GHEA Grapalat" w:cs="Sylfaen"/>
          <w:sz w:val="20"/>
          <w:lang w:val="ru-RU"/>
        </w:rPr>
        <w:t>համայնքների</w:t>
      </w:r>
      <w:r w:rsidRPr="005E1F72">
        <w:rPr>
          <w:rFonts w:ascii="GHEA Grapalat" w:hAnsi="GHEA Grapalat" w:cs="Sylfaen"/>
          <w:sz w:val="20"/>
          <w:lang w:val="af-ZA"/>
        </w:rPr>
        <w:t xml:space="preserve"> </w:t>
      </w:r>
      <w:r w:rsidRPr="005E1F72">
        <w:rPr>
          <w:rFonts w:ascii="GHEA Grapalat" w:hAnsi="GHEA Grapalat" w:cs="Sylfaen"/>
          <w:sz w:val="20"/>
          <w:lang w:val="ru-RU"/>
        </w:rPr>
        <w:t>կարիքների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կազմակերպված</w:t>
      </w:r>
      <w:r w:rsidRPr="005E1F72">
        <w:rPr>
          <w:rFonts w:ascii="GHEA Grapalat" w:hAnsi="GHEA Grapalat" w:cs="Sylfaen"/>
          <w:sz w:val="20"/>
          <w:lang w:val="af-ZA"/>
        </w:rPr>
        <w:t xml:space="preserve"> </w:t>
      </w:r>
      <w:r w:rsidRPr="005E1F72">
        <w:rPr>
          <w:rFonts w:ascii="GHEA Grapalat" w:hAnsi="GHEA Grapalat" w:cs="Sylfaen"/>
          <w:sz w:val="20"/>
          <w:lang w:val="ru-RU"/>
        </w:rPr>
        <w:t>գնման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ամբողջությամբ</w:t>
      </w:r>
      <w:r w:rsidRPr="005E1F72">
        <w:rPr>
          <w:rFonts w:ascii="GHEA Grapalat" w:hAnsi="GHEA Grapalat" w:cs="Sylfaen"/>
          <w:sz w:val="20"/>
          <w:lang w:val="af-ZA"/>
        </w:rPr>
        <w:t xml:space="preserve"> </w:t>
      </w:r>
      <w:r w:rsidRPr="005E1F72">
        <w:rPr>
          <w:rFonts w:ascii="GHEA Grapalat" w:hAnsi="GHEA Grapalat" w:cs="Sylfaen"/>
          <w:sz w:val="20"/>
          <w:lang w:val="ru-RU"/>
        </w:rPr>
        <w:t>կամ</w:t>
      </w:r>
      <w:r w:rsidRPr="005E1F72">
        <w:rPr>
          <w:rFonts w:ascii="GHEA Grapalat" w:hAnsi="GHEA Grapalat" w:cs="Sylfaen"/>
          <w:sz w:val="20"/>
          <w:lang w:val="af-ZA"/>
        </w:rPr>
        <w:t xml:space="preserve"> </w:t>
      </w:r>
      <w:r w:rsidRPr="005E1F72">
        <w:rPr>
          <w:rFonts w:ascii="GHEA Grapalat" w:hAnsi="GHEA Grapalat" w:cs="Sylfaen"/>
          <w:sz w:val="20"/>
          <w:lang w:val="ru-RU"/>
        </w:rPr>
        <w:t>մասնակի</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հայտարարվել</w:t>
      </w:r>
      <w:r w:rsidRPr="005E1F72">
        <w:rPr>
          <w:rFonts w:ascii="GHEA Grapalat" w:hAnsi="GHEA Grapalat" w:cs="Sylfaen"/>
          <w:sz w:val="20"/>
          <w:lang w:val="af-ZA"/>
        </w:rPr>
        <w:t xml:space="preserve"> </w:t>
      </w:r>
      <w:r w:rsidRPr="005E1F72">
        <w:rPr>
          <w:rFonts w:ascii="GHEA Grapalat" w:hAnsi="GHEA Grapalat" w:cs="Sylfaen"/>
          <w:sz w:val="20"/>
          <w:lang w:val="ru-RU"/>
        </w:rPr>
        <w:t>համայնքի</w:t>
      </w:r>
      <w:r w:rsidRPr="005E1F72">
        <w:rPr>
          <w:rFonts w:ascii="GHEA Grapalat" w:hAnsi="GHEA Grapalat" w:cs="Sylfaen"/>
          <w:sz w:val="20"/>
          <w:lang w:val="af-ZA"/>
        </w:rPr>
        <w:t xml:space="preserve"> </w:t>
      </w:r>
      <w:r w:rsidRPr="005E1F72">
        <w:rPr>
          <w:rFonts w:ascii="GHEA Grapalat" w:hAnsi="GHEA Grapalat" w:cs="Sylfaen"/>
          <w:sz w:val="20"/>
          <w:lang w:val="ru-RU"/>
        </w:rPr>
        <w:t>ավագանու</w:t>
      </w:r>
      <w:r>
        <w:rPr>
          <w:rFonts w:ascii="GHEA Grapalat" w:hAnsi="GHEA Grapalat" w:cs="Sylfaen"/>
          <w:sz w:val="20"/>
          <w:lang w:val="af-ZA"/>
        </w:rPr>
        <w:t xml:space="preserve"> </w:t>
      </w:r>
      <w:proofErr w:type="spellStart"/>
      <w:r w:rsidRPr="005E1F72">
        <w:rPr>
          <w:rFonts w:ascii="GHEA Grapalat" w:hAnsi="GHEA Grapalat" w:cs="Sylfaen"/>
          <w:sz w:val="20"/>
        </w:rPr>
        <w:t>որոշման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հիման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վրա</w:t>
      </w:r>
      <w:proofErr w:type="spellEnd"/>
      <w:r w:rsidRPr="005C2865">
        <w:rPr>
          <w:rStyle w:val="FootnoteReference"/>
          <w:rFonts w:ascii="GHEA Grapalat" w:hAnsi="GHEA Grapalat" w:cs="Sylfaen"/>
          <w:color w:val="FFFFFF"/>
          <w:sz w:val="20"/>
        </w:rPr>
        <w:footnoteReference w:id="14"/>
      </w:r>
      <w:r w:rsidRPr="004B2068">
        <w:rPr>
          <w:rFonts w:ascii="GHEA Grapalat" w:hAnsi="GHEA Grapalat" w:cs="Sylfaen"/>
          <w:sz w:val="20"/>
          <w:vertAlign w:val="superscript"/>
          <w:lang w:val="af-ZA"/>
        </w:rPr>
        <w:t>15</w:t>
      </w:r>
      <w:r w:rsidRPr="005E1F72">
        <w:rPr>
          <w:rFonts w:ascii="GHEA Grapalat" w:hAnsi="GHEA Grapalat" w:cs="Sylfaen"/>
          <w:sz w:val="20"/>
          <w:lang w:val="hy-AM"/>
        </w:rPr>
        <w:t>:</w:t>
      </w:r>
    </w:p>
    <w:p w14:paraId="269A3572"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3) </w:t>
      </w:r>
      <w:r w:rsidRPr="0093002B">
        <w:rPr>
          <w:rFonts w:ascii="GHEA Grapalat" w:hAnsi="GHEA Grapalat" w:cs="Sylfaen"/>
          <w:sz w:val="20"/>
          <w:lang w:val="hy-AM"/>
        </w:rPr>
        <w:t>ոչ</w:t>
      </w:r>
      <w:r w:rsidRPr="0093002B">
        <w:rPr>
          <w:rFonts w:ascii="GHEA Grapalat" w:hAnsi="GHEA Grapalat" w:cs="Sylfaen"/>
          <w:sz w:val="20"/>
          <w:lang w:val="af-ZA"/>
        </w:rPr>
        <w:t xml:space="preserve"> </w:t>
      </w:r>
      <w:r w:rsidRPr="0093002B">
        <w:rPr>
          <w:rFonts w:ascii="GHEA Grapalat" w:hAnsi="GHEA Grapalat" w:cs="Sylfaen"/>
          <w:sz w:val="20"/>
          <w:lang w:val="hy-AM"/>
        </w:rPr>
        <w:t>մի</w:t>
      </w:r>
      <w:r w:rsidRPr="0093002B">
        <w:rPr>
          <w:rFonts w:ascii="GHEA Grapalat" w:hAnsi="GHEA Grapalat" w:cs="Sylfaen"/>
          <w:sz w:val="20"/>
          <w:lang w:val="af-ZA"/>
        </w:rPr>
        <w:t xml:space="preserve"> </w:t>
      </w:r>
      <w:r w:rsidRPr="0093002B">
        <w:rPr>
          <w:rFonts w:ascii="GHEA Grapalat" w:hAnsi="GHEA Grapalat" w:cs="Sylfaen"/>
          <w:sz w:val="20"/>
          <w:lang w:val="hy-AM"/>
        </w:rPr>
        <w:t>հայտ</w:t>
      </w:r>
      <w:r w:rsidRPr="0093002B">
        <w:rPr>
          <w:rFonts w:ascii="GHEA Grapalat" w:hAnsi="GHEA Grapalat" w:cs="Sylfaen"/>
          <w:sz w:val="20"/>
          <w:lang w:val="af-ZA"/>
        </w:rPr>
        <w:t xml:space="preserve"> </w:t>
      </w:r>
      <w:r w:rsidRPr="0093002B">
        <w:rPr>
          <w:rFonts w:ascii="GHEA Grapalat" w:hAnsi="GHEA Grapalat" w:cs="Sylfaen"/>
          <w:sz w:val="20"/>
          <w:lang w:val="hy-AM"/>
        </w:rPr>
        <w:t>չի</w:t>
      </w:r>
      <w:r w:rsidRPr="0093002B">
        <w:rPr>
          <w:rFonts w:ascii="GHEA Grapalat" w:hAnsi="GHEA Grapalat" w:cs="Sylfaen"/>
          <w:sz w:val="20"/>
          <w:lang w:val="af-ZA"/>
        </w:rPr>
        <w:t xml:space="preserve"> </w:t>
      </w:r>
      <w:r w:rsidRPr="0093002B">
        <w:rPr>
          <w:rFonts w:ascii="GHEA Grapalat" w:hAnsi="GHEA Grapalat" w:cs="Sylfaen"/>
          <w:sz w:val="20"/>
          <w:lang w:val="hy-AM"/>
        </w:rPr>
        <w:t>ներկայացվել</w:t>
      </w:r>
      <w:r w:rsidRPr="0093002B">
        <w:rPr>
          <w:rFonts w:ascii="GHEA Grapalat" w:hAnsi="GHEA Grapalat" w:cs="Sylfaen"/>
          <w:sz w:val="20"/>
          <w:lang w:val="af-ZA"/>
        </w:rPr>
        <w:t>.</w:t>
      </w:r>
    </w:p>
    <w:p w14:paraId="05011E80"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4) </w:t>
      </w:r>
      <w:r w:rsidRPr="0093002B">
        <w:rPr>
          <w:rFonts w:ascii="GHEA Grapalat" w:hAnsi="GHEA Grapalat" w:cs="Sylfaen"/>
          <w:sz w:val="20"/>
          <w:lang w:val="ru-RU"/>
        </w:rPr>
        <w:t>պայմանագիր</w:t>
      </w:r>
      <w:r w:rsidRPr="0093002B">
        <w:rPr>
          <w:rFonts w:ascii="GHEA Grapalat" w:hAnsi="GHEA Grapalat" w:cs="Sylfaen"/>
          <w:sz w:val="20"/>
          <w:lang w:val="af-ZA"/>
        </w:rPr>
        <w:t xml:space="preserve"> </w:t>
      </w:r>
      <w:r w:rsidRPr="0093002B">
        <w:rPr>
          <w:rFonts w:ascii="GHEA Grapalat" w:hAnsi="GHEA Grapalat" w:cs="Sylfaen"/>
          <w:sz w:val="20"/>
          <w:lang w:val="ru-RU"/>
        </w:rPr>
        <w:t>չի</w:t>
      </w:r>
      <w:r w:rsidRPr="0093002B">
        <w:rPr>
          <w:rFonts w:ascii="GHEA Grapalat" w:hAnsi="GHEA Grapalat" w:cs="Sylfaen"/>
          <w:sz w:val="20"/>
          <w:lang w:val="af-ZA"/>
        </w:rPr>
        <w:t xml:space="preserve"> </w:t>
      </w:r>
      <w:r w:rsidRPr="0093002B">
        <w:rPr>
          <w:rFonts w:ascii="GHEA Grapalat" w:hAnsi="GHEA Grapalat" w:cs="Sylfaen"/>
          <w:sz w:val="20"/>
          <w:lang w:val="ru-RU"/>
        </w:rPr>
        <w:t>կնքվում</w:t>
      </w:r>
      <w:r w:rsidR="004D5671" w:rsidRPr="0093002B">
        <w:rPr>
          <w:rFonts w:ascii="GHEA Grapalat" w:hAnsi="GHEA Grapalat" w:cs="Sylfaen"/>
          <w:sz w:val="20"/>
          <w:lang w:val="ru-RU"/>
        </w:rPr>
        <w:t>։</w:t>
      </w:r>
    </w:p>
    <w:p w14:paraId="16FBBDF0" w14:textId="77777777" w:rsidR="00B027EF" w:rsidRPr="0093002B" w:rsidRDefault="00B027EF" w:rsidP="00B027EF">
      <w:pPr>
        <w:ind w:firstLine="567"/>
        <w:jc w:val="both"/>
        <w:rPr>
          <w:rFonts w:ascii="GHEA Grapalat" w:hAnsi="GHEA Grapalat" w:cs="Sylfaen"/>
          <w:sz w:val="20"/>
          <w:lang w:val="af-ZA"/>
        </w:rPr>
      </w:pP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Օրենքի</w:t>
      </w:r>
      <w:proofErr w:type="spellEnd"/>
      <w:r w:rsidRPr="0093002B">
        <w:rPr>
          <w:rFonts w:ascii="GHEA Grapalat" w:hAnsi="GHEA Grapalat" w:cs="Sylfaen"/>
          <w:sz w:val="20"/>
          <w:lang w:val="af-ZA"/>
        </w:rPr>
        <w:t xml:space="preserve"> 3</w:t>
      </w:r>
      <w:r w:rsidR="009B1175" w:rsidRPr="0093002B">
        <w:rPr>
          <w:rFonts w:ascii="GHEA Grapalat" w:hAnsi="GHEA Grapalat" w:cs="Sylfaen"/>
          <w:sz w:val="20"/>
          <w:lang w:val="hy-AM"/>
        </w:rPr>
        <w:t>7</w:t>
      </w:r>
      <w:r w:rsidRPr="0093002B">
        <w:rPr>
          <w:rFonts w:ascii="GHEA Grapalat" w:hAnsi="GHEA Grapalat" w:cs="Sylfaen"/>
          <w:sz w:val="20"/>
          <w:lang w:val="af-ZA"/>
        </w:rPr>
        <w:t>-</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հոդվածի</w:t>
      </w:r>
      <w:proofErr w:type="spellEnd"/>
      <w:r w:rsidRPr="0093002B">
        <w:rPr>
          <w:rFonts w:ascii="GHEA Grapalat" w:hAnsi="GHEA Grapalat" w:cs="Sylfaen"/>
          <w:sz w:val="20"/>
          <w:lang w:val="af-ZA"/>
        </w:rPr>
        <w:t xml:space="preserve"> 1-</w:t>
      </w:r>
      <w:proofErr w:type="spellStart"/>
      <w:r w:rsidRPr="0093002B">
        <w:rPr>
          <w:rFonts w:ascii="GHEA Grapalat" w:hAnsi="GHEA Grapalat" w:cs="Sylfaen"/>
          <w:sz w:val="20"/>
        </w:rPr>
        <w:t>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մասի</w:t>
      </w:r>
      <w:proofErr w:type="spellEnd"/>
      <w:r w:rsidRPr="0093002B">
        <w:rPr>
          <w:rFonts w:ascii="GHEA Grapalat" w:hAnsi="GHEA Grapalat" w:cs="Sylfaen"/>
          <w:sz w:val="20"/>
          <w:lang w:val="af-ZA"/>
        </w:rPr>
        <w:t xml:space="preserve"> 4-</w:t>
      </w:r>
      <w:proofErr w:type="spellStart"/>
      <w:r w:rsidRPr="0093002B">
        <w:rPr>
          <w:rFonts w:ascii="GHEA Grapalat" w:hAnsi="GHEA Grapalat" w:cs="Sylfaen"/>
          <w:sz w:val="20"/>
        </w:rPr>
        <w:t>րդ</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կետի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հիման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վրա</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հայտարարվում</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roofErr w:type="spellStart"/>
      <w:r w:rsidRPr="0093002B">
        <w:rPr>
          <w:rFonts w:ascii="GHEA Grapalat" w:hAnsi="GHEA Grapalat" w:cs="Sylfaen"/>
          <w:sz w:val="20"/>
        </w:rPr>
        <w:t>չկայացած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եթե</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սույն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ընթացակարգի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շրջանակում</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սահմանված</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հայտերի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ներկայացման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վերջնաժամկետը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լրանալու</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պահի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դրությամբ</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էլեկտրոնային</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գնումների</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համակարգը</w:t>
      </w:r>
      <w:proofErr w:type="spellEnd"/>
      <w:r w:rsidRPr="0093002B">
        <w:rPr>
          <w:rFonts w:ascii="GHEA Grapalat" w:hAnsi="GHEA Grapalat" w:cs="Sylfaen"/>
          <w:sz w:val="20"/>
          <w:lang w:val="af-ZA"/>
        </w:rPr>
        <w:t xml:space="preserve"> </w:t>
      </w:r>
      <w:proofErr w:type="spellStart"/>
      <w:r w:rsidRPr="0093002B">
        <w:rPr>
          <w:rFonts w:ascii="GHEA Grapalat" w:hAnsi="GHEA Grapalat" w:cs="Sylfaen"/>
          <w:sz w:val="20"/>
        </w:rPr>
        <w:t>խափանված</w:t>
      </w:r>
      <w:proofErr w:type="spellEnd"/>
      <w:r w:rsidRPr="0093002B">
        <w:rPr>
          <w:rFonts w:ascii="GHEA Grapalat" w:hAnsi="GHEA Grapalat" w:cs="Sylfaen"/>
          <w:sz w:val="20"/>
          <w:lang w:val="af-ZA"/>
        </w:rPr>
        <w:t xml:space="preserve"> </w:t>
      </w:r>
      <w:r w:rsidRPr="0093002B">
        <w:rPr>
          <w:rFonts w:ascii="GHEA Grapalat" w:hAnsi="GHEA Grapalat" w:cs="Sylfaen"/>
          <w:sz w:val="20"/>
        </w:rPr>
        <w:t>է</w:t>
      </w:r>
      <w:r w:rsidRPr="0093002B">
        <w:rPr>
          <w:rFonts w:ascii="GHEA Grapalat" w:hAnsi="GHEA Grapalat" w:cs="Sylfaen"/>
          <w:sz w:val="20"/>
          <w:lang w:val="af-ZA"/>
        </w:rPr>
        <w:t xml:space="preserve">:  </w:t>
      </w:r>
    </w:p>
    <w:p w14:paraId="52B264D2" w14:textId="77777777" w:rsidR="00CA1C11" w:rsidRPr="0093002B" w:rsidRDefault="00731D26" w:rsidP="00EF3662">
      <w:pPr>
        <w:ind w:firstLine="567"/>
        <w:jc w:val="both"/>
        <w:rPr>
          <w:rFonts w:ascii="GHEA Grapalat" w:hAnsi="GHEA Grapalat" w:cs="Sylfaen"/>
          <w:sz w:val="20"/>
          <w:lang w:val="af-ZA"/>
        </w:rPr>
      </w:pPr>
      <w:r w:rsidRPr="0093002B">
        <w:rPr>
          <w:rFonts w:ascii="GHEA Grapalat" w:hAnsi="GHEA Grapalat" w:cs="Sylfaen"/>
          <w:sz w:val="20"/>
          <w:lang w:val="af-ZA"/>
        </w:rPr>
        <w:t>1</w:t>
      </w:r>
      <w:r w:rsidR="00030D40" w:rsidRPr="0093002B">
        <w:rPr>
          <w:rFonts w:ascii="GHEA Grapalat" w:hAnsi="GHEA Grapalat" w:cs="Sylfaen"/>
          <w:sz w:val="20"/>
          <w:lang w:val="af-ZA"/>
        </w:rPr>
        <w:t>1</w:t>
      </w:r>
      <w:r w:rsidRPr="0093002B">
        <w:rPr>
          <w:rFonts w:ascii="GHEA Grapalat" w:hAnsi="GHEA Grapalat" w:cs="Sylfaen"/>
          <w:sz w:val="20"/>
          <w:lang w:val="af-ZA"/>
        </w:rPr>
        <w:t>.2</w:t>
      </w:r>
      <w:r w:rsidR="00FE5743" w:rsidRPr="0093002B">
        <w:rPr>
          <w:rFonts w:ascii="GHEA Grapalat" w:hAnsi="GHEA Grapalat" w:cs="Sylfaen"/>
          <w:sz w:val="20"/>
          <w:lang w:val="af-ZA"/>
        </w:rPr>
        <w:t xml:space="preserve"> Գ</w:t>
      </w:r>
      <w:r w:rsidR="00CA1C11" w:rsidRPr="0093002B">
        <w:rPr>
          <w:rFonts w:ascii="GHEA Grapalat" w:hAnsi="GHEA Grapalat" w:cs="Sylfaen"/>
          <w:sz w:val="20"/>
          <w:lang w:val="ru-RU"/>
        </w:rPr>
        <w:t>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A747D4" w:rsidRPr="0093002B">
        <w:rPr>
          <w:rFonts w:ascii="GHEA Grapalat" w:hAnsi="GHEA Grapalat" w:cs="Sylfaen"/>
          <w:sz w:val="20"/>
        </w:rPr>
        <w:t>ն</w:t>
      </w:r>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հաջորդող</w:t>
      </w:r>
      <w:proofErr w:type="spellEnd"/>
      <w:r w:rsidR="00A747D4" w:rsidRPr="0093002B">
        <w:rPr>
          <w:rFonts w:ascii="GHEA Grapalat" w:hAnsi="GHEA Grapalat" w:cs="Sylfaen"/>
          <w:sz w:val="20"/>
          <w:lang w:val="af-ZA"/>
        </w:rPr>
        <w:t xml:space="preserve"> </w:t>
      </w:r>
      <w:proofErr w:type="spellStart"/>
      <w:r w:rsidR="00A747D4" w:rsidRPr="0093002B">
        <w:rPr>
          <w:rFonts w:ascii="GHEA Grapalat" w:hAnsi="GHEA Grapalat" w:cs="Sylfaen"/>
          <w:sz w:val="20"/>
        </w:rPr>
        <w:t>աշխատանքային</w:t>
      </w:r>
      <w:proofErr w:type="spellEnd"/>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օրվա</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ընթացքում</w:t>
      </w:r>
      <w:r w:rsidR="00CA1C11" w:rsidRPr="0093002B">
        <w:rPr>
          <w:rFonts w:ascii="GHEA Grapalat" w:hAnsi="GHEA Grapalat" w:cs="Sylfaen"/>
          <w:sz w:val="20"/>
          <w:lang w:val="af-ZA"/>
        </w:rPr>
        <w:t xml:space="preserve">, </w:t>
      </w:r>
      <w:r w:rsidR="003A2BE0" w:rsidRPr="0093002B">
        <w:rPr>
          <w:rFonts w:ascii="GHEA Grapalat" w:hAnsi="GHEA Grapalat" w:cs="Sylfaen"/>
          <w:sz w:val="20"/>
          <w:lang w:val="af-ZA"/>
        </w:rPr>
        <w:t>պ</w:t>
      </w:r>
      <w:r w:rsidR="00CA1C11" w:rsidRPr="0093002B">
        <w:rPr>
          <w:rFonts w:ascii="GHEA Grapalat" w:hAnsi="GHEA Grapalat" w:cs="Sylfaen"/>
          <w:sz w:val="20"/>
          <w:lang w:val="ru-RU"/>
        </w:rPr>
        <w:t>ատվիրատուն</w:t>
      </w:r>
      <w:r w:rsidR="00CA1C11" w:rsidRPr="0093002B">
        <w:rPr>
          <w:rFonts w:ascii="GHEA Grapalat" w:hAnsi="GHEA Grapalat" w:cs="Sylfaen"/>
          <w:sz w:val="20"/>
          <w:lang w:val="af-ZA"/>
        </w:rPr>
        <w:t xml:space="preserve"> </w:t>
      </w:r>
      <w:r w:rsidR="00A747D4" w:rsidRPr="0093002B">
        <w:rPr>
          <w:rFonts w:ascii="GHEA Grapalat" w:hAnsi="GHEA Grapalat" w:cs="Sylfaen"/>
          <w:sz w:val="20"/>
          <w:lang w:val="af-ZA"/>
        </w:rPr>
        <w:t xml:space="preserve">տեղեկագրում </w:t>
      </w:r>
      <w:r w:rsidR="005F7C1D" w:rsidRPr="0093002B">
        <w:rPr>
          <w:rFonts w:ascii="GHEA Grapalat" w:hAnsi="GHEA Grapalat" w:cs="Sylfaen"/>
          <w:sz w:val="20"/>
          <w:lang w:val="af-ZA"/>
        </w:rPr>
        <w:t xml:space="preserve">հրապարակում է </w:t>
      </w:r>
      <w:r w:rsidR="00CA1C11" w:rsidRPr="0093002B">
        <w:rPr>
          <w:rFonts w:ascii="GHEA Grapalat" w:hAnsi="GHEA Grapalat" w:cs="Sylfaen"/>
          <w:sz w:val="20"/>
          <w:lang w:val="ru-RU"/>
        </w:rPr>
        <w:t>հայտարարություն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որում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նշվում</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է</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գնման</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ընթացակարգը</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չկայացած</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հայտարարվելու</w:t>
      </w:r>
      <w:r w:rsidR="00CA1C11" w:rsidRPr="0093002B">
        <w:rPr>
          <w:rFonts w:ascii="GHEA Grapalat" w:hAnsi="GHEA Grapalat" w:cs="Sylfaen"/>
          <w:sz w:val="20"/>
          <w:lang w:val="af-ZA"/>
        </w:rPr>
        <w:t xml:space="preserve"> </w:t>
      </w:r>
      <w:r w:rsidR="00CA1C11" w:rsidRPr="0093002B">
        <w:rPr>
          <w:rFonts w:ascii="GHEA Grapalat" w:hAnsi="GHEA Grapalat" w:cs="Sylfaen"/>
          <w:sz w:val="20"/>
          <w:lang w:val="ru-RU"/>
        </w:rPr>
        <w:t>հիմնավորումը։</w:t>
      </w:r>
      <w:r w:rsidR="00CA1C11" w:rsidRPr="0093002B">
        <w:rPr>
          <w:rFonts w:ascii="GHEA Grapalat" w:hAnsi="GHEA Grapalat" w:cs="Sylfaen"/>
          <w:sz w:val="20"/>
          <w:lang w:val="af-ZA"/>
        </w:rPr>
        <w:t xml:space="preserve"> </w:t>
      </w:r>
    </w:p>
    <w:p w14:paraId="20D2B4D1" w14:textId="77777777" w:rsidR="00CA1C11" w:rsidRPr="0093002B" w:rsidRDefault="00CA1C11" w:rsidP="00EF3662">
      <w:pPr>
        <w:ind w:firstLine="567"/>
        <w:jc w:val="both"/>
        <w:rPr>
          <w:rFonts w:ascii="GHEA Grapalat" w:hAnsi="GHEA Grapalat" w:cs="Sylfaen"/>
          <w:sz w:val="20"/>
          <w:lang w:val="af-ZA"/>
        </w:rPr>
      </w:pPr>
    </w:p>
    <w:p w14:paraId="4E6F7850" w14:textId="77777777" w:rsidR="00096865" w:rsidRPr="0093002B"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1</w:t>
      </w:r>
      <w:r w:rsidR="00375FD2" w:rsidRPr="0093002B">
        <w:rPr>
          <w:rFonts w:ascii="GHEA Grapalat" w:hAnsi="GHEA Grapalat"/>
          <w:b/>
          <w:sz w:val="20"/>
          <w:lang w:val="af-ZA"/>
        </w:rPr>
        <w:t>2</w:t>
      </w:r>
      <w:r w:rsidRPr="0093002B">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ԸՆԴՈՒՆՎԱԾ ՈՐՈՇՈՒՄՆԵՐԸ ԲՈՂՈՔԱՐԿԵԼՈՒ ՄԱՍՆԱԿՑԻ </w:t>
      </w:r>
    </w:p>
    <w:p w14:paraId="2CEA1AF7"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ԻՐԱՎՈՒՆՔԸ ԵՎ ԿԱՐԳԸ</w:t>
      </w:r>
    </w:p>
    <w:p w14:paraId="30D89643" w14:textId="77777777" w:rsidR="00D4097A" w:rsidRPr="0093002B" w:rsidRDefault="00D4097A" w:rsidP="00EF3662">
      <w:pPr>
        <w:ind w:firstLine="567"/>
        <w:jc w:val="center"/>
        <w:rPr>
          <w:rFonts w:ascii="GHEA Grapalat" w:hAnsi="GHEA Grapalat" w:cs="Sylfaen"/>
          <w:b/>
          <w:szCs w:val="22"/>
          <w:lang w:val="hy-AM"/>
        </w:rPr>
      </w:pPr>
    </w:p>
    <w:p w14:paraId="00094868"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lastRenderedPageBreak/>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 </w:t>
      </w:r>
      <w:r w:rsidRPr="0093002B">
        <w:rPr>
          <w:rFonts w:ascii="GHEA Grapalat" w:hAnsi="GHEA Grapalat"/>
          <w:sz w:val="20"/>
          <w:szCs w:val="20"/>
          <w:lang w:val="hy-AM"/>
        </w:rPr>
        <w:t>Յուրաքանչյուր</w:t>
      </w:r>
      <w:r w:rsidRPr="0093002B">
        <w:rPr>
          <w:rFonts w:ascii="GHEA Grapalat" w:hAnsi="GHEA Grapalat"/>
          <w:sz w:val="20"/>
          <w:szCs w:val="20"/>
          <w:lang w:val="es-ES"/>
        </w:rPr>
        <w:t xml:space="preserve"> </w:t>
      </w:r>
      <w:r w:rsidRPr="0093002B">
        <w:rPr>
          <w:rFonts w:ascii="GHEA Grapalat" w:hAnsi="GHEA Grapalat"/>
          <w:sz w:val="20"/>
          <w:szCs w:val="20"/>
          <w:lang w:val="hy-AM"/>
        </w:rPr>
        <w:t>շահագրգիռ</w:t>
      </w:r>
      <w:r w:rsidRPr="0093002B">
        <w:rPr>
          <w:rFonts w:ascii="GHEA Grapalat" w:hAnsi="GHEA Grapalat"/>
          <w:sz w:val="20"/>
          <w:szCs w:val="20"/>
          <w:lang w:val="es-ES"/>
        </w:rPr>
        <w:t xml:space="preserve"> </w:t>
      </w:r>
      <w:r w:rsidRPr="0093002B">
        <w:rPr>
          <w:rFonts w:ascii="GHEA Grapalat" w:hAnsi="GHEA Grapalat"/>
          <w:sz w:val="20"/>
          <w:szCs w:val="20"/>
          <w:lang w:val="hy-AM"/>
        </w:rPr>
        <w:t>անձ</w:t>
      </w:r>
      <w:r w:rsidRPr="0093002B">
        <w:rPr>
          <w:rFonts w:ascii="GHEA Grapalat" w:hAnsi="GHEA Grapalat"/>
          <w:sz w:val="20"/>
          <w:szCs w:val="20"/>
          <w:lang w:val="es-ES"/>
        </w:rPr>
        <w:t xml:space="preserve"> </w:t>
      </w:r>
      <w:r w:rsidRPr="0093002B">
        <w:rPr>
          <w:rFonts w:ascii="GHEA Grapalat" w:hAnsi="GHEA Grapalat"/>
          <w:sz w:val="20"/>
          <w:szCs w:val="20"/>
          <w:lang w:val="hy-AM"/>
        </w:rPr>
        <w:t>իրավունք</w:t>
      </w:r>
      <w:r w:rsidRPr="0093002B">
        <w:rPr>
          <w:rFonts w:ascii="GHEA Grapalat" w:hAnsi="GHEA Grapalat"/>
          <w:sz w:val="20"/>
          <w:szCs w:val="20"/>
          <w:lang w:val="es-ES"/>
        </w:rPr>
        <w:t xml:space="preserve"> </w:t>
      </w:r>
      <w:r w:rsidRPr="0093002B">
        <w:rPr>
          <w:rFonts w:ascii="GHEA Grapalat" w:hAnsi="GHEA Grapalat"/>
          <w:sz w:val="20"/>
          <w:szCs w:val="20"/>
          <w:lang w:val="hy-AM"/>
        </w:rPr>
        <w:t>ունի</w:t>
      </w:r>
      <w:r w:rsidRPr="0093002B">
        <w:rPr>
          <w:rFonts w:ascii="GHEA Grapalat" w:hAnsi="GHEA Grapalat"/>
          <w:sz w:val="20"/>
          <w:szCs w:val="20"/>
          <w:lang w:val="es-ES"/>
        </w:rPr>
        <w:t xml:space="preserve"> </w:t>
      </w:r>
      <w:r w:rsidRPr="0093002B">
        <w:rPr>
          <w:rFonts w:ascii="GHEA Grapalat" w:hAnsi="GHEA Grapalat"/>
          <w:sz w:val="20"/>
          <w:szCs w:val="20"/>
          <w:lang w:val="hy-AM"/>
        </w:rPr>
        <w:t>բողոքարկելու</w:t>
      </w:r>
      <w:r w:rsidRPr="0093002B">
        <w:rPr>
          <w:rFonts w:ascii="GHEA Grapalat" w:hAnsi="GHEA Grapalat"/>
          <w:sz w:val="20"/>
          <w:szCs w:val="20"/>
          <w:lang w:val="es-ES"/>
        </w:rPr>
        <w:t xml:space="preserve"> </w:t>
      </w:r>
      <w:r w:rsidRPr="0093002B">
        <w:rPr>
          <w:rFonts w:ascii="GHEA Grapalat" w:hAnsi="GHEA Grapalat"/>
          <w:sz w:val="20"/>
          <w:szCs w:val="20"/>
          <w:lang w:val="hy-AM"/>
        </w:rPr>
        <w:t>պատվիրատուի</w:t>
      </w:r>
      <w:r w:rsidRPr="0093002B">
        <w:rPr>
          <w:rFonts w:ascii="GHEA Grapalat" w:hAnsi="GHEA Grapalat"/>
          <w:sz w:val="20"/>
          <w:szCs w:val="20"/>
          <w:lang w:val="es-ES"/>
        </w:rPr>
        <w:t xml:space="preserve">, </w:t>
      </w:r>
      <w:r w:rsidRPr="0093002B">
        <w:rPr>
          <w:rFonts w:ascii="GHEA Grapalat" w:hAnsi="GHEA Grapalat"/>
          <w:sz w:val="20"/>
          <w:szCs w:val="20"/>
          <w:lang w:val="hy-AM"/>
        </w:rPr>
        <w:t>գնահատող</w:t>
      </w:r>
      <w:r w:rsidRPr="0093002B">
        <w:rPr>
          <w:rFonts w:ascii="GHEA Grapalat" w:hAnsi="GHEA Grapalat"/>
          <w:sz w:val="20"/>
          <w:szCs w:val="20"/>
          <w:lang w:val="es-ES"/>
        </w:rPr>
        <w:t xml:space="preserve"> </w:t>
      </w:r>
      <w:r w:rsidRPr="0093002B">
        <w:rPr>
          <w:rFonts w:ascii="GHEA Grapalat" w:hAnsi="GHEA Grapalat"/>
          <w:sz w:val="20"/>
          <w:szCs w:val="20"/>
          <w:lang w:val="hy-AM"/>
        </w:rPr>
        <w:t>հանձնաժողովի</w:t>
      </w:r>
      <w:r w:rsidRPr="0093002B">
        <w:rPr>
          <w:rFonts w:ascii="GHEA Grapalat" w:hAnsi="GHEA Grapalat"/>
          <w:sz w:val="20"/>
          <w:szCs w:val="20"/>
          <w:lang w:val="es-ES"/>
        </w:rPr>
        <w:t xml:space="preserve"> </w:t>
      </w:r>
      <w:r w:rsidRPr="0093002B">
        <w:rPr>
          <w:rFonts w:ascii="GHEA Grapalat" w:hAnsi="GHEA Grapalat"/>
          <w:sz w:val="20"/>
          <w:szCs w:val="20"/>
          <w:lang w:val="hy-AM"/>
        </w:rPr>
        <w:t>գործողությունները</w:t>
      </w:r>
      <w:r w:rsidRPr="0093002B">
        <w:rPr>
          <w:rFonts w:ascii="GHEA Grapalat" w:hAnsi="GHEA Grapalat"/>
          <w:sz w:val="20"/>
          <w:szCs w:val="20"/>
          <w:lang w:val="es-ES"/>
        </w:rPr>
        <w:t xml:space="preserve"> (</w:t>
      </w:r>
      <w:r w:rsidRPr="0093002B">
        <w:rPr>
          <w:rFonts w:ascii="GHEA Grapalat" w:hAnsi="GHEA Grapalat"/>
          <w:sz w:val="20"/>
          <w:szCs w:val="20"/>
          <w:lang w:val="hy-AM"/>
        </w:rPr>
        <w:t>անգործությունը</w:t>
      </w:r>
      <w:r w:rsidRPr="0093002B">
        <w:rPr>
          <w:rFonts w:ascii="GHEA Grapalat" w:hAnsi="GHEA Grapalat"/>
          <w:sz w:val="20"/>
          <w:szCs w:val="20"/>
          <w:lang w:val="es-ES"/>
        </w:rPr>
        <w:t xml:space="preserve">) </w:t>
      </w:r>
      <w:r w:rsidRPr="0093002B">
        <w:rPr>
          <w:rFonts w:ascii="GHEA Grapalat" w:hAnsi="GHEA Grapalat"/>
          <w:sz w:val="20"/>
          <w:szCs w:val="20"/>
          <w:lang w:val="hy-AM"/>
        </w:rPr>
        <w:t>և</w:t>
      </w:r>
      <w:r w:rsidRPr="0093002B">
        <w:rPr>
          <w:rFonts w:ascii="GHEA Grapalat" w:hAnsi="GHEA Grapalat"/>
          <w:sz w:val="20"/>
          <w:szCs w:val="20"/>
          <w:lang w:val="es-ES"/>
        </w:rPr>
        <w:t xml:space="preserve"> </w:t>
      </w:r>
      <w:r w:rsidRPr="0093002B">
        <w:rPr>
          <w:rFonts w:ascii="GHEA Grapalat" w:hAnsi="GHEA Grapalat"/>
          <w:sz w:val="20"/>
          <w:szCs w:val="20"/>
          <w:lang w:val="hy-AM"/>
        </w:rPr>
        <w:t>որոշումները</w:t>
      </w:r>
      <w:r w:rsidRPr="0093002B">
        <w:rPr>
          <w:rFonts w:ascii="GHEA Grapalat" w:hAnsi="GHEA Grapalat"/>
          <w:sz w:val="20"/>
          <w:szCs w:val="20"/>
          <w:lang w:val="es-ES"/>
        </w:rPr>
        <w:t xml:space="preserve"> </w:t>
      </w:r>
      <w:r w:rsidRPr="0093002B">
        <w:rPr>
          <w:rFonts w:ascii="GHEA Grapalat" w:hAnsi="GHEA Grapalat"/>
          <w:sz w:val="20"/>
          <w:szCs w:val="20"/>
          <w:lang w:val="hy-AM"/>
        </w:rPr>
        <w:t>Հայաստանի</w:t>
      </w:r>
      <w:r w:rsidRPr="0093002B">
        <w:rPr>
          <w:rFonts w:ascii="GHEA Grapalat" w:hAnsi="GHEA Grapalat"/>
          <w:sz w:val="20"/>
          <w:szCs w:val="20"/>
          <w:lang w:val="es-ES"/>
        </w:rPr>
        <w:t xml:space="preserve"> </w:t>
      </w:r>
      <w:r w:rsidRPr="0093002B">
        <w:rPr>
          <w:rFonts w:ascii="GHEA Grapalat" w:hAnsi="GHEA Grapalat"/>
          <w:sz w:val="20"/>
          <w:szCs w:val="20"/>
          <w:lang w:val="hy-AM"/>
        </w:rPr>
        <w:t>Հանրապետության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քաղաքացիական</w:t>
      </w:r>
      <w:r w:rsidRPr="0093002B">
        <w:rPr>
          <w:rFonts w:ascii="GHEA Grapalat" w:hAnsi="GHEA Grapalat"/>
          <w:sz w:val="20"/>
          <w:szCs w:val="20"/>
          <w:lang w:val="es-ES"/>
        </w:rPr>
        <w:t xml:space="preserve"> </w:t>
      </w:r>
      <w:r w:rsidRPr="0093002B">
        <w:rPr>
          <w:rFonts w:ascii="GHEA Grapalat" w:hAnsi="GHEA Grapalat"/>
          <w:sz w:val="20"/>
          <w:szCs w:val="20"/>
          <w:lang w:val="hy-AM"/>
        </w:rPr>
        <w:t>դատավարության</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օրենսգրքով</w:t>
      </w:r>
      <w:r w:rsidRPr="0093002B">
        <w:rPr>
          <w:rFonts w:ascii="GHEA Grapalat" w:hAnsi="GHEA Grapalat"/>
          <w:sz w:val="20"/>
          <w:szCs w:val="20"/>
          <w:lang w:val="es-ES"/>
        </w:rPr>
        <w:t xml:space="preserve"> (</w:t>
      </w:r>
      <w:r w:rsidRPr="0093002B">
        <w:rPr>
          <w:rFonts w:ascii="GHEA Grapalat" w:hAnsi="GHEA Grapalat"/>
          <w:sz w:val="20"/>
          <w:szCs w:val="20"/>
          <w:lang w:val="hy-AM"/>
        </w:rPr>
        <w:t>այսուհետ՝</w:t>
      </w:r>
      <w:r w:rsidRPr="0093002B">
        <w:rPr>
          <w:rFonts w:ascii="GHEA Grapalat" w:hAnsi="GHEA Grapalat"/>
          <w:sz w:val="20"/>
          <w:szCs w:val="20"/>
          <w:lang w:val="es-ES"/>
        </w:rPr>
        <w:t xml:space="preserve"> </w:t>
      </w:r>
      <w:r w:rsidRPr="0093002B">
        <w:rPr>
          <w:rFonts w:ascii="GHEA Grapalat" w:hAnsi="GHEA Grapalat"/>
          <w:sz w:val="20"/>
          <w:szCs w:val="20"/>
          <w:lang w:val="hy-AM"/>
        </w:rPr>
        <w:t>Օրենսգիրք</w:t>
      </w:r>
      <w:r w:rsidRPr="0093002B">
        <w:rPr>
          <w:rFonts w:ascii="GHEA Grapalat" w:hAnsi="GHEA Grapalat"/>
          <w:sz w:val="20"/>
          <w:szCs w:val="20"/>
          <w:lang w:val="es-ES"/>
        </w:rPr>
        <w:t xml:space="preserve">) </w:t>
      </w:r>
      <w:r w:rsidRPr="0093002B">
        <w:rPr>
          <w:rFonts w:ascii="GHEA Grapalat" w:hAnsi="GHEA Grapalat"/>
          <w:sz w:val="20"/>
          <w:szCs w:val="20"/>
          <w:lang w:val="hy-AM"/>
        </w:rPr>
        <w:t>սահմանված</w:t>
      </w:r>
      <w:r w:rsidRPr="0093002B">
        <w:rPr>
          <w:rFonts w:ascii="GHEA Grapalat" w:hAnsi="GHEA Grapalat"/>
          <w:sz w:val="20"/>
          <w:szCs w:val="20"/>
          <w:lang w:val="es-ES"/>
        </w:rPr>
        <w:t xml:space="preserve"> </w:t>
      </w:r>
      <w:r w:rsidRPr="0093002B">
        <w:rPr>
          <w:rFonts w:ascii="GHEA Grapalat" w:hAnsi="GHEA Grapalat"/>
          <w:sz w:val="20"/>
          <w:szCs w:val="20"/>
          <w:lang w:val="hy-AM"/>
        </w:rPr>
        <w:t>կարգով</w:t>
      </w:r>
      <w:r w:rsidRPr="0093002B">
        <w:rPr>
          <w:rFonts w:ascii="GHEA Grapalat" w:hAnsi="GHEA Grapalat"/>
          <w:sz w:val="20"/>
          <w:szCs w:val="20"/>
          <w:lang w:val="es-ES"/>
        </w:rPr>
        <w:t>:</w:t>
      </w:r>
    </w:p>
    <w:p w14:paraId="7F2B7CDE"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93002B">
        <w:rPr>
          <w:rFonts w:ascii="GHEA Grapalat" w:hAnsi="GHEA Grapalat"/>
          <w:sz w:val="20"/>
          <w:szCs w:val="20"/>
        </w:rPr>
        <w:t>Յուրաքանչյուր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իրավունք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հայտերի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վերջնաժամկետը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առարկայի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բնութագրերը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w:t>
      </w:r>
    </w:p>
    <w:p w14:paraId="42624E9B"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2.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վարչական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չեն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հարաբերությունները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օրենսդրությամբ</w:t>
      </w:r>
      <w:proofErr w:type="spellEnd"/>
      <w:r w:rsidRPr="0093002B">
        <w:rPr>
          <w:rFonts w:ascii="GHEA Grapalat" w:hAnsi="GHEA Grapalat"/>
          <w:sz w:val="20"/>
          <w:szCs w:val="20"/>
          <w:lang w:val="es-ES"/>
        </w:rPr>
        <w:t>:</w:t>
      </w:r>
    </w:p>
    <w:p w14:paraId="506E5E75"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3.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հետևանքով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վնասները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հատուցվում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Հայաստանի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Հանրապետության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քաղաքացիական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w:t>
      </w:r>
    </w:p>
    <w:p w14:paraId="352A99A7" w14:textId="6567E613"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4.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պայմանագիրը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միակողմանի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վաղեմության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00640568" w:rsidRPr="0093002B">
        <w:rPr>
          <w:rFonts w:ascii="GHEA Grapalat" w:hAnsi="GHEA Grapalat"/>
          <w:sz w:val="20"/>
          <w:szCs w:val="20"/>
          <w:lang w:val="es-ES"/>
        </w:rPr>
        <w:t>:</w:t>
      </w:r>
    </w:p>
    <w:p w14:paraId="3E556BC4" w14:textId="77777777" w:rsidR="00D4097A" w:rsidRPr="0093002B"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5</w:t>
      </w:r>
      <w:r w:rsidRPr="0093002B">
        <w:rPr>
          <w:rFonts w:ascii="Cambria Math" w:hAnsi="Cambria Math" w:cs="Cambria Math"/>
          <w:sz w:val="20"/>
          <w:szCs w:val="20"/>
          <w:lang w:val="es-ES"/>
        </w:rPr>
        <w:t>․</w:t>
      </w:r>
      <w:proofErr w:type="spellStart"/>
      <w:r w:rsidRPr="0093002B">
        <w:rPr>
          <w:rFonts w:ascii="GHEA Grapalat" w:hAnsi="GHEA Grapalat" w:cs="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ընթացակարգի</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վեճերը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Երևան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քաղաքի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ընդհանուր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իրավասության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երեսուն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պատճառաբանված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երկարաձգվել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տասն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օրացուցային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օրով</w:t>
      </w:r>
      <w:proofErr w:type="spellEnd"/>
      <w:r w:rsidRPr="0093002B">
        <w:rPr>
          <w:rFonts w:ascii="GHEA Grapalat" w:hAnsi="GHEA Grapalat"/>
          <w:sz w:val="20"/>
          <w:szCs w:val="20"/>
          <w:lang w:val="es-ES"/>
        </w:rPr>
        <w:t>:</w:t>
      </w:r>
    </w:p>
    <w:p w14:paraId="6E141EB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12.6.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ներկայացվելուց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14EB042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12.7.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միաժամանակ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բոլոր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w:t>
      </w:r>
    </w:p>
    <w:p w14:paraId="170B5C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 xml:space="preserve">12.8.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9F60DBC" w14:textId="77777777" w:rsidR="00D4097A" w:rsidRPr="0093002B" w:rsidRDefault="00D4097A" w:rsidP="00D4097A">
      <w:pPr>
        <w:shd w:val="clear" w:color="auto" w:fill="FFFFFF"/>
        <w:ind w:firstLine="375"/>
        <w:jc w:val="both"/>
        <w:rPr>
          <w:rFonts w:ascii="GHEA Grapalat" w:hAnsi="GHEA Grapalat"/>
          <w:sz w:val="20"/>
          <w:szCs w:val="20"/>
          <w:lang w:val="es-ES"/>
        </w:rPr>
      </w:pP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կողմից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չկատարվելու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հայցվորի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վկայակոչած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որոնք</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ենթակա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տիրապետման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տակ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գտնվող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հաստատված</w:t>
      </w:r>
      <w:proofErr w:type="spellEnd"/>
      <w:r w:rsidRPr="0093002B">
        <w:rPr>
          <w:rFonts w:ascii="GHEA Grapalat" w:hAnsi="GHEA Grapalat"/>
          <w:sz w:val="20"/>
          <w:szCs w:val="20"/>
          <w:lang w:val="es-ES"/>
        </w:rPr>
        <w:t>:</w:t>
      </w:r>
    </w:p>
    <w:p w14:paraId="5F79A66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9.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վերաբերող</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մեկ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վարույթում</w:t>
      </w:r>
      <w:proofErr w:type="spellEnd"/>
      <w:r w:rsidRPr="0093002B">
        <w:rPr>
          <w:rFonts w:ascii="GHEA Grapalat" w:hAnsi="GHEA Grapalat"/>
          <w:sz w:val="20"/>
          <w:szCs w:val="20"/>
          <w:lang w:val="es-ES"/>
        </w:rPr>
        <w:t>:</w:t>
      </w:r>
    </w:p>
    <w:p w14:paraId="58F1DE1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նշելով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51E0F66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ստանալուց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հնգօրյա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3E5AEC5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12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անձինք</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ներկայացուցիչները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ժամանակի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վայրի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առանձին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դատավարական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ծանուցվում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հաղորդակցության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միջոցով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ծանուցագրերը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փաստաթղթեր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Օրենսգրքի</w:t>
      </w:r>
      <w:proofErr w:type="spellEnd"/>
      <w:r w:rsidRPr="0093002B">
        <w:rPr>
          <w:rFonts w:ascii="GHEA Grapalat" w:hAnsi="GHEA Grapalat"/>
          <w:sz w:val="20"/>
          <w:szCs w:val="20"/>
          <w:lang w:val="es-ES"/>
        </w:rPr>
        <w:t xml:space="preserve"> 97-</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նշված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եղանակով</w:t>
      </w:r>
      <w:proofErr w:type="spellEnd"/>
      <w:r w:rsidRPr="0093002B">
        <w:rPr>
          <w:rFonts w:ascii="GHEA Grapalat" w:hAnsi="GHEA Grapalat"/>
          <w:sz w:val="20"/>
          <w:szCs w:val="20"/>
          <w:lang w:val="es-ES"/>
        </w:rPr>
        <w:t>:</w:t>
      </w:r>
    </w:p>
    <w:p w14:paraId="412ACF8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բաժնով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վճիռները</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ընթացակարգով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նախաձեռնությամբ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եկել</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եզրահանգման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w:t>
      </w:r>
    </w:p>
    <w:p w14:paraId="22675D4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14.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վերաբերյալ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մասնակցող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լրանալը</w:t>
      </w:r>
      <w:proofErr w:type="spellEnd"/>
      <w:r w:rsidRPr="0093002B">
        <w:rPr>
          <w:rFonts w:ascii="GHEA Grapalat" w:hAnsi="GHEA Grapalat"/>
          <w:sz w:val="20"/>
          <w:szCs w:val="20"/>
          <w:lang w:val="es-ES"/>
        </w:rPr>
        <w:t>:</w:t>
      </w:r>
    </w:p>
    <w:p w14:paraId="72726FB1"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15.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լրանալուց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հետո</w:t>
      </w:r>
      <w:proofErr w:type="spellEnd"/>
      <w:r w:rsidRPr="0093002B">
        <w:rPr>
          <w:rFonts w:ascii="GHEA Grapalat" w:hAnsi="GHEA Grapalat"/>
          <w:sz w:val="20"/>
          <w:szCs w:val="20"/>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եռօրյա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ժամկետում</w:t>
      </w:r>
      <w:proofErr w:type="spellEnd"/>
      <w:r w:rsidRPr="0093002B">
        <w:rPr>
          <w:rFonts w:ascii="GHEA Grapalat" w:hAnsi="GHEA Grapalat"/>
          <w:sz w:val="20"/>
          <w:szCs w:val="20"/>
          <w:lang w:val="es-ES"/>
        </w:rPr>
        <w:t>:</w:t>
      </w:r>
    </w:p>
    <w:p w14:paraId="2B33BFA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16. </w:t>
      </w:r>
      <w:proofErr w:type="spellStart"/>
      <w:r w:rsidRPr="0093002B">
        <w:rPr>
          <w:rFonts w:ascii="GHEA Grapalat" w:hAnsi="GHEA Grapalat"/>
          <w:sz w:val="20"/>
          <w:szCs w:val="20"/>
        </w:rPr>
        <w:t>Գործը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նիստում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հարցը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լուծվել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հայցադիմումը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վարույթ</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որոշմամբ</w:t>
      </w:r>
      <w:proofErr w:type="spellEnd"/>
      <w:r w:rsidRPr="0093002B">
        <w:rPr>
          <w:rFonts w:ascii="GHEA Grapalat" w:hAnsi="GHEA Grapalat"/>
          <w:sz w:val="20"/>
          <w:szCs w:val="20"/>
          <w:lang w:val="es-ES"/>
        </w:rPr>
        <w:t>:</w:t>
      </w:r>
    </w:p>
    <w:p w14:paraId="7B4C484D"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17</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ընկած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հանգամանքների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ինչպես</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տվյալ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ընդունման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կարգը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պահպանված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լինելու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փաստերն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ապացուցելու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պարտականությունը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w:t>
      </w:r>
    </w:p>
    <w:p w14:paraId="387E9B9F"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18</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Պատասխանողը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վիճարկվող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իրավաչափությունը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կարող</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ներկայացնել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ապացույցները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պահանջելու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կատարման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lastRenderedPageBreak/>
        <w:t>ընթացքում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հիմնավորում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ապացույցի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ներկայացման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անհնարինությունը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իրենից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անկախ</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պատճառներով</w:t>
      </w:r>
      <w:proofErr w:type="spellEnd"/>
      <w:r w:rsidRPr="0093002B">
        <w:rPr>
          <w:rFonts w:ascii="GHEA Grapalat" w:hAnsi="GHEA Grapalat"/>
          <w:sz w:val="20"/>
          <w:szCs w:val="20"/>
          <w:lang w:val="es-ES"/>
        </w:rPr>
        <w:t>:</w:t>
      </w:r>
    </w:p>
    <w:p w14:paraId="6C250118"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19 .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բացառությամբ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6-</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ինքնաբերաբար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հրավերի</w:t>
      </w:r>
      <w:proofErr w:type="spellEnd"/>
      <w:r w:rsidRPr="0093002B">
        <w:rPr>
          <w:rFonts w:ascii="GHEA Grapalat" w:hAnsi="GHEA Grapalat"/>
          <w:sz w:val="20"/>
          <w:szCs w:val="20"/>
          <w:lang w:val="es-ES"/>
        </w:rPr>
        <w:t xml:space="preserve"> 12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10 </w:t>
      </w:r>
      <w:proofErr w:type="spellStart"/>
      <w:r w:rsidRPr="0093002B">
        <w:rPr>
          <w:rFonts w:ascii="GHEA Grapalat" w:hAnsi="GHEA Grapalat" w:cs="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հրապարակվելու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օրվանից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մինչև</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քննության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արդյունքներով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առաջին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ատյանի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կայացրած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օրը</w:t>
      </w:r>
      <w:proofErr w:type="spellEnd"/>
      <w:r w:rsidRPr="0093002B">
        <w:rPr>
          <w:rFonts w:ascii="GHEA Grapalat" w:hAnsi="GHEA Grapalat"/>
          <w:sz w:val="20"/>
          <w:szCs w:val="20"/>
          <w:lang w:val="es-ES"/>
        </w:rPr>
        <w:t>:</w:t>
      </w:r>
    </w:p>
    <w:p w14:paraId="62A7E9DB"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20</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դեպքերում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երբ</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հանրային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պաշտպանության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ազգային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անվտանգության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շահերից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ելնելով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անհրաժեշտ</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շարունակել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Օրենքի</w:t>
      </w:r>
      <w:proofErr w:type="spellEnd"/>
      <w:r w:rsidRPr="0093002B">
        <w:rPr>
          <w:rFonts w:ascii="GHEA Grapalat" w:hAnsi="GHEA Grapalat"/>
          <w:sz w:val="20"/>
          <w:szCs w:val="20"/>
          <w:lang w:val="es-ES"/>
        </w:rPr>
        <w:t xml:space="preserve"> 2-</w:t>
      </w:r>
      <w:proofErr w:type="spellStart"/>
      <w:r w:rsidRPr="0093002B">
        <w:rPr>
          <w:rFonts w:ascii="GHEA Grapalat" w:hAnsi="GHEA Grapalat"/>
          <w:sz w:val="20"/>
          <w:szCs w:val="20"/>
        </w:rPr>
        <w:t>րդ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հոդվածի</w:t>
      </w:r>
      <w:proofErr w:type="spellEnd"/>
      <w:r w:rsidRPr="0093002B">
        <w:rPr>
          <w:rFonts w:ascii="GHEA Grapalat" w:hAnsi="GHEA Grapalat"/>
          <w:sz w:val="20"/>
          <w:szCs w:val="20"/>
          <w:lang w:val="es-ES"/>
        </w:rPr>
        <w:t xml:space="preserve"> 1-</w:t>
      </w:r>
      <w:proofErr w:type="spellStart"/>
      <w:r w:rsidRPr="0093002B">
        <w:rPr>
          <w:rFonts w:ascii="GHEA Grapalat" w:hAnsi="GHEA Grapalat"/>
          <w:sz w:val="20"/>
          <w:szCs w:val="20"/>
        </w:rPr>
        <w:t>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իսկ</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իրավաբանական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անձանց</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դեպքում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գործադիր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ղեկավարի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գրավոր</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միջնորդության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հիման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կայացնում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գործընթացի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կասեցումը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վերացնելու</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սույն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կետով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նախատեսված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կայացման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այդ</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5EC36560"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Calibri" w:hAnsi="Calibri" w:cs="Calibri"/>
          <w:sz w:val="20"/>
          <w:szCs w:val="20"/>
          <w:lang w:val="es-ES"/>
        </w:rPr>
        <w:t> </w:t>
      </w: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21</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ուժի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մեջ</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մտնում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պահից</w:t>
      </w:r>
      <w:proofErr w:type="spellEnd"/>
      <w:r w:rsidRPr="0093002B">
        <w:rPr>
          <w:rFonts w:ascii="GHEA Grapalat" w:hAnsi="GHEA Grapalat"/>
          <w:sz w:val="20"/>
          <w:szCs w:val="20"/>
          <w:lang w:val="es-ES"/>
        </w:rPr>
        <w:t>:</w:t>
      </w:r>
    </w:p>
    <w:p w14:paraId="09150685"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12.22</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Պատվիրատուի</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գնահատող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հանձնաժողովի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գործողությունների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անգործության</w:t>
      </w:r>
      <w:proofErr w:type="spellEnd"/>
      <w:r w:rsidRPr="0093002B">
        <w:rPr>
          <w:rFonts w:ascii="GHEA Grapalat" w:hAnsi="GHEA Grapalat"/>
          <w:sz w:val="20"/>
          <w:szCs w:val="20"/>
          <w:lang w:val="es-ES"/>
        </w:rPr>
        <w:t xml:space="preserve">) </w:t>
      </w:r>
      <w:r w:rsidRPr="0093002B">
        <w:rPr>
          <w:rFonts w:ascii="GHEA Grapalat" w:hAnsi="GHEA Grapalat"/>
          <w:sz w:val="20"/>
          <w:szCs w:val="20"/>
        </w:rPr>
        <w:t>և</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որոշումների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հետ</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կապված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վեճերով</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դրա</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ուղարկվում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լիազորված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պաշտոնական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էլեկտրոնային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փոստի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հասցեին</w:t>
      </w:r>
      <w:proofErr w:type="spellEnd"/>
      <w:r w:rsidRPr="0093002B">
        <w:rPr>
          <w:rFonts w:ascii="GHEA Grapalat" w:hAnsi="GHEA Grapalat"/>
          <w:sz w:val="20"/>
          <w:szCs w:val="20"/>
          <w:lang w:val="es-ES"/>
        </w:rPr>
        <w:t xml:space="preserve">: </w:t>
      </w:r>
      <w:r w:rsidRPr="0093002B">
        <w:rPr>
          <w:rFonts w:ascii="GHEA Grapalat" w:hAnsi="GHEA Grapalat"/>
          <w:sz w:val="20"/>
          <w:szCs w:val="20"/>
        </w:rPr>
        <w:t>Լիազորված</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մարմինը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դատարանի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վճռի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կամ</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այլ</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եզրափակիչ</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դատական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ակտն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անհապաղ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հրապարակում</w:t>
      </w:r>
      <w:proofErr w:type="spellEnd"/>
      <w:r w:rsidRPr="0093002B">
        <w:rPr>
          <w:rFonts w:ascii="GHEA Grapalat" w:hAnsi="GHEA Grapalat"/>
          <w:sz w:val="20"/>
          <w:szCs w:val="20"/>
          <w:lang w:val="es-ES"/>
        </w:rPr>
        <w:t xml:space="preserve"> </w:t>
      </w:r>
      <w:r w:rsidRPr="0093002B">
        <w:rPr>
          <w:rFonts w:ascii="GHEA Grapalat" w:hAnsi="GHEA Grapalat"/>
          <w:sz w:val="20"/>
          <w:szCs w:val="20"/>
        </w:rPr>
        <w:t>է</w:t>
      </w:r>
      <w:r w:rsidRPr="0093002B">
        <w:rPr>
          <w:rFonts w:ascii="GHEA Grapalat" w:hAnsi="GHEA Grapalat"/>
          <w:sz w:val="20"/>
          <w:szCs w:val="20"/>
          <w:lang w:val="es-ES"/>
        </w:rPr>
        <w:t xml:space="preserve"> </w:t>
      </w:r>
      <w:proofErr w:type="spellStart"/>
      <w:r w:rsidRPr="0093002B">
        <w:rPr>
          <w:rFonts w:ascii="GHEA Grapalat" w:hAnsi="GHEA Grapalat"/>
          <w:sz w:val="20"/>
          <w:szCs w:val="20"/>
        </w:rPr>
        <w:t>տեղեկագրում</w:t>
      </w:r>
      <w:proofErr w:type="spellEnd"/>
      <w:r w:rsidRPr="0093002B">
        <w:rPr>
          <w:rFonts w:ascii="GHEA Grapalat" w:hAnsi="GHEA Grapalat"/>
          <w:sz w:val="20"/>
          <w:szCs w:val="20"/>
          <w:lang w:val="es-ES"/>
        </w:rPr>
        <w:t>:</w:t>
      </w:r>
    </w:p>
    <w:p w14:paraId="06A7CC59" w14:textId="77777777" w:rsidR="00D4097A" w:rsidRPr="0093002B" w:rsidRDefault="00D4097A" w:rsidP="00D4097A">
      <w:pPr>
        <w:shd w:val="clear" w:color="auto" w:fill="FFFFFF"/>
        <w:ind w:firstLine="375"/>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Cambria Math" w:hAnsi="Cambria Math" w:cs="Cambria Math"/>
          <w:sz w:val="20"/>
          <w:szCs w:val="20"/>
          <w:lang w:val="es-ES"/>
        </w:rPr>
        <w:t>․</w:t>
      </w:r>
      <w:r w:rsidRPr="0093002B">
        <w:rPr>
          <w:rFonts w:ascii="GHEA Grapalat" w:hAnsi="GHEA Grapalat"/>
          <w:sz w:val="20"/>
          <w:szCs w:val="20"/>
          <w:lang w:val="es-ES"/>
        </w:rPr>
        <w:t>23</w:t>
      </w:r>
      <w:r w:rsidRPr="0093002B">
        <w:rPr>
          <w:rFonts w:ascii="Cambria Math" w:hAnsi="Cambria Math" w:cs="Cambria Math"/>
          <w:sz w:val="20"/>
          <w:szCs w:val="20"/>
          <w:lang w:val="es-ES"/>
        </w:rPr>
        <w:t>․</w:t>
      </w:r>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Բողոքարկման</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համար</w:t>
      </w:r>
      <w:proofErr w:type="spellEnd"/>
      <w:r w:rsidRPr="0093002B">
        <w:rPr>
          <w:rFonts w:ascii="GHEA Grapalat" w:hAnsi="GHEA Grapalat"/>
          <w:sz w:val="20"/>
          <w:szCs w:val="20"/>
          <w:lang w:val="es-ES"/>
        </w:rPr>
        <w:t xml:space="preserve"> </w:t>
      </w:r>
      <w:proofErr w:type="spellStart"/>
      <w:r w:rsidRPr="0093002B">
        <w:rPr>
          <w:rFonts w:ascii="GHEA Grapalat" w:hAnsi="GHEA Grapalat" w:cs="GHEA Grapalat"/>
          <w:sz w:val="20"/>
          <w:szCs w:val="20"/>
        </w:rPr>
        <w:t>գանձվող</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տուրքերի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դրույքաչափերը</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սահմանված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են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Պետական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տուրքի</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մասին</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օրենքով</w:t>
      </w:r>
      <w:proofErr w:type="spellEnd"/>
      <w:r w:rsidRPr="0093002B">
        <w:rPr>
          <w:rFonts w:ascii="GHEA Grapalat" w:hAnsi="GHEA Grapalat"/>
          <w:sz w:val="20"/>
          <w:szCs w:val="20"/>
        </w:rPr>
        <w:t>։</w:t>
      </w:r>
    </w:p>
    <w:p w14:paraId="35919B59" w14:textId="6E57365D" w:rsidR="00E74BF6" w:rsidRPr="0093002B" w:rsidRDefault="00D4097A" w:rsidP="00D4097A">
      <w:pPr>
        <w:ind w:firstLine="567"/>
        <w:jc w:val="center"/>
        <w:rPr>
          <w:rFonts w:ascii="GHEA Grapalat" w:hAnsi="GHEA Grapalat" w:cs="Sylfaen"/>
          <w:b/>
          <w:szCs w:val="22"/>
          <w:lang w:val="es-ES"/>
        </w:rPr>
      </w:pPr>
      <w:r w:rsidRPr="0093002B">
        <w:rPr>
          <w:rFonts w:ascii="GHEA Grapalat" w:hAnsi="GHEA Grapalat" w:cs="Sylfaen"/>
          <w:b/>
          <w:szCs w:val="22"/>
          <w:lang w:val="es-ES"/>
        </w:rPr>
        <w:br w:type="page"/>
      </w:r>
    </w:p>
    <w:p w14:paraId="2E01797A" w14:textId="2376918D" w:rsidR="00096865" w:rsidRPr="0093002B" w:rsidRDefault="00096865" w:rsidP="00EF3662">
      <w:pPr>
        <w:ind w:firstLine="567"/>
        <w:jc w:val="center"/>
        <w:rPr>
          <w:rFonts w:ascii="GHEA Grapalat" w:hAnsi="GHEA Grapalat"/>
          <w:b/>
          <w:szCs w:val="22"/>
          <w:lang w:val="af-ZA"/>
        </w:rPr>
      </w:pPr>
      <w:r w:rsidRPr="0093002B">
        <w:rPr>
          <w:rFonts w:ascii="GHEA Grapalat" w:hAnsi="GHEA Grapalat" w:cs="Sylfaen"/>
          <w:b/>
          <w:szCs w:val="22"/>
          <w:lang w:val="es-ES"/>
        </w:rPr>
        <w:lastRenderedPageBreak/>
        <w:t>ՄԱՍ</w:t>
      </w:r>
      <w:r w:rsidRPr="0093002B">
        <w:rPr>
          <w:rFonts w:ascii="GHEA Grapalat" w:hAnsi="GHEA Grapalat"/>
          <w:b/>
          <w:szCs w:val="22"/>
          <w:lang w:val="af-ZA"/>
        </w:rPr>
        <w:t xml:space="preserve">  II</w:t>
      </w:r>
    </w:p>
    <w:p w14:paraId="099E167D"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Ն</w:t>
      </w:r>
      <w:r w:rsidRPr="0093002B">
        <w:rPr>
          <w:rFonts w:ascii="GHEA Grapalat" w:hAnsi="GHEA Grapalat"/>
          <w:b/>
          <w:szCs w:val="22"/>
          <w:lang w:val="af-ZA"/>
        </w:rPr>
        <w:t xml:space="preserve"> </w:t>
      </w:r>
      <w:r w:rsidRPr="0093002B">
        <w:rPr>
          <w:rFonts w:ascii="GHEA Grapalat" w:hAnsi="GHEA Grapalat" w:cs="Sylfaen"/>
          <w:b/>
          <w:szCs w:val="22"/>
          <w:lang w:val="es-ES"/>
        </w:rPr>
        <w:t>Գ</w:t>
      </w:r>
    </w:p>
    <w:p w14:paraId="10D172BC" w14:textId="77777777" w:rsidR="00096865" w:rsidRPr="0093002B" w:rsidRDefault="00096865" w:rsidP="00EF3662">
      <w:pPr>
        <w:pStyle w:val="BodyText"/>
        <w:ind w:right="-7"/>
        <w:jc w:val="center"/>
        <w:rPr>
          <w:rFonts w:ascii="GHEA Grapalat" w:hAnsi="GHEA Grapalat"/>
          <w:b/>
          <w:szCs w:val="22"/>
          <w:lang w:val="af-ZA"/>
        </w:rPr>
      </w:pPr>
      <w:r w:rsidRPr="0093002B">
        <w:rPr>
          <w:rFonts w:ascii="GHEA Grapalat" w:hAnsi="GHEA Grapalat" w:cs="Sylfaen"/>
          <w:b/>
          <w:szCs w:val="22"/>
          <w:lang w:val="es-ES"/>
        </w:rPr>
        <w:t>Բ</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Ց</w:t>
      </w:r>
      <w:r w:rsidRPr="0093002B">
        <w:rPr>
          <w:rFonts w:ascii="GHEA Grapalat" w:hAnsi="GHEA Grapalat"/>
          <w:b/>
          <w:szCs w:val="22"/>
          <w:lang w:val="af-ZA"/>
        </w:rPr>
        <w:t xml:space="preserve">   </w:t>
      </w:r>
      <w:r w:rsidR="00F141E2" w:rsidRPr="0093002B">
        <w:rPr>
          <w:rFonts w:ascii="GHEA Grapalat" w:hAnsi="GHEA Grapalat" w:cs="Sylfaen"/>
          <w:b/>
          <w:szCs w:val="22"/>
          <w:lang w:val="es-ES"/>
        </w:rPr>
        <w:t>Մ Ր Ց ՈՒ Յ Թ Ի</w:t>
      </w:r>
      <w:r w:rsidRPr="0093002B">
        <w:rPr>
          <w:rFonts w:ascii="GHEA Grapalat" w:hAnsi="GHEA Grapalat"/>
          <w:b/>
          <w:szCs w:val="22"/>
          <w:lang w:val="af-ZA"/>
        </w:rPr>
        <w:t xml:space="preserve">   </w:t>
      </w:r>
      <w:r w:rsidRPr="0093002B">
        <w:rPr>
          <w:rFonts w:ascii="GHEA Grapalat" w:hAnsi="GHEA Grapalat" w:cs="Sylfaen"/>
          <w:b/>
          <w:szCs w:val="22"/>
          <w:lang w:val="es-ES"/>
        </w:rPr>
        <w:t>Հ</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Յ</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Ը</w:t>
      </w:r>
      <w:r w:rsidRPr="0093002B">
        <w:rPr>
          <w:rFonts w:ascii="GHEA Grapalat" w:hAnsi="GHEA Grapalat"/>
          <w:b/>
          <w:szCs w:val="22"/>
          <w:lang w:val="af-ZA"/>
        </w:rPr>
        <w:t xml:space="preserve">   </w:t>
      </w:r>
      <w:r w:rsidRPr="0093002B">
        <w:rPr>
          <w:rFonts w:ascii="GHEA Grapalat" w:hAnsi="GHEA Grapalat" w:cs="Sylfaen"/>
          <w:b/>
          <w:szCs w:val="22"/>
          <w:lang w:val="es-ES"/>
        </w:rPr>
        <w:t>Պ</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Ր</w:t>
      </w:r>
      <w:r w:rsidRPr="0093002B">
        <w:rPr>
          <w:rFonts w:ascii="GHEA Grapalat" w:hAnsi="GHEA Grapalat"/>
          <w:b/>
          <w:szCs w:val="22"/>
          <w:lang w:val="af-ZA"/>
        </w:rPr>
        <w:t xml:space="preserve"> </w:t>
      </w:r>
      <w:r w:rsidRPr="0093002B">
        <w:rPr>
          <w:rFonts w:ascii="GHEA Grapalat" w:hAnsi="GHEA Grapalat" w:cs="Sylfaen"/>
          <w:b/>
          <w:szCs w:val="22"/>
          <w:lang w:val="es-ES"/>
        </w:rPr>
        <w:t>Ա</w:t>
      </w:r>
      <w:r w:rsidRPr="0093002B">
        <w:rPr>
          <w:rFonts w:ascii="GHEA Grapalat" w:hAnsi="GHEA Grapalat"/>
          <w:b/>
          <w:szCs w:val="22"/>
          <w:lang w:val="af-ZA"/>
        </w:rPr>
        <w:t xml:space="preserve"> </w:t>
      </w:r>
      <w:r w:rsidRPr="0093002B">
        <w:rPr>
          <w:rFonts w:ascii="GHEA Grapalat" w:hAnsi="GHEA Grapalat" w:cs="Sylfaen"/>
          <w:b/>
          <w:szCs w:val="22"/>
          <w:lang w:val="es-ES"/>
        </w:rPr>
        <w:t>Ս</w:t>
      </w:r>
      <w:r w:rsidRPr="0093002B">
        <w:rPr>
          <w:rFonts w:ascii="GHEA Grapalat" w:hAnsi="GHEA Grapalat"/>
          <w:b/>
          <w:szCs w:val="22"/>
          <w:lang w:val="af-ZA"/>
        </w:rPr>
        <w:t xml:space="preserve"> </w:t>
      </w:r>
      <w:r w:rsidRPr="0093002B">
        <w:rPr>
          <w:rFonts w:ascii="GHEA Grapalat" w:hAnsi="GHEA Grapalat" w:cs="Sylfaen"/>
          <w:b/>
          <w:szCs w:val="22"/>
          <w:lang w:val="es-ES"/>
        </w:rPr>
        <w:t>Տ</w:t>
      </w:r>
      <w:r w:rsidRPr="0093002B">
        <w:rPr>
          <w:rFonts w:ascii="GHEA Grapalat" w:hAnsi="GHEA Grapalat"/>
          <w:b/>
          <w:szCs w:val="22"/>
          <w:lang w:val="af-ZA"/>
        </w:rPr>
        <w:t xml:space="preserve"> </w:t>
      </w:r>
      <w:r w:rsidRPr="0093002B">
        <w:rPr>
          <w:rFonts w:ascii="GHEA Grapalat" w:hAnsi="GHEA Grapalat" w:cs="Sylfaen"/>
          <w:b/>
          <w:szCs w:val="22"/>
          <w:lang w:val="es-ES"/>
        </w:rPr>
        <w:t>Ե</w:t>
      </w:r>
      <w:r w:rsidRPr="0093002B">
        <w:rPr>
          <w:rFonts w:ascii="GHEA Grapalat" w:hAnsi="GHEA Grapalat"/>
          <w:b/>
          <w:szCs w:val="22"/>
          <w:lang w:val="af-ZA"/>
        </w:rPr>
        <w:t xml:space="preserve"> </w:t>
      </w:r>
      <w:r w:rsidRPr="0093002B">
        <w:rPr>
          <w:rFonts w:ascii="GHEA Grapalat" w:hAnsi="GHEA Grapalat" w:cs="Sylfaen"/>
          <w:b/>
          <w:szCs w:val="22"/>
          <w:lang w:val="es-ES"/>
        </w:rPr>
        <w:t>Լ</w:t>
      </w:r>
      <w:r w:rsidRPr="0093002B">
        <w:rPr>
          <w:rFonts w:ascii="GHEA Grapalat" w:hAnsi="GHEA Grapalat"/>
          <w:b/>
          <w:szCs w:val="22"/>
          <w:lang w:val="af-ZA"/>
        </w:rPr>
        <w:t xml:space="preserve"> </w:t>
      </w:r>
      <w:r w:rsidRPr="0093002B">
        <w:rPr>
          <w:rFonts w:ascii="GHEA Grapalat" w:hAnsi="GHEA Grapalat" w:cs="Sylfaen"/>
          <w:b/>
          <w:szCs w:val="22"/>
          <w:lang w:val="es-ES"/>
        </w:rPr>
        <w:t>ՈՒ</w:t>
      </w:r>
    </w:p>
    <w:p w14:paraId="4E2B480C" w14:textId="77777777" w:rsidR="00096865" w:rsidRPr="0093002B" w:rsidRDefault="00096865" w:rsidP="00EF3662">
      <w:pPr>
        <w:ind w:firstLine="567"/>
        <w:jc w:val="center"/>
        <w:rPr>
          <w:rFonts w:ascii="GHEA Grapalat" w:hAnsi="GHEA Grapalat"/>
          <w:szCs w:val="22"/>
          <w:lang w:val="af-ZA"/>
        </w:rPr>
      </w:pPr>
    </w:p>
    <w:p w14:paraId="6D77E593"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1. </w:t>
      </w:r>
      <w:r w:rsidRPr="0093002B">
        <w:rPr>
          <w:rFonts w:ascii="GHEA Grapalat" w:hAnsi="GHEA Grapalat" w:cs="Sylfaen"/>
          <w:b/>
          <w:sz w:val="20"/>
          <w:lang w:val="es-ES"/>
        </w:rPr>
        <w:t>ԸՆԴՀԱՆՈՒՐ</w:t>
      </w:r>
      <w:r w:rsidRPr="0093002B">
        <w:rPr>
          <w:rFonts w:ascii="GHEA Grapalat" w:hAnsi="GHEA Grapalat"/>
          <w:b/>
          <w:sz w:val="20"/>
          <w:lang w:val="af-ZA"/>
        </w:rPr>
        <w:t xml:space="preserve"> </w:t>
      </w:r>
      <w:r w:rsidRPr="0093002B">
        <w:rPr>
          <w:rFonts w:ascii="GHEA Grapalat" w:hAnsi="GHEA Grapalat" w:cs="Sylfaen"/>
          <w:b/>
          <w:sz w:val="20"/>
          <w:lang w:val="es-ES"/>
        </w:rPr>
        <w:t>ԴՐՈՒՅԹՆԵՐ</w:t>
      </w:r>
    </w:p>
    <w:p w14:paraId="2BAF23DA" w14:textId="77777777" w:rsidR="00096865" w:rsidRPr="0093002B" w:rsidRDefault="00096865" w:rsidP="00EF3662">
      <w:pPr>
        <w:ind w:firstLine="567"/>
        <w:jc w:val="both"/>
        <w:rPr>
          <w:rFonts w:ascii="GHEA Grapalat" w:hAnsi="GHEA Grapalat"/>
          <w:szCs w:val="22"/>
          <w:lang w:val="af-ZA"/>
        </w:rPr>
      </w:pPr>
      <w:r w:rsidRPr="0093002B">
        <w:rPr>
          <w:rFonts w:ascii="GHEA Grapalat" w:hAnsi="GHEA Grapalat"/>
          <w:szCs w:val="22"/>
          <w:lang w:val="af-ZA"/>
        </w:rPr>
        <w:t xml:space="preserve"> </w:t>
      </w:r>
    </w:p>
    <w:p w14:paraId="78FF27F3"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1.1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հրահանգը</w:t>
      </w:r>
      <w:r w:rsidRPr="0093002B">
        <w:rPr>
          <w:rFonts w:ascii="GHEA Grapalat" w:hAnsi="GHEA Grapalat" w:cs="Sylfaen"/>
          <w:sz w:val="20"/>
          <w:lang w:val="af-ZA"/>
        </w:rPr>
        <w:t xml:space="preserve"> </w:t>
      </w:r>
      <w:r w:rsidRPr="0093002B">
        <w:rPr>
          <w:rFonts w:ascii="GHEA Grapalat" w:hAnsi="GHEA Grapalat" w:cs="Sylfaen"/>
          <w:sz w:val="20"/>
          <w:lang w:val="ru-RU"/>
        </w:rPr>
        <w:t>նպատակ</w:t>
      </w:r>
      <w:r w:rsidRPr="0093002B">
        <w:rPr>
          <w:rFonts w:ascii="GHEA Grapalat" w:hAnsi="GHEA Grapalat" w:cs="Sylfaen"/>
          <w:sz w:val="20"/>
          <w:lang w:val="af-ZA"/>
        </w:rPr>
        <w:t xml:space="preserve"> </w:t>
      </w:r>
      <w:r w:rsidRPr="0093002B">
        <w:rPr>
          <w:rFonts w:ascii="GHEA Grapalat" w:hAnsi="GHEA Grapalat" w:cs="Sylfaen"/>
          <w:sz w:val="20"/>
          <w:lang w:val="ru-RU"/>
        </w:rPr>
        <w:t>ունի</w:t>
      </w:r>
      <w:r w:rsidRPr="0093002B">
        <w:rPr>
          <w:rFonts w:ascii="GHEA Grapalat" w:hAnsi="GHEA Grapalat" w:cs="Sylfaen"/>
          <w:sz w:val="20"/>
          <w:lang w:val="af-ZA"/>
        </w:rPr>
        <w:t xml:space="preserve"> </w:t>
      </w:r>
      <w:r w:rsidRPr="0093002B">
        <w:rPr>
          <w:rFonts w:ascii="GHEA Grapalat" w:hAnsi="GHEA Grapalat" w:cs="Sylfaen"/>
          <w:sz w:val="20"/>
          <w:lang w:val="ru-RU"/>
        </w:rPr>
        <w:t>օժանդակել</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ասնակիցներին</w:t>
      </w:r>
      <w:r w:rsidRPr="0093002B">
        <w:rPr>
          <w:rFonts w:ascii="GHEA Grapalat" w:hAnsi="GHEA Grapalat" w:cs="Sylfaen"/>
          <w:sz w:val="20"/>
          <w:lang w:val="af-ZA"/>
        </w:rPr>
        <w:t xml:space="preserve"> </w:t>
      </w:r>
      <w:r w:rsidRPr="0093002B">
        <w:rPr>
          <w:rFonts w:ascii="GHEA Grapalat" w:hAnsi="GHEA Grapalat" w:cs="Sylfaen"/>
          <w:sz w:val="20"/>
          <w:lang w:val="ru-RU"/>
        </w:rPr>
        <w:t>հայտը</w:t>
      </w:r>
      <w:r w:rsidRPr="0093002B">
        <w:rPr>
          <w:rFonts w:ascii="GHEA Grapalat" w:hAnsi="GHEA Grapalat" w:cs="Sylfaen"/>
          <w:sz w:val="20"/>
          <w:lang w:val="af-ZA"/>
        </w:rPr>
        <w:t xml:space="preserve"> </w:t>
      </w:r>
      <w:r w:rsidRPr="0093002B">
        <w:rPr>
          <w:rFonts w:ascii="GHEA Grapalat" w:hAnsi="GHEA Grapalat" w:cs="Sylfaen"/>
          <w:sz w:val="20"/>
          <w:lang w:val="ru-RU"/>
        </w:rPr>
        <w:t>պատրաստելիս</w:t>
      </w:r>
      <w:r w:rsidR="004D5671" w:rsidRPr="0093002B">
        <w:rPr>
          <w:rFonts w:ascii="GHEA Grapalat" w:hAnsi="GHEA Grapalat" w:cs="Sylfaen"/>
          <w:sz w:val="20"/>
          <w:lang w:val="ru-RU"/>
        </w:rPr>
        <w:t>։</w:t>
      </w:r>
    </w:p>
    <w:p w14:paraId="6FAC9999"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1.2 </w:t>
      </w:r>
      <w:r w:rsidRPr="0093002B">
        <w:rPr>
          <w:rFonts w:ascii="GHEA Grapalat" w:hAnsi="GHEA Grapalat" w:cs="Sylfaen"/>
          <w:sz w:val="20"/>
          <w:lang w:val="ru-RU"/>
        </w:rPr>
        <w:t>Նպատակահարմարության</w:t>
      </w:r>
      <w:r w:rsidRPr="0093002B">
        <w:rPr>
          <w:rFonts w:ascii="GHEA Grapalat" w:hAnsi="GHEA Grapalat" w:cs="Sylfaen"/>
          <w:sz w:val="20"/>
          <w:lang w:val="af-ZA"/>
        </w:rPr>
        <w:t xml:space="preserve"> </w:t>
      </w:r>
      <w:r w:rsidRPr="0093002B">
        <w:rPr>
          <w:rFonts w:ascii="GHEA Grapalat" w:hAnsi="GHEA Grapalat" w:cs="Sylfaen"/>
          <w:sz w:val="20"/>
          <w:lang w:val="ru-RU"/>
        </w:rPr>
        <w:t>դեպքում</w:t>
      </w:r>
      <w:r w:rsidRPr="0093002B">
        <w:rPr>
          <w:rFonts w:ascii="GHEA Grapalat" w:hAnsi="GHEA Grapalat" w:cs="Sylfaen"/>
          <w:sz w:val="20"/>
          <w:lang w:val="af-ZA"/>
        </w:rPr>
        <w:t xml:space="preserve"> </w:t>
      </w:r>
      <w:r w:rsidR="000F4B86" w:rsidRPr="0093002B">
        <w:rPr>
          <w:rFonts w:ascii="GHEA Grapalat" w:hAnsi="GHEA Grapalat" w:cs="Sylfaen"/>
          <w:sz w:val="20"/>
          <w:lang w:val="af-ZA"/>
        </w:rPr>
        <w:t>մ</w:t>
      </w:r>
      <w:r w:rsidRPr="0093002B">
        <w:rPr>
          <w:rFonts w:ascii="GHEA Grapalat" w:hAnsi="GHEA Grapalat" w:cs="Sylfaen"/>
          <w:sz w:val="20"/>
          <w:lang w:val="ru-RU"/>
        </w:rPr>
        <w:t>ասնակիցը</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տեղեկությունները</w:t>
      </w:r>
      <w:r w:rsidRPr="0093002B">
        <w:rPr>
          <w:rFonts w:ascii="GHEA Grapalat" w:hAnsi="GHEA Grapalat" w:cs="Sylfaen"/>
          <w:sz w:val="20"/>
          <w:lang w:val="af-ZA"/>
        </w:rPr>
        <w:t xml:space="preserve"> </w:t>
      </w:r>
      <w:r w:rsidRPr="0093002B">
        <w:rPr>
          <w:rFonts w:ascii="GHEA Grapalat" w:hAnsi="GHEA Grapalat" w:cs="Sylfaen"/>
          <w:sz w:val="20"/>
          <w:lang w:val="ru-RU"/>
        </w:rPr>
        <w:t>կարող</w:t>
      </w:r>
      <w:r w:rsidRPr="0093002B">
        <w:rPr>
          <w:rFonts w:ascii="GHEA Grapalat" w:hAnsi="GHEA Grapalat" w:cs="Sylfaen"/>
          <w:sz w:val="20"/>
          <w:lang w:val="af-ZA"/>
        </w:rPr>
        <w:t xml:space="preserve"> </w:t>
      </w:r>
      <w:r w:rsidRPr="0093002B">
        <w:rPr>
          <w:rFonts w:ascii="GHEA Grapalat" w:hAnsi="GHEA Grapalat" w:cs="Sylfaen"/>
          <w:sz w:val="20"/>
          <w:lang w:val="ru-RU"/>
        </w:rPr>
        <w:t>է</w:t>
      </w:r>
      <w:r w:rsidRPr="0093002B">
        <w:rPr>
          <w:rFonts w:ascii="GHEA Grapalat" w:hAnsi="GHEA Grapalat" w:cs="Sylfaen"/>
          <w:sz w:val="20"/>
          <w:lang w:val="af-ZA"/>
        </w:rPr>
        <w:t xml:space="preserve"> </w:t>
      </w:r>
      <w:r w:rsidRPr="0093002B">
        <w:rPr>
          <w:rFonts w:ascii="GHEA Grapalat" w:hAnsi="GHEA Grapalat" w:cs="Sylfaen"/>
          <w:sz w:val="20"/>
          <w:lang w:val="ru-RU"/>
        </w:rPr>
        <w:t>ներկայացնել</w:t>
      </w:r>
      <w:r w:rsidRPr="0093002B">
        <w:rPr>
          <w:rFonts w:ascii="GHEA Grapalat" w:hAnsi="GHEA Grapalat" w:cs="Sylfaen"/>
          <w:sz w:val="20"/>
          <w:lang w:val="af-ZA"/>
        </w:rPr>
        <w:t xml:space="preserve"> </w:t>
      </w:r>
      <w:r w:rsidRPr="0093002B">
        <w:rPr>
          <w:rFonts w:ascii="GHEA Grapalat" w:hAnsi="GHEA Grapalat" w:cs="Sylfaen"/>
          <w:sz w:val="20"/>
          <w:lang w:val="ru-RU"/>
        </w:rPr>
        <w:t>սույն</w:t>
      </w:r>
      <w:r w:rsidRPr="0093002B">
        <w:rPr>
          <w:rFonts w:ascii="GHEA Grapalat" w:hAnsi="GHEA Grapalat" w:cs="Sylfaen"/>
          <w:sz w:val="20"/>
          <w:lang w:val="af-ZA"/>
        </w:rPr>
        <w:t xml:space="preserve"> </w:t>
      </w:r>
      <w:r w:rsidRPr="0093002B">
        <w:rPr>
          <w:rFonts w:ascii="GHEA Grapalat" w:hAnsi="GHEA Grapalat" w:cs="Sylfaen"/>
          <w:sz w:val="20"/>
          <w:lang w:val="ru-RU"/>
        </w:rPr>
        <w:t>հրահանգով</w:t>
      </w:r>
      <w:r w:rsidRPr="0093002B">
        <w:rPr>
          <w:rFonts w:ascii="GHEA Grapalat" w:hAnsi="GHEA Grapalat" w:cs="Sylfaen"/>
          <w:sz w:val="20"/>
          <w:lang w:val="af-ZA"/>
        </w:rPr>
        <w:t xml:space="preserve"> </w:t>
      </w:r>
      <w:r w:rsidRPr="0093002B">
        <w:rPr>
          <w:rFonts w:ascii="GHEA Grapalat" w:hAnsi="GHEA Grapalat" w:cs="Sylfaen"/>
          <w:sz w:val="20"/>
          <w:lang w:val="ru-RU"/>
        </w:rPr>
        <w:t>առաջարկվող</w:t>
      </w:r>
      <w:r w:rsidRPr="0093002B">
        <w:rPr>
          <w:rFonts w:ascii="GHEA Grapalat" w:hAnsi="GHEA Grapalat" w:cs="Sylfaen"/>
          <w:sz w:val="20"/>
          <w:lang w:val="af-ZA"/>
        </w:rPr>
        <w:t xml:space="preserve"> </w:t>
      </w:r>
      <w:r w:rsidRPr="0093002B">
        <w:rPr>
          <w:rFonts w:ascii="GHEA Grapalat" w:hAnsi="GHEA Grapalat" w:cs="Sylfaen"/>
          <w:sz w:val="20"/>
          <w:lang w:val="ru-RU"/>
        </w:rPr>
        <w:t>ձևերից</w:t>
      </w:r>
      <w:r w:rsidRPr="0093002B">
        <w:rPr>
          <w:rFonts w:ascii="GHEA Grapalat" w:hAnsi="GHEA Grapalat" w:cs="Sylfaen"/>
          <w:sz w:val="20"/>
          <w:lang w:val="af-ZA"/>
        </w:rPr>
        <w:t xml:space="preserve"> </w:t>
      </w:r>
      <w:r w:rsidRPr="0093002B">
        <w:rPr>
          <w:rFonts w:ascii="GHEA Grapalat" w:hAnsi="GHEA Grapalat" w:cs="Sylfaen"/>
          <w:sz w:val="20"/>
          <w:lang w:val="ru-RU"/>
        </w:rPr>
        <w:t>տարբերվող</w:t>
      </w:r>
      <w:r w:rsidRPr="0093002B">
        <w:rPr>
          <w:rFonts w:ascii="GHEA Grapalat" w:hAnsi="GHEA Grapalat" w:cs="Sylfaen"/>
          <w:sz w:val="20"/>
          <w:lang w:val="af-ZA"/>
        </w:rPr>
        <w:t xml:space="preserve">` </w:t>
      </w:r>
      <w:r w:rsidRPr="0093002B">
        <w:rPr>
          <w:rFonts w:ascii="GHEA Grapalat" w:hAnsi="GHEA Grapalat" w:cs="Sylfaen"/>
          <w:sz w:val="20"/>
          <w:lang w:val="ru-RU"/>
        </w:rPr>
        <w:t>այլ</w:t>
      </w:r>
      <w:r w:rsidRPr="0093002B">
        <w:rPr>
          <w:rFonts w:ascii="GHEA Grapalat" w:hAnsi="GHEA Grapalat" w:cs="Sylfaen"/>
          <w:sz w:val="20"/>
          <w:lang w:val="af-ZA"/>
        </w:rPr>
        <w:t xml:space="preserve"> </w:t>
      </w:r>
      <w:r w:rsidRPr="0093002B">
        <w:rPr>
          <w:rFonts w:ascii="GHEA Grapalat" w:hAnsi="GHEA Grapalat" w:cs="Sylfaen"/>
          <w:sz w:val="20"/>
          <w:lang w:val="ru-RU"/>
        </w:rPr>
        <w:t>ձևերով</w:t>
      </w:r>
      <w:r w:rsidRPr="0093002B">
        <w:rPr>
          <w:rFonts w:ascii="GHEA Grapalat" w:hAnsi="GHEA Grapalat" w:cs="Sylfaen"/>
          <w:sz w:val="20"/>
          <w:lang w:val="af-ZA"/>
        </w:rPr>
        <w:t xml:space="preserve">` </w:t>
      </w:r>
      <w:r w:rsidRPr="0093002B">
        <w:rPr>
          <w:rFonts w:ascii="GHEA Grapalat" w:hAnsi="GHEA Grapalat" w:cs="Sylfaen"/>
          <w:sz w:val="20"/>
          <w:lang w:val="ru-RU"/>
        </w:rPr>
        <w:t>պահպանելով</w:t>
      </w:r>
      <w:r w:rsidRPr="0093002B">
        <w:rPr>
          <w:rFonts w:ascii="GHEA Grapalat" w:hAnsi="GHEA Grapalat" w:cs="Sylfaen"/>
          <w:sz w:val="20"/>
          <w:lang w:val="af-ZA"/>
        </w:rPr>
        <w:t xml:space="preserve"> </w:t>
      </w:r>
      <w:r w:rsidRPr="0093002B">
        <w:rPr>
          <w:rFonts w:ascii="GHEA Grapalat" w:hAnsi="GHEA Grapalat" w:cs="Sylfaen"/>
          <w:sz w:val="20"/>
          <w:lang w:val="ru-RU"/>
        </w:rPr>
        <w:t>պահանջվող</w:t>
      </w:r>
      <w:r w:rsidRPr="0093002B">
        <w:rPr>
          <w:rFonts w:ascii="GHEA Grapalat" w:hAnsi="GHEA Grapalat" w:cs="Sylfaen"/>
          <w:sz w:val="20"/>
          <w:lang w:val="af-ZA"/>
        </w:rPr>
        <w:t xml:space="preserve"> </w:t>
      </w:r>
      <w:r w:rsidRPr="0093002B">
        <w:rPr>
          <w:rFonts w:ascii="GHEA Grapalat" w:hAnsi="GHEA Grapalat" w:cs="Sylfaen"/>
          <w:sz w:val="20"/>
          <w:lang w:val="ru-RU"/>
        </w:rPr>
        <w:t>վավերապայմանները</w:t>
      </w:r>
      <w:r w:rsidR="004D5671" w:rsidRPr="0093002B">
        <w:rPr>
          <w:rFonts w:ascii="GHEA Grapalat" w:hAnsi="GHEA Grapalat" w:cs="Sylfaen"/>
          <w:sz w:val="20"/>
          <w:lang w:val="ru-RU"/>
        </w:rPr>
        <w:t>։</w:t>
      </w:r>
    </w:p>
    <w:p w14:paraId="4B8D7A64" w14:textId="77777777" w:rsidR="00096865"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 xml:space="preserve">1.3 </w:t>
      </w:r>
      <w:r w:rsidRPr="0093002B">
        <w:rPr>
          <w:rFonts w:ascii="GHEA Grapalat" w:hAnsi="GHEA Grapalat" w:cs="Sylfaen"/>
          <w:sz w:val="20"/>
          <w:lang w:val="ru-RU"/>
        </w:rPr>
        <w:t>Հայտերը</w:t>
      </w:r>
      <w:r w:rsidR="00AE679C" w:rsidRPr="0093002B">
        <w:rPr>
          <w:rFonts w:ascii="GHEA Grapalat" w:hAnsi="GHEA Grapalat" w:cs="Sylfaen"/>
          <w:sz w:val="20"/>
          <w:lang w:val="af-ZA"/>
        </w:rPr>
        <w:t>,</w:t>
      </w:r>
      <w:r w:rsidRPr="0093002B">
        <w:rPr>
          <w:rFonts w:ascii="GHEA Grapalat" w:hAnsi="GHEA Grapalat" w:cs="Sylfaen"/>
          <w:sz w:val="20"/>
          <w:lang w:val="af-ZA"/>
        </w:rPr>
        <w:t xml:space="preserve"> </w:t>
      </w:r>
      <w:r w:rsidR="005D71EF" w:rsidRPr="0093002B">
        <w:rPr>
          <w:rFonts w:ascii="GHEA Grapalat" w:hAnsi="GHEA Grapalat" w:cs="Sylfaen"/>
          <w:sz w:val="20"/>
          <w:lang w:val="ru-RU"/>
        </w:rPr>
        <w:t>հայերենից</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բացի</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կարող</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ներկայացվել</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նաև</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անգլերեն</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կամ</w:t>
      </w:r>
      <w:r w:rsidR="005D71EF" w:rsidRPr="0093002B">
        <w:rPr>
          <w:rFonts w:ascii="GHEA Grapalat" w:hAnsi="GHEA Grapalat" w:cs="Sylfaen"/>
          <w:sz w:val="20"/>
          <w:lang w:val="af-ZA"/>
        </w:rPr>
        <w:t xml:space="preserve"> </w:t>
      </w:r>
      <w:r w:rsidR="005D71EF" w:rsidRPr="0093002B">
        <w:rPr>
          <w:rFonts w:ascii="GHEA Grapalat" w:hAnsi="GHEA Grapalat" w:cs="Sylfaen"/>
          <w:sz w:val="20"/>
          <w:lang w:val="ru-RU"/>
        </w:rPr>
        <w:t>ռուսերեն</w:t>
      </w:r>
      <w:r w:rsidR="004D5671" w:rsidRPr="0093002B">
        <w:rPr>
          <w:rFonts w:ascii="GHEA Grapalat" w:hAnsi="GHEA Grapalat" w:cs="Sylfaen"/>
          <w:sz w:val="20"/>
          <w:lang w:val="ru-RU"/>
        </w:rPr>
        <w:t>։</w:t>
      </w:r>
      <w:r w:rsidRPr="0093002B">
        <w:rPr>
          <w:rFonts w:ascii="GHEA Grapalat" w:hAnsi="GHEA Grapalat" w:cs="Sylfaen"/>
          <w:sz w:val="20"/>
          <w:lang w:val="af-ZA"/>
        </w:rPr>
        <w:t xml:space="preserve"> </w:t>
      </w:r>
    </w:p>
    <w:p w14:paraId="0D9D3941" w14:textId="77777777" w:rsidR="00096865" w:rsidRPr="0093002B" w:rsidRDefault="00096865" w:rsidP="00EF3662">
      <w:pPr>
        <w:jc w:val="center"/>
        <w:rPr>
          <w:rFonts w:ascii="GHEA Grapalat" w:hAnsi="GHEA Grapalat"/>
          <w:b/>
          <w:szCs w:val="22"/>
          <w:lang w:val="af-ZA"/>
        </w:rPr>
      </w:pPr>
    </w:p>
    <w:p w14:paraId="63AA2DCE" w14:textId="77777777" w:rsidR="00096865" w:rsidRPr="0093002B" w:rsidRDefault="008D5016" w:rsidP="00EF3662">
      <w:pPr>
        <w:jc w:val="center"/>
        <w:rPr>
          <w:rFonts w:ascii="GHEA Grapalat" w:hAnsi="GHEA Grapalat"/>
          <w:b/>
          <w:sz w:val="20"/>
          <w:lang w:val="af-ZA"/>
        </w:rPr>
      </w:pPr>
      <w:r w:rsidRPr="0093002B">
        <w:rPr>
          <w:rFonts w:ascii="GHEA Grapalat" w:hAnsi="GHEA Grapalat"/>
          <w:b/>
          <w:sz w:val="20"/>
          <w:lang w:val="af-ZA"/>
        </w:rPr>
        <w:t xml:space="preserve">2. </w:t>
      </w:r>
      <w:r w:rsidRPr="0093002B">
        <w:rPr>
          <w:rFonts w:ascii="GHEA Grapalat" w:hAnsi="GHEA Grapalat" w:cs="Sylfaen"/>
          <w:b/>
          <w:sz w:val="20"/>
          <w:lang w:val="es-ES"/>
        </w:rPr>
        <w:t>ԸՆԹԱՑԱԿԱՐԳԻ</w:t>
      </w:r>
      <w:r w:rsidRPr="0093002B">
        <w:rPr>
          <w:rFonts w:ascii="GHEA Grapalat" w:hAnsi="GHEA Grapalat"/>
          <w:b/>
          <w:sz w:val="20"/>
          <w:lang w:val="af-ZA"/>
        </w:rPr>
        <w:t xml:space="preserve"> </w:t>
      </w:r>
      <w:r w:rsidRPr="0093002B">
        <w:rPr>
          <w:rFonts w:ascii="GHEA Grapalat" w:hAnsi="GHEA Grapalat" w:cs="Sylfaen"/>
          <w:b/>
          <w:sz w:val="20"/>
          <w:lang w:val="es-ES"/>
        </w:rPr>
        <w:t>ՀԱՅՏԸ</w:t>
      </w:r>
    </w:p>
    <w:p w14:paraId="12AC24B6" w14:textId="77777777" w:rsidR="00096865" w:rsidRPr="0093002B" w:rsidRDefault="00096865" w:rsidP="00EF3662">
      <w:pPr>
        <w:ind w:firstLine="720"/>
        <w:jc w:val="center"/>
        <w:rPr>
          <w:rFonts w:ascii="GHEA Grapalat" w:hAnsi="GHEA Grapalat"/>
          <w:szCs w:val="22"/>
          <w:lang w:val="af-ZA"/>
        </w:rPr>
      </w:pPr>
    </w:p>
    <w:p w14:paraId="71090AAB" w14:textId="77777777" w:rsidR="0078387F" w:rsidRPr="0093002B" w:rsidRDefault="0078387F" w:rsidP="00EF3662">
      <w:pPr>
        <w:ind w:firstLine="567"/>
        <w:jc w:val="both"/>
        <w:rPr>
          <w:rFonts w:ascii="GHEA Grapalat" w:hAnsi="GHEA Grapalat"/>
          <w:sz w:val="20"/>
          <w:szCs w:val="20"/>
          <w:lang w:val="es-ES"/>
        </w:rPr>
      </w:pPr>
      <w:r w:rsidRPr="0093002B">
        <w:rPr>
          <w:rFonts w:ascii="GHEA Grapalat" w:hAnsi="GHEA Grapalat"/>
          <w:sz w:val="20"/>
          <w:szCs w:val="20"/>
          <w:lang w:val="hy-AM"/>
        </w:rPr>
        <w:t xml:space="preserve">Ընթացակարգին մասնակցելու համար </w:t>
      </w:r>
      <w:r w:rsidR="004F78EF" w:rsidRPr="0093002B">
        <w:rPr>
          <w:rFonts w:ascii="GHEA Grapalat" w:hAnsi="GHEA Grapalat"/>
          <w:sz w:val="20"/>
          <w:szCs w:val="20"/>
        </w:rPr>
        <w:t>մ</w:t>
      </w:r>
      <w:r w:rsidRPr="0093002B">
        <w:rPr>
          <w:rFonts w:ascii="GHEA Grapalat" w:hAnsi="GHEA Grapalat"/>
          <w:sz w:val="20"/>
          <w:szCs w:val="20"/>
          <w:lang w:val="hy-AM"/>
        </w:rPr>
        <w:t xml:space="preserve">ասնակիցը </w:t>
      </w:r>
      <w:proofErr w:type="spellStart"/>
      <w:r w:rsidR="004F78EF" w:rsidRPr="0093002B">
        <w:rPr>
          <w:rFonts w:ascii="GHEA Grapalat" w:hAnsi="GHEA Grapalat"/>
          <w:sz w:val="20"/>
          <w:szCs w:val="20"/>
        </w:rPr>
        <w:t>հ</w:t>
      </w:r>
      <w:r w:rsidR="001F6578" w:rsidRPr="0093002B">
        <w:rPr>
          <w:rFonts w:ascii="GHEA Grapalat" w:hAnsi="GHEA Grapalat"/>
          <w:sz w:val="20"/>
          <w:szCs w:val="20"/>
        </w:rPr>
        <w:t>ամակարգի</w:t>
      </w:r>
      <w:proofErr w:type="spellEnd"/>
      <w:r w:rsidR="001F6578" w:rsidRPr="0093002B">
        <w:rPr>
          <w:rFonts w:ascii="GHEA Grapalat" w:hAnsi="GHEA Grapalat"/>
          <w:sz w:val="20"/>
          <w:szCs w:val="20"/>
          <w:lang w:val="af-ZA"/>
        </w:rPr>
        <w:t xml:space="preserve"> </w:t>
      </w:r>
      <w:r w:rsidRPr="0093002B">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93002B">
        <w:rPr>
          <w:rFonts w:ascii="GHEA Grapalat" w:hAnsi="GHEA Grapalat"/>
          <w:sz w:val="20"/>
          <w:szCs w:val="20"/>
          <w:lang w:val="es-ES"/>
        </w:rPr>
        <w:t>ը (</w:t>
      </w:r>
      <w:proofErr w:type="spellStart"/>
      <w:r w:rsidRPr="0093002B">
        <w:rPr>
          <w:rFonts w:ascii="GHEA Grapalat" w:hAnsi="GHEA Grapalat"/>
          <w:sz w:val="20"/>
          <w:szCs w:val="20"/>
          <w:lang w:val="es-ES"/>
        </w:rPr>
        <w:t>տեղեկությունները</w:t>
      </w:r>
      <w:proofErr w:type="spellEnd"/>
      <w:r w:rsidRPr="0093002B">
        <w:rPr>
          <w:rFonts w:ascii="GHEA Grapalat" w:hAnsi="GHEA Grapalat"/>
          <w:sz w:val="20"/>
          <w:szCs w:val="20"/>
          <w:lang w:val="es-ES"/>
        </w:rPr>
        <w:t>):</w:t>
      </w:r>
    </w:p>
    <w:p w14:paraId="02EB36F0" w14:textId="77777777" w:rsidR="002D5CF0" w:rsidRPr="0093002B" w:rsidRDefault="0078387F" w:rsidP="00EF3662">
      <w:pPr>
        <w:ind w:firstLine="567"/>
        <w:jc w:val="both"/>
        <w:rPr>
          <w:rFonts w:ascii="GHEA Grapalat" w:hAnsi="GHEA Grapalat" w:cs="Sylfaen"/>
          <w:sz w:val="20"/>
          <w:lang w:val="es-ES"/>
        </w:rPr>
      </w:pPr>
      <w:proofErr w:type="spellStart"/>
      <w:r w:rsidRPr="0093002B">
        <w:rPr>
          <w:rFonts w:ascii="GHEA Grapalat" w:hAnsi="GHEA Grapalat" w:cs="Sylfaen"/>
          <w:sz w:val="20"/>
        </w:rPr>
        <w:t>Մասնակիցը</w:t>
      </w:r>
      <w:proofErr w:type="spellEnd"/>
      <w:r w:rsidRPr="0093002B">
        <w:rPr>
          <w:rFonts w:ascii="GHEA Grapalat" w:hAnsi="GHEA Grapalat" w:cs="Sylfaen"/>
          <w:sz w:val="20"/>
          <w:lang w:val="es-ES"/>
        </w:rPr>
        <w:t xml:space="preserve"> </w:t>
      </w:r>
      <w:proofErr w:type="spellStart"/>
      <w:r w:rsidR="002240AB" w:rsidRPr="0093002B">
        <w:rPr>
          <w:rFonts w:ascii="GHEA Grapalat" w:hAnsi="GHEA Grapalat" w:cs="Sylfaen"/>
          <w:sz w:val="20"/>
        </w:rPr>
        <w:t>հայտով</w:t>
      </w:r>
      <w:proofErr w:type="spellEnd"/>
      <w:r w:rsidR="002240AB" w:rsidRPr="0093002B">
        <w:rPr>
          <w:rFonts w:ascii="GHEA Grapalat" w:hAnsi="GHEA Grapalat" w:cs="Sylfaen"/>
          <w:sz w:val="20"/>
          <w:lang w:val="es-ES"/>
        </w:rPr>
        <w:t xml:space="preserve"> </w:t>
      </w:r>
      <w:proofErr w:type="spellStart"/>
      <w:r w:rsidRPr="0093002B">
        <w:rPr>
          <w:rFonts w:ascii="GHEA Grapalat" w:hAnsi="GHEA Grapalat" w:cs="Sylfaen"/>
          <w:sz w:val="20"/>
        </w:rPr>
        <w:t>ներկայացնում</w:t>
      </w:r>
      <w:proofErr w:type="spellEnd"/>
      <w:r w:rsidRPr="0093002B">
        <w:rPr>
          <w:rFonts w:ascii="GHEA Grapalat" w:hAnsi="GHEA Grapalat" w:cs="Sylfaen"/>
          <w:sz w:val="20"/>
          <w:lang w:val="es-ES"/>
        </w:rPr>
        <w:t xml:space="preserve"> </w:t>
      </w:r>
      <w:r w:rsidRPr="0093002B">
        <w:rPr>
          <w:rFonts w:ascii="GHEA Grapalat" w:hAnsi="GHEA Grapalat" w:cs="Sylfaen"/>
          <w:sz w:val="20"/>
        </w:rPr>
        <w:t>է</w:t>
      </w:r>
      <w:r w:rsidRPr="0093002B">
        <w:rPr>
          <w:rFonts w:ascii="GHEA Grapalat" w:hAnsi="GHEA Grapalat" w:cs="Sylfaen"/>
          <w:sz w:val="20"/>
          <w:lang w:val="es-ES"/>
        </w:rPr>
        <w:t xml:space="preserve"> </w:t>
      </w:r>
      <w:proofErr w:type="spellStart"/>
      <w:r w:rsidRPr="0093002B">
        <w:rPr>
          <w:rFonts w:ascii="GHEA Grapalat" w:hAnsi="GHEA Grapalat" w:cs="Sylfaen"/>
          <w:sz w:val="20"/>
        </w:rPr>
        <w:t>իր</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կողմից</w:t>
      </w:r>
      <w:proofErr w:type="spellEnd"/>
      <w:r w:rsidRPr="0093002B">
        <w:rPr>
          <w:rFonts w:ascii="GHEA Grapalat" w:hAnsi="GHEA Grapalat" w:cs="Sylfaen"/>
          <w:sz w:val="20"/>
          <w:lang w:val="es-ES"/>
        </w:rPr>
        <w:t xml:space="preserve"> </w:t>
      </w:r>
      <w:proofErr w:type="spellStart"/>
      <w:r w:rsidRPr="0093002B">
        <w:rPr>
          <w:rFonts w:ascii="GHEA Grapalat" w:hAnsi="GHEA Grapalat" w:cs="Sylfaen"/>
          <w:sz w:val="20"/>
        </w:rPr>
        <w:t>հաստատված</w:t>
      </w:r>
      <w:proofErr w:type="spellEnd"/>
      <w:r w:rsidRPr="0093002B">
        <w:rPr>
          <w:rFonts w:ascii="GHEA Grapalat" w:hAnsi="GHEA Grapalat" w:cs="Sylfaen"/>
          <w:sz w:val="20"/>
          <w:lang w:val="es-ES"/>
        </w:rPr>
        <w:t>`</w:t>
      </w:r>
    </w:p>
    <w:p w14:paraId="596CFC58" w14:textId="77777777" w:rsidR="002C4C71" w:rsidRPr="005E1F72" w:rsidRDefault="002C4C71" w:rsidP="002C4C71">
      <w:pPr>
        <w:ind w:firstLine="567"/>
        <w:jc w:val="both"/>
        <w:rPr>
          <w:rFonts w:ascii="GHEA Grapalat" w:hAnsi="GHEA Grapalat"/>
          <w:b/>
          <w:sz w:val="20"/>
          <w:szCs w:val="20"/>
          <w:lang w:val="es-ES"/>
        </w:rPr>
      </w:pPr>
      <w:r w:rsidRPr="005E1F72">
        <w:rPr>
          <w:rFonts w:ascii="GHEA Grapalat" w:hAnsi="GHEA Grapalat"/>
          <w:b/>
          <w:sz w:val="20"/>
          <w:szCs w:val="20"/>
          <w:lang w:val="es-ES"/>
        </w:rPr>
        <w:t>1) «</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Pr="005E1F72">
        <w:rPr>
          <w:rFonts w:ascii="GHEA Grapalat" w:hAnsi="GHEA Grapalat"/>
          <w:b/>
          <w:sz w:val="20"/>
          <w:szCs w:val="20"/>
          <w:lang w:val="es-ES"/>
        </w:rPr>
        <w:t>».</w:t>
      </w:r>
    </w:p>
    <w:p w14:paraId="45199CED" w14:textId="77777777" w:rsidR="002C4C71" w:rsidRPr="003815BD" w:rsidRDefault="002C4C71" w:rsidP="002C4C71">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Pr="0093002B" w:rsidRDefault="00096865" w:rsidP="00EF4630">
      <w:pPr>
        <w:pStyle w:val="norm"/>
        <w:spacing w:line="276" w:lineRule="auto"/>
        <w:ind w:firstLine="567"/>
        <w:rPr>
          <w:rFonts w:ascii="GHEA Grapalat" w:hAnsi="GHEA Grapalat" w:cs="Sylfaen"/>
          <w:sz w:val="20"/>
          <w:szCs w:val="24"/>
          <w:lang w:val="hy-AM" w:eastAsia="en-US"/>
        </w:rPr>
      </w:pPr>
      <w:r w:rsidRPr="0093002B">
        <w:rPr>
          <w:rFonts w:ascii="GHEA Grapalat" w:hAnsi="GHEA Grapalat" w:cs="Sylfaen"/>
          <w:sz w:val="20"/>
          <w:lang w:val="af-ZA"/>
        </w:rPr>
        <w:t>2.</w:t>
      </w:r>
      <w:r w:rsidR="00180EE9" w:rsidRPr="0093002B">
        <w:rPr>
          <w:rFonts w:ascii="GHEA Grapalat" w:hAnsi="GHEA Grapalat" w:cs="Sylfaen"/>
          <w:sz w:val="20"/>
          <w:lang w:val="af-ZA"/>
        </w:rPr>
        <w:t>2</w:t>
      </w:r>
      <w:r w:rsidRPr="0093002B">
        <w:rPr>
          <w:rFonts w:ascii="GHEA Grapalat" w:hAnsi="GHEA Grapalat" w:cs="Sylfaen"/>
          <w:sz w:val="20"/>
          <w:lang w:val="af-ZA"/>
        </w:rPr>
        <w:t xml:space="preserve"> </w:t>
      </w:r>
      <w:r w:rsidR="00C96127" w:rsidRPr="0093002B">
        <w:rPr>
          <w:rFonts w:ascii="GHEA Grapalat" w:hAnsi="GHEA Grapalat" w:cs="Sylfaen"/>
          <w:sz w:val="20"/>
          <w:lang w:val="af-ZA"/>
        </w:rPr>
        <w:t xml:space="preserve">ենթակապալի </w:t>
      </w:r>
      <w:proofErr w:type="spellStart"/>
      <w:r w:rsidR="00EF4630" w:rsidRPr="0093002B">
        <w:rPr>
          <w:rFonts w:ascii="GHEA Grapalat" w:hAnsi="GHEA Grapalat" w:cs="Sylfaen"/>
          <w:sz w:val="20"/>
          <w:szCs w:val="24"/>
          <w:lang w:eastAsia="en-US"/>
        </w:rPr>
        <w:t>պայմանագրի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պատճենը</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և</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դրա</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կողմ</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հանդիսացող</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անձի</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տվյալները</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եթե</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պայմանագիրն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իրականացվելու</w:t>
      </w:r>
      <w:proofErr w:type="spellEnd"/>
      <w:r w:rsidR="00EF4630" w:rsidRPr="0093002B">
        <w:rPr>
          <w:rFonts w:ascii="GHEA Grapalat" w:hAnsi="GHEA Grapalat" w:cs="Sylfaen"/>
          <w:sz w:val="20"/>
          <w:szCs w:val="24"/>
          <w:lang w:val="af-ZA" w:eastAsia="en-US"/>
        </w:rPr>
        <w:t xml:space="preserve"> </w:t>
      </w:r>
      <w:r w:rsidR="00EF4630" w:rsidRPr="0093002B">
        <w:rPr>
          <w:rFonts w:ascii="GHEA Grapalat" w:hAnsi="GHEA Grapalat" w:cs="Sylfaen"/>
          <w:sz w:val="20"/>
          <w:szCs w:val="24"/>
          <w:lang w:eastAsia="en-US"/>
        </w:rPr>
        <w:t>է</w:t>
      </w:r>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գործակալության</w:t>
      </w:r>
      <w:proofErr w:type="spellEnd"/>
      <w:r w:rsidR="00EF4630" w:rsidRPr="0093002B">
        <w:rPr>
          <w:rFonts w:ascii="GHEA Grapalat" w:hAnsi="GHEA Grapalat" w:cs="Sylfaen"/>
          <w:sz w:val="20"/>
          <w:szCs w:val="24"/>
          <w:lang w:val="af-ZA" w:eastAsia="en-US"/>
        </w:rPr>
        <w:t xml:space="preserve"> </w:t>
      </w:r>
      <w:proofErr w:type="spellStart"/>
      <w:r w:rsidR="00EF4630" w:rsidRPr="0093002B">
        <w:rPr>
          <w:rFonts w:ascii="GHEA Grapalat" w:hAnsi="GHEA Grapalat" w:cs="Sylfaen"/>
          <w:sz w:val="20"/>
          <w:szCs w:val="24"/>
          <w:lang w:eastAsia="en-US"/>
        </w:rPr>
        <w:t>միջոցով</w:t>
      </w:r>
      <w:proofErr w:type="spellEnd"/>
      <w:r w:rsidR="00EF4630" w:rsidRPr="0093002B">
        <w:rPr>
          <w:rFonts w:ascii="GHEA Grapalat" w:hAnsi="GHEA Grapalat" w:cs="Sylfaen"/>
          <w:sz w:val="20"/>
          <w:szCs w:val="24"/>
          <w:lang w:val="af-ZA" w:eastAsia="en-US"/>
        </w:rPr>
        <w:t>.</w:t>
      </w:r>
    </w:p>
    <w:p w14:paraId="45A169DE" w14:textId="3CFC2BE0" w:rsidR="00EF4630" w:rsidRPr="0093002B" w:rsidRDefault="00EF4630" w:rsidP="00505AD4">
      <w:pPr>
        <w:pStyle w:val="norm"/>
        <w:spacing w:line="240" w:lineRule="auto"/>
        <w:ind w:firstLine="567"/>
        <w:rPr>
          <w:rFonts w:ascii="GHEA Grapalat" w:hAnsi="GHEA Grapalat" w:cs="Sylfaen"/>
          <w:sz w:val="20"/>
          <w:szCs w:val="24"/>
          <w:lang w:val="af-ZA" w:eastAsia="en-US"/>
        </w:rPr>
      </w:pPr>
      <w:r w:rsidRPr="0093002B">
        <w:rPr>
          <w:rFonts w:ascii="GHEA Grapalat" w:hAnsi="GHEA Grapalat" w:cs="Sylfaen"/>
          <w:sz w:val="20"/>
          <w:szCs w:val="24"/>
          <w:lang w:val="af-ZA" w:eastAsia="en-US"/>
        </w:rPr>
        <w:t xml:space="preserve">2.3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պայմանագիրը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եթե</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մասնակիցները</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գնման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ընթացակարգին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մասնակցում</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են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համատեղ</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գործունեության</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կարգով</w:t>
      </w:r>
      <w:r w:rsidRPr="0093002B">
        <w:rPr>
          <w:rFonts w:ascii="GHEA Grapalat" w:hAnsi="GHEA Grapalat" w:cs="Sylfaen"/>
          <w:sz w:val="20"/>
          <w:szCs w:val="24"/>
          <w:lang w:val="af-ZA" w:eastAsia="en-US"/>
        </w:rPr>
        <w:t xml:space="preserve"> (</w:t>
      </w:r>
      <w:r w:rsidRPr="0093002B">
        <w:rPr>
          <w:rFonts w:ascii="GHEA Grapalat" w:hAnsi="GHEA Grapalat" w:cs="Sylfaen"/>
          <w:sz w:val="20"/>
          <w:szCs w:val="24"/>
          <w:lang w:val="hy-AM" w:eastAsia="en-US"/>
        </w:rPr>
        <w:t>կոնսորցիումով</w:t>
      </w:r>
      <w:r w:rsidRPr="0093002B">
        <w:rPr>
          <w:rFonts w:ascii="GHEA Grapalat" w:hAnsi="GHEA Grapalat" w:cs="Sylfaen"/>
          <w:sz w:val="20"/>
          <w:szCs w:val="24"/>
          <w:lang w:val="af-ZA" w:eastAsia="en-US"/>
        </w:rPr>
        <w:t>).</w:t>
      </w:r>
      <w:r w:rsidR="00911A5F" w:rsidRPr="0093002B">
        <w:rPr>
          <w:rStyle w:val="FootnoteReference"/>
          <w:rFonts w:ascii="GHEA Grapalat" w:hAnsi="GHEA Grapalat" w:cs="Sylfaen"/>
          <w:sz w:val="20"/>
          <w:szCs w:val="24"/>
          <w:lang w:val="af-ZA" w:eastAsia="en-US"/>
        </w:rPr>
        <w:footnoteReference w:id="15"/>
      </w:r>
    </w:p>
    <w:p w14:paraId="5C674C2D" w14:textId="188F35E7" w:rsidR="006505D2" w:rsidRPr="004E5C58" w:rsidRDefault="002C4DBF" w:rsidP="006A26BE">
      <w:pPr>
        <w:ind w:firstLine="567"/>
        <w:jc w:val="both"/>
        <w:rPr>
          <w:rFonts w:ascii="GHEA Grapalat" w:hAnsi="GHEA Grapalat"/>
          <w:sz w:val="20"/>
          <w:vertAlign w:val="superscript"/>
          <w:lang w:val="af-ZA"/>
        </w:rPr>
      </w:pPr>
      <w:bookmarkStart w:id="15" w:name="_Hlk143681988"/>
      <w:r w:rsidRPr="004E5C58">
        <w:rPr>
          <w:rFonts w:ascii="GHEA Grapalat" w:hAnsi="GHEA Grapalat" w:cs="Sylfaen"/>
          <w:sz w:val="20"/>
          <w:lang w:val="af-ZA"/>
        </w:rPr>
        <w:t>2</w:t>
      </w:r>
      <w:r w:rsidR="00E968EF" w:rsidRPr="004E5C58">
        <w:rPr>
          <w:rFonts w:ascii="GHEA Grapalat" w:hAnsi="GHEA Grapalat" w:cs="Sylfaen"/>
          <w:sz w:val="20"/>
          <w:lang w:val="af-ZA"/>
        </w:rPr>
        <w:t>.</w:t>
      </w:r>
      <w:r w:rsidR="002E11D1" w:rsidRPr="004E5C58">
        <w:rPr>
          <w:rFonts w:ascii="GHEA Grapalat" w:hAnsi="GHEA Grapalat" w:cs="Sylfaen"/>
          <w:sz w:val="20"/>
          <w:lang w:val="af-ZA"/>
        </w:rPr>
        <w:t>4</w:t>
      </w:r>
      <w:r w:rsidR="002240AB" w:rsidRPr="004E5C58">
        <w:rPr>
          <w:rFonts w:ascii="GHEA Grapalat" w:hAnsi="GHEA Grapalat" w:cs="Sylfaen"/>
          <w:sz w:val="20"/>
          <w:lang w:val="af-ZA"/>
        </w:rPr>
        <w:t xml:space="preserve"> </w:t>
      </w:r>
      <w:r w:rsidRPr="004E5C58">
        <w:rPr>
          <w:rFonts w:ascii="GHEA Grapalat" w:hAnsi="GHEA Grapalat" w:cs="Sylfaen"/>
          <w:sz w:val="20"/>
          <w:lang w:val="hy-AM"/>
        </w:rPr>
        <w:t>հայտի</w:t>
      </w:r>
      <w:r w:rsidRPr="004E5C58">
        <w:rPr>
          <w:rFonts w:ascii="GHEA Grapalat" w:hAnsi="GHEA Grapalat" w:cs="Sylfaen"/>
          <w:sz w:val="20"/>
          <w:lang w:val="af-ZA"/>
        </w:rPr>
        <w:t xml:space="preserve"> </w:t>
      </w:r>
      <w:r w:rsidRPr="004E5C58">
        <w:rPr>
          <w:rFonts w:ascii="GHEA Grapalat" w:hAnsi="GHEA Grapalat" w:cs="Sylfaen"/>
          <w:sz w:val="20"/>
          <w:lang w:val="hy-AM"/>
        </w:rPr>
        <w:t>ապահովում</w:t>
      </w:r>
      <w:r w:rsidR="006A26BE" w:rsidRPr="004E5C58">
        <w:rPr>
          <w:rFonts w:ascii="GHEA Grapalat" w:hAnsi="GHEA Grapalat" w:cs="Sylfaen"/>
          <w:sz w:val="20"/>
          <w:lang w:val="hy-AM"/>
        </w:rPr>
        <w:t>, որը ներկայացվում է</w:t>
      </w:r>
      <w:r w:rsidR="000F3B31" w:rsidRPr="004E5C58">
        <w:rPr>
          <w:rFonts w:ascii="GHEA Grapalat" w:hAnsi="GHEA Grapalat" w:cs="Sylfaen"/>
          <w:sz w:val="20"/>
          <w:lang w:val="hy-AM"/>
        </w:rPr>
        <w:t xml:space="preserve"> </w:t>
      </w:r>
      <w:r w:rsidR="000C062F" w:rsidRPr="004E5C58">
        <w:rPr>
          <w:rFonts w:ascii="GHEA Grapalat" w:hAnsi="GHEA Grapalat" w:cs="Sylfaen"/>
          <w:sz w:val="20"/>
          <w:lang w:val="hy-AM"/>
        </w:rPr>
        <w:t xml:space="preserve">կանխիկ փողի </w:t>
      </w:r>
      <w:r w:rsidR="006505D2" w:rsidRPr="004E5C58">
        <w:rPr>
          <w:rFonts w:ascii="GHEA Grapalat" w:hAnsi="GHEA Grapalat" w:cs="Sylfaen"/>
          <w:sz w:val="20"/>
          <w:lang w:val="hy-AM"/>
        </w:rPr>
        <w:t xml:space="preserve">կամ բանկային երաշխիքի </w:t>
      </w:r>
      <w:r w:rsidR="000C062F" w:rsidRPr="004E5C58">
        <w:rPr>
          <w:rFonts w:ascii="GHEA Grapalat" w:hAnsi="GHEA Grapalat" w:cs="Sylfaen"/>
          <w:sz w:val="20"/>
          <w:lang w:val="hy-AM"/>
        </w:rPr>
        <w:t>ձևով</w:t>
      </w:r>
      <w:r w:rsidR="00F02DBC" w:rsidRPr="004E5C58">
        <w:rPr>
          <w:rFonts w:ascii="GHEA Grapalat" w:hAnsi="GHEA Grapalat" w:cs="Sylfaen"/>
          <w:sz w:val="20"/>
          <w:lang w:val="af-ZA"/>
        </w:rPr>
        <w:t xml:space="preserve"> (</w:t>
      </w:r>
      <w:proofErr w:type="spellStart"/>
      <w:r w:rsidR="00F02DBC" w:rsidRPr="004E5C58">
        <w:rPr>
          <w:rFonts w:ascii="GHEA Grapalat" w:hAnsi="GHEA Grapalat" w:cs="Sylfaen"/>
          <w:sz w:val="20"/>
        </w:rPr>
        <w:t>հավելված</w:t>
      </w:r>
      <w:proofErr w:type="spellEnd"/>
      <w:r w:rsidR="00F02DBC" w:rsidRPr="004E5C58">
        <w:rPr>
          <w:rFonts w:ascii="GHEA Grapalat" w:hAnsi="GHEA Grapalat" w:cs="Sylfaen"/>
          <w:sz w:val="20"/>
          <w:lang w:val="af-ZA"/>
        </w:rPr>
        <w:t xml:space="preserve"> N 3)</w:t>
      </w:r>
      <w:r w:rsidR="006A26BE" w:rsidRPr="004E5C58">
        <w:rPr>
          <w:rFonts w:ascii="GHEA Grapalat" w:hAnsi="GHEA Grapalat" w:cs="Sylfaen"/>
          <w:sz w:val="20"/>
          <w:lang w:val="hy-AM"/>
        </w:rPr>
        <w:t>:</w:t>
      </w:r>
      <w:r w:rsidR="0077364F" w:rsidRPr="004E5C58">
        <w:rPr>
          <w:rFonts w:ascii="GHEA Grapalat" w:hAnsi="GHEA Grapalat" w:cs="Sylfaen"/>
          <w:sz w:val="20"/>
          <w:lang w:val="hy-AM"/>
        </w:rPr>
        <w:t xml:space="preserve"> </w:t>
      </w:r>
      <w:r w:rsidR="006A26BE" w:rsidRPr="004E5C58">
        <w:rPr>
          <w:rFonts w:ascii="GHEA Grapalat" w:hAnsi="GHEA Grapalat" w:cs="Sylfaen"/>
          <w:sz w:val="20"/>
          <w:lang w:val="hy-AM"/>
        </w:rPr>
        <w:t>Ընդ որում</w:t>
      </w:r>
      <w:r w:rsidR="000C062F" w:rsidRPr="004E5C58">
        <w:rPr>
          <w:rFonts w:ascii="GHEA Grapalat" w:hAnsi="GHEA Grapalat" w:cs="Sylfaen"/>
          <w:sz w:val="20"/>
          <w:lang w:val="hy-AM"/>
        </w:rPr>
        <w:t xml:space="preserve"> </w:t>
      </w:r>
      <w:r w:rsidR="0077364F" w:rsidRPr="004E5C58">
        <w:rPr>
          <w:rFonts w:ascii="GHEA Grapalat" w:hAnsi="GHEA Grapalat" w:cs="Sylfaen"/>
          <w:sz w:val="20"/>
          <w:lang w:val="hy-AM"/>
        </w:rPr>
        <w:t xml:space="preserve">հայտով </w:t>
      </w:r>
      <w:r w:rsidR="000C062F" w:rsidRPr="004E5C58">
        <w:rPr>
          <w:rFonts w:ascii="GHEA Grapalat" w:hAnsi="GHEA Grapalat" w:cs="Sylfaen"/>
          <w:sz w:val="20"/>
          <w:lang w:val="hy-AM"/>
        </w:rPr>
        <w:t xml:space="preserve">ներկայացվում է կանխիկ փողի վճարումը </w:t>
      </w:r>
      <w:r w:rsidR="00847EB9" w:rsidRPr="004E5C58">
        <w:rPr>
          <w:rFonts w:ascii="GHEA Grapalat" w:hAnsi="GHEA Grapalat" w:cs="Sylfaen"/>
          <w:sz w:val="20"/>
          <w:lang w:val="hy-AM"/>
        </w:rPr>
        <w:t xml:space="preserve">հավաստող </w:t>
      </w:r>
      <w:r w:rsidR="00294FFF" w:rsidRPr="004E5C58">
        <w:rPr>
          <w:rFonts w:ascii="GHEA Grapalat" w:hAnsi="GHEA Grapalat" w:cs="Sylfaen"/>
          <w:sz w:val="20"/>
          <w:lang w:val="hy-AM"/>
        </w:rPr>
        <w:t xml:space="preserve">բնօրինակ </w:t>
      </w:r>
      <w:r w:rsidR="00847EB9" w:rsidRPr="004E5C58">
        <w:rPr>
          <w:rFonts w:ascii="GHEA Grapalat" w:hAnsi="GHEA Grapalat" w:cs="Sylfaen"/>
          <w:sz w:val="20"/>
          <w:lang w:val="hy-AM"/>
        </w:rPr>
        <w:t>փաստաթղթից կամ բանկային երաշխիքի բնօրինա</w:t>
      </w:r>
      <w:r w:rsidR="00294FFF" w:rsidRPr="004E5C58">
        <w:rPr>
          <w:rFonts w:ascii="GHEA Grapalat" w:hAnsi="GHEA Grapalat" w:cs="Sylfaen"/>
          <w:sz w:val="20"/>
          <w:lang w:val="hy-AM"/>
        </w:rPr>
        <w:t>կ</w:t>
      </w:r>
      <w:r w:rsidR="006505D2" w:rsidRPr="004E5C58">
        <w:rPr>
          <w:rFonts w:ascii="GHEA Grapalat" w:hAnsi="GHEA Grapalat" w:cs="Sylfaen"/>
          <w:sz w:val="20"/>
          <w:lang w:val="hy-AM"/>
        </w:rPr>
        <w:t xml:space="preserve">ից </w:t>
      </w:r>
      <w:r w:rsidR="000C062F" w:rsidRPr="004E5C58">
        <w:rPr>
          <w:rFonts w:ascii="GHEA Grapalat" w:hAnsi="GHEA Grapalat" w:cs="Sylfaen"/>
          <w:sz w:val="20"/>
          <w:lang w:val="hy-AM"/>
        </w:rPr>
        <w:t xml:space="preserve">արտատպված (սկանավորված) </w:t>
      </w:r>
      <w:r w:rsidR="00294FFF" w:rsidRPr="004E5C58">
        <w:rPr>
          <w:rFonts w:ascii="GHEA Grapalat" w:hAnsi="GHEA Grapalat" w:cs="Sylfaen"/>
          <w:sz w:val="20"/>
          <w:lang w:val="hy-AM"/>
        </w:rPr>
        <w:t xml:space="preserve">ընթեռնելի </w:t>
      </w:r>
      <w:r w:rsidR="000C062F" w:rsidRPr="004E5C58">
        <w:rPr>
          <w:rFonts w:ascii="GHEA Grapalat" w:hAnsi="GHEA Grapalat" w:cs="Sylfaen"/>
          <w:sz w:val="20"/>
          <w:lang w:val="hy-AM"/>
        </w:rPr>
        <w:t>տարբերակը</w:t>
      </w:r>
      <w:r w:rsidR="006505D2" w:rsidRPr="004E5C58">
        <w:rPr>
          <w:rFonts w:ascii="GHEA Grapalat" w:hAnsi="GHEA Grapalat" w:cs="Sylfaen"/>
          <w:sz w:val="20"/>
          <w:lang w:val="hy-AM"/>
        </w:rPr>
        <w:t xml:space="preserve"> </w:t>
      </w:r>
      <w:r w:rsidR="001C336A" w:rsidRPr="004E5C58">
        <w:rPr>
          <w:rFonts w:ascii="GHEA Grapalat" w:hAnsi="GHEA Grapalat" w:cs="Sylfaen"/>
          <w:sz w:val="20"/>
          <w:lang w:val="af-ZA"/>
        </w:rPr>
        <w:t>:</w:t>
      </w:r>
      <w:r w:rsidR="00911A5F" w:rsidRPr="004E5C58">
        <w:rPr>
          <w:rStyle w:val="FootnoteReference"/>
          <w:rFonts w:ascii="GHEA Grapalat" w:hAnsi="GHEA Grapalat" w:cs="Sylfaen"/>
          <w:sz w:val="20"/>
          <w:lang w:val="af-ZA"/>
        </w:rPr>
        <w:footnoteReference w:id="16"/>
      </w:r>
    </w:p>
    <w:bookmarkEnd w:id="15"/>
    <w:p w14:paraId="01E25516" w14:textId="77777777" w:rsidR="002C4DBF" w:rsidRPr="0093002B" w:rsidRDefault="00505AD4" w:rsidP="00EF3662">
      <w:pPr>
        <w:tabs>
          <w:tab w:val="left" w:pos="1248"/>
        </w:tabs>
        <w:ind w:firstLine="540"/>
        <w:jc w:val="both"/>
        <w:rPr>
          <w:rFonts w:ascii="GHEA Grapalat" w:hAnsi="GHEA Grapalat"/>
          <w:sz w:val="20"/>
          <w:szCs w:val="20"/>
          <w:lang w:val="es-ES"/>
        </w:rPr>
      </w:pPr>
      <w:r w:rsidRPr="0093002B">
        <w:rPr>
          <w:rFonts w:ascii="GHEA Grapalat" w:hAnsi="GHEA Grapalat"/>
          <w:b/>
          <w:sz w:val="20"/>
          <w:szCs w:val="20"/>
          <w:lang w:val="es-ES"/>
        </w:rPr>
        <w:t>2</w:t>
      </w:r>
      <w:r w:rsidR="002C4DBF" w:rsidRPr="0093002B">
        <w:rPr>
          <w:rFonts w:ascii="GHEA Grapalat" w:hAnsi="GHEA Grapalat"/>
          <w:b/>
          <w:sz w:val="20"/>
          <w:szCs w:val="20"/>
          <w:lang w:val="es-ES"/>
        </w:rPr>
        <w:t xml:space="preserve">) </w:t>
      </w:r>
      <w:r w:rsidR="00FF3F8F" w:rsidRPr="0093002B">
        <w:rPr>
          <w:rFonts w:ascii="GHEA Grapalat" w:hAnsi="GHEA Grapalat"/>
          <w:b/>
          <w:sz w:val="20"/>
          <w:szCs w:val="20"/>
          <w:lang w:val="es-ES"/>
        </w:rPr>
        <w:t>«</w:t>
      </w:r>
      <w:proofErr w:type="spellStart"/>
      <w:r w:rsidR="002C4DBF" w:rsidRPr="0093002B">
        <w:rPr>
          <w:rFonts w:ascii="GHEA Grapalat" w:hAnsi="GHEA Grapalat"/>
          <w:b/>
          <w:sz w:val="20"/>
          <w:szCs w:val="20"/>
          <w:lang w:val="es-ES"/>
        </w:rPr>
        <w:t>Ֆինանսական</w:t>
      </w:r>
      <w:proofErr w:type="spellEnd"/>
      <w:r w:rsidR="00FF3F8F" w:rsidRPr="0093002B">
        <w:rPr>
          <w:rFonts w:ascii="GHEA Grapalat" w:hAnsi="GHEA Grapalat"/>
          <w:b/>
          <w:sz w:val="20"/>
          <w:szCs w:val="20"/>
          <w:lang w:val="es-ES"/>
        </w:rPr>
        <w:t xml:space="preserve"> </w:t>
      </w:r>
      <w:proofErr w:type="spellStart"/>
      <w:r w:rsidR="00FF3F8F" w:rsidRPr="0093002B">
        <w:rPr>
          <w:rFonts w:ascii="GHEA Grapalat" w:hAnsi="GHEA Grapalat"/>
          <w:b/>
          <w:sz w:val="20"/>
          <w:szCs w:val="20"/>
          <w:lang w:val="es-ES"/>
        </w:rPr>
        <w:t>չափորոշիչ</w:t>
      </w:r>
      <w:proofErr w:type="spellEnd"/>
      <w:r w:rsidR="00FF3F8F" w:rsidRPr="0093002B">
        <w:rPr>
          <w:rFonts w:ascii="GHEA Grapalat" w:hAnsi="GHEA Grapalat"/>
          <w:b/>
          <w:sz w:val="20"/>
          <w:szCs w:val="20"/>
          <w:lang w:val="es-ES"/>
        </w:rPr>
        <w:t>»</w:t>
      </w:r>
      <w:r w:rsidR="00FF3F8F" w:rsidRPr="0093002B">
        <w:rPr>
          <w:rFonts w:ascii="GHEA Grapalat" w:hAnsi="GHEA Grapalat" w:cs="Sylfaen"/>
          <w:sz w:val="20"/>
          <w:lang w:val="es-ES"/>
        </w:rPr>
        <w:t>.</w:t>
      </w:r>
    </w:p>
    <w:p w14:paraId="62E6CE55" w14:textId="77777777" w:rsidR="002E11D1" w:rsidRPr="0093002B" w:rsidRDefault="00096865" w:rsidP="00EF3662">
      <w:pPr>
        <w:ind w:firstLine="567"/>
        <w:jc w:val="both"/>
        <w:rPr>
          <w:rFonts w:ascii="GHEA Grapalat" w:hAnsi="GHEA Grapalat" w:cs="Sylfaen"/>
          <w:sz w:val="20"/>
          <w:lang w:val="af-ZA"/>
        </w:rPr>
      </w:pPr>
      <w:r w:rsidRPr="0093002B">
        <w:rPr>
          <w:rFonts w:ascii="GHEA Grapalat" w:hAnsi="GHEA Grapalat" w:cs="Sylfaen"/>
          <w:sz w:val="20"/>
          <w:lang w:val="af-ZA"/>
        </w:rPr>
        <w:t>2.</w:t>
      </w:r>
      <w:r w:rsidR="002E11D1" w:rsidRPr="0093002B">
        <w:rPr>
          <w:rFonts w:ascii="GHEA Grapalat" w:hAnsi="GHEA Grapalat" w:cs="Sylfaen"/>
          <w:sz w:val="20"/>
          <w:lang w:val="af-ZA"/>
        </w:rPr>
        <w:t>5</w:t>
      </w:r>
      <w:r w:rsidR="001C336A" w:rsidRPr="0093002B">
        <w:rPr>
          <w:rFonts w:ascii="GHEA Grapalat" w:hAnsi="GHEA Grapalat" w:cs="Sylfaen"/>
          <w:sz w:val="20"/>
          <w:lang w:val="af-ZA"/>
        </w:rPr>
        <w:t xml:space="preserve"> </w:t>
      </w:r>
      <w:r w:rsidR="00E67BA7" w:rsidRPr="0093002B">
        <w:rPr>
          <w:rFonts w:ascii="GHEA Grapalat" w:hAnsi="GHEA Grapalat" w:cs="Sylfaen"/>
          <w:sz w:val="20"/>
          <w:lang w:val="hy-AM"/>
        </w:rPr>
        <w:t>գնային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առաջարկ</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համաձայն</w:t>
      </w:r>
      <w:r w:rsidR="00294FFF" w:rsidRPr="0093002B">
        <w:rPr>
          <w:rFonts w:ascii="GHEA Grapalat" w:hAnsi="GHEA Grapalat" w:cs="Sylfaen"/>
          <w:sz w:val="20"/>
          <w:lang w:val="af-ZA"/>
        </w:rPr>
        <w:t xml:space="preserve"> </w:t>
      </w:r>
      <w:r w:rsidR="00294FFF" w:rsidRPr="0093002B">
        <w:rPr>
          <w:rFonts w:ascii="GHEA Grapalat" w:hAnsi="GHEA Grapalat" w:cs="Sylfaen"/>
          <w:sz w:val="20"/>
          <w:lang w:val="hy-AM"/>
        </w:rPr>
        <w:t>հավելված</w:t>
      </w:r>
      <w:r w:rsidR="00294FFF" w:rsidRPr="0093002B">
        <w:rPr>
          <w:rFonts w:ascii="GHEA Grapalat" w:hAnsi="GHEA Grapalat" w:cs="Sylfaen"/>
          <w:sz w:val="20"/>
          <w:lang w:val="af-ZA"/>
        </w:rPr>
        <w:t xml:space="preserve"> N </w:t>
      </w:r>
      <w:r w:rsidR="004D557A" w:rsidRPr="0093002B">
        <w:rPr>
          <w:rFonts w:ascii="GHEA Grapalat" w:hAnsi="GHEA Grapalat" w:cs="Sylfaen"/>
          <w:sz w:val="20"/>
          <w:lang w:val="af-ZA"/>
        </w:rPr>
        <w:t>2</w:t>
      </w:r>
      <w:r w:rsidR="00294FFF" w:rsidRPr="0093002B">
        <w:rPr>
          <w:rFonts w:ascii="GHEA Grapalat" w:hAnsi="GHEA Grapalat" w:cs="Sylfaen"/>
          <w:sz w:val="20"/>
          <w:lang w:val="af-ZA"/>
        </w:rPr>
        <w:t>-</w:t>
      </w:r>
      <w:r w:rsidR="00294FFF" w:rsidRPr="0093002B">
        <w:rPr>
          <w:rFonts w:ascii="GHEA Grapalat" w:hAnsi="GHEA Grapalat" w:cs="Sylfaen"/>
          <w:sz w:val="20"/>
          <w:lang w:val="hy-AM"/>
        </w:rPr>
        <w:t>ի</w:t>
      </w:r>
      <w:r w:rsidR="00294FFF" w:rsidRPr="0093002B">
        <w:rPr>
          <w:rFonts w:ascii="GHEA Grapalat" w:hAnsi="GHEA Grapalat" w:cs="Sylfaen"/>
          <w:sz w:val="20"/>
          <w:lang w:val="af-ZA"/>
        </w:rPr>
        <w:t>: Գնային առաջարկը</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ներկայացվում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է</w:t>
      </w:r>
      <w:r w:rsidR="00E67BA7" w:rsidRPr="0093002B">
        <w:rPr>
          <w:rFonts w:ascii="GHEA Grapalat" w:hAnsi="GHEA Grapalat" w:cs="Sylfaen"/>
          <w:sz w:val="20"/>
          <w:lang w:val="af-ZA"/>
        </w:rPr>
        <w:t xml:space="preserve"> </w:t>
      </w:r>
      <w:r w:rsidR="00DD2073" w:rsidRPr="0093002B">
        <w:rPr>
          <w:rFonts w:ascii="GHEA Grapalat" w:hAnsi="GHEA Grapalat" w:cs="Sylfaen"/>
          <w:sz w:val="20"/>
          <w:lang w:val="hy-AM"/>
        </w:rPr>
        <w:t xml:space="preserve">արժեք (ինքնարժեքի և կանխատեսվող շահույթի հանրագումարը) </w:t>
      </w:r>
      <w:r w:rsidR="00E67BA7" w:rsidRPr="0093002B">
        <w:rPr>
          <w:rFonts w:ascii="GHEA Grapalat" w:hAnsi="GHEA Grapalat" w:cs="Sylfaen"/>
          <w:sz w:val="20"/>
          <w:lang w:val="hy-AM"/>
        </w:rPr>
        <w:t>և ավելացված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արժեքի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հարկ</w:t>
      </w:r>
      <w:r w:rsidR="00E67BA7" w:rsidRPr="0093002B" w:rsidDel="001A1F55">
        <w:rPr>
          <w:rFonts w:ascii="GHEA Grapalat" w:hAnsi="GHEA Grapalat" w:cs="Sylfaen"/>
          <w:sz w:val="20"/>
          <w:lang w:val="af-ZA"/>
        </w:rPr>
        <w:t xml:space="preserve"> </w:t>
      </w:r>
      <w:r w:rsidR="00E67BA7" w:rsidRPr="0093002B">
        <w:rPr>
          <w:rFonts w:ascii="GHEA Grapalat" w:hAnsi="GHEA Grapalat" w:cs="Sylfaen"/>
          <w:sz w:val="20"/>
          <w:lang w:val="hy-AM"/>
        </w:rPr>
        <w:t>ընդհանրական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բաղադրիչներից</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բաղկացած</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հաշվարկի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hy-AM"/>
        </w:rPr>
        <w:t>ձևով։</w:t>
      </w:r>
      <w:r w:rsidR="00E67BA7" w:rsidRPr="0093002B">
        <w:rPr>
          <w:rFonts w:ascii="GHEA Grapalat" w:hAnsi="GHEA Grapalat" w:cs="Sylfaen"/>
          <w:sz w:val="20"/>
          <w:lang w:val="af-ZA"/>
        </w:rPr>
        <w:t xml:space="preserve"> </w:t>
      </w:r>
      <w:r w:rsidR="00E93241" w:rsidRPr="0093002B">
        <w:rPr>
          <w:rFonts w:ascii="GHEA Grapalat" w:hAnsi="GHEA Grapalat" w:cs="Sylfaen"/>
          <w:sz w:val="20"/>
        </w:rPr>
        <w:t>Ա</w:t>
      </w:r>
      <w:r w:rsidR="00E93241" w:rsidRPr="0093002B">
        <w:rPr>
          <w:rFonts w:ascii="GHEA Grapalat" w:hAnsi="GHEA Grapalat" w:cs="Sylfaen"/>
          <w:sz w:val="20"/>
          <w:lang w:val="hy-AM"/>
        </w:rPr>
        <w:t>րժեքի</w:t>
      </w:r>
      <w:r w:rsidR="00E93241" w:rsidRPr="0093002B">
        <w:rPr>
          <w:rFonts w:ascii="GHEA Grapalat" w:hAnsi="GHEA Grapalat" w:cs="Sylfaen"/>
          <w:sz w:val="20"/>
          <w:lang w:val="af-ZA"/>
        </w:rPr>
        <w:t xml:space="preserve"> </w:t>
      </w:r>
      <w:r w:rsidR="00E67BA7" w:rsidRPr="0093002B">
        <w:rPr>
          <w:rFonts w:ascii="GHEA Grapalat" w:hAnsi="GHEA Grapalat" w:cs="Sylfaen"/>
          <w:sz w:val="20"/>
          <w:lang w:val="ru-RU"/>
        </w:rPr>
        <w:t>բաղադրիչների</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հաշվարկ</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բացվածք</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կամ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այլ</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մանրամասներ</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չեն</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պահանջվում</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և</w:t>
      </w:r>
      <w:r w:rsidR="00E67BA7" w:rsidRPr="0093002B">
        <w:rPr>
          <w:rFonts w:ascii="GHEA Grapalat" w:hAnsi="GHEA Grapalat" w:cs="Sylfaen"/>
          <w:sz w:val="20"/>
          <w:lang w:val="af-ZA"/>
        </w:rPr>
        <w:t xml:space="preserve"> </w:t>
      </w:r>
      <w:r w:rsidR="00E67BA7" w:rsidRPr="0093002B">
        <w:rPr>
          <w:rFonts w:ascii="GHEA Grapalat" w:hAnsi="GHEA Grapalat" w:cs="Sylfaen"/>
          <w:sz w:val="20"/>
          <w:lang w:val="ru-RU"/>
        </w:rPr>
        <w:t>ներկայացվում</w:t>
      </w:r>
      <w:r w:rsidR="002E11D1" w:rsidRPr="0093002B">
        <w:rPr>
          <w:rFonts w:ascii="GHEA Grapalat" w:hAnsi="GHEA Grapalat" w:cs="Sylfaen"/>
          <w:sz w:val="20"/>
          <w:lang w:val="af-ZA"/>
        </w:rPr>
        <w:t>.</w:t>
      </w:r>
    </w:p>
    <w:p w14:paraId="48873DCE" w14:textId="45E70F5B" w:rsidR="00A67EAC" w:rsidRPr="0093002B" w:rsidRDefault="002B01B8" w:rsidP="00A44163">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7</w:t>
      </w:r>
      <w:r w:rsidR="00A67EAC" w:rsidRPr="0093002B">
        <w:rPr>
          <w:rFonts w:ascii="GHEA Grapalat" w:hAnsi="GHEA Grapalat" w:cs="Sylfaen"/>
          <w:sz w:val="20"/>
          <w:lang w:val="af-ZA"/>
        </w:rPr>
        <w:t xml:space="preserve"> </w:t>
      </w:r>
      <w:r w:rsidR="003946B4" w:rsidRPr="0093002B">
        <w:rPr>
          <w:rFonts w:ascii="GHEA Grapalat" w:hAnsi="GHEA Grapalat" w:cs="Sylfaen"/>
          <w:sz w:val="20"/>
          <w:lang w:val="af-ZA"/>
        </w:rPr>
        <w:t xml:space="preserve">Սույն </w:t>
      </w:r>
      <w:r w:rsidR="003946B4" w:rsidRPr="0093002B">
        <w:rPr>
          <w:rFonts w:ascii="GHEA Grapalat" w:hAnsi="GHEA Grapalat" w:cs="Sylfaen"/>
          <w:sz w:val="20"/>
          <w:lang w:val="ru-RU"/>
        </w:rPr>
        <w:t>հրավերով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նախատեսված</w:t>
      </w:r>
      <w:r w:rsidR="003946B4" w:rsidRPr="0093002B">
        <w:rPr>
          <w:rFonts w:ascii="GHEA Grapalat" w:hAnsi="GHEA Grapalat" w:cs="Sylfaen"/>
          <w:sz w:val="20"/>
          <w:lang w:val="es-ES"/>
        </w:rPr>
        <w:t xml:space="preserve">` </w:t>
      </w:r>
      <w:r w:rsidR="00EE0EB3" w:rsidRPr="0093002B">
        <w:rPr>
          <w:rFonts w:ascii="GHEA Grapalat" w:hAnsi="GHEA Grapalat" w:cs="Sylfaen"/>
          <w:sz w:val="20"/>
          <w:lang w:val="es-ES"/>
        </w:rPr>
        <w:t>մ</w:t>
      </w:r>
      <w:r w:rsidR="003946B4" w:rsidRPr="0093002B">
        <w:rPr>
          <w:rFonts w:ascii="GHEA Grapalat" w:hAnsi="GHEA Grapalat" w:cs="Sylfaen"/>
          <w:sz w:val="20"/>
          <w:lang w:val="ru-RU"/>
        </w:rPr>
        <w:t>ասնակցի</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կազմված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փաստաթղթերը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ստորագրում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դրանք</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ներկայացնող</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կամ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անձը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այսուհետ</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w:t>
      </w:r>
      <w:r w:rsidR="003946B4" w:rsidRPr="0093002B">
        <w:rPr>
          <w:rFonts w:ascii="GHEA Grapalat" w:hAnsi="GHEA Grapalat" w:cs="Sylfaen"/>
          <w:sz w:val="20"/>
          <w:lang w:val="es-ES"/>
        </w:rPr>
        <w:t>)</w:t>
      </w:r>
      <w:r w:rsidR="003946B4" w:rsidRPr="0093002B">
        <w:rPr>
          <w:rFonts w:ascii="GHEA Grapalat" w:hAnsi="GHEA Grapalat" w:cs="Sylfaen"/>
          <w:sz w:val="20"/>
          <w:lang w:val="ru-RU"/>
        </w:rPr>
        <w:t>։</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Եթե</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ներկայացնում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գործակալը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ապա</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հայտով</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ներկայացվում</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է</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վերջինիս</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այդ</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լիազորությունը</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վերապահված</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լինելու</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մասին</w:t>
      </w:r>
      <w:r w:rsidR="003946B4" w:rsidRPr="0093002B">
        <w:rPr>
          <w:rFonts w:ascii="GHEA Grapalat" w:hAnsi="GHEA Grapalat" w:cs="Sylfaen"/>
          <w:sz w:val="20"/>
          <w:lang w:val="es-ES"/>
        </w:rPr>
        <w:t xml:space="preserve"> </w:t>
      </w:r>
      <w:r w:rsidR="003946B4" w:rsidRPr="0093002B">
        <w:rPr>
          <w:rFonts w:ascii="GHEA Grapalat" w:hAnsi="GHEA Grapalat" w:cs="Sylfaen"/>
          <w:sz w:val="20"/>
          <w:lang w:val="ru-RU"/>
        </w:rPr>
        <w:t>փաստաթուղթ։</w:t>
      </w:r>
    </w:p>
    <w:p w14:paraId="075AD2FE" w14:textId="77777777" w:rsidR="00A67EAC" w:rsidRPr="0093002B" w:rsidRDefault="002B01B8" w:rsidP="00EF3662">
      <w:pPr>
        <w:ind w:firstLine="567"/>
        <w:jc w:val="both"/>
        <w:rPr>
          <w:rFonts w:ascii="GHEA Grapalat" w:hAnsi="GHEA Grapalat" w:cs="Sylfaen"/>
          <w:sz w:val="20"/>
          <w:lang w:val="af-ZA"/>
        </w:rPr>
      </w:pPr>
      <w:r w:rsidRPr="0093002B">
        <w:rPr>
          <w:rFonts w:ascii="GHEA Grapalat" w:hAnsi="GHEA Grapalat" w:cs="Sylfaen"/>
          <w:sz w:val="20"/>
          <w:lang w:val="hy-AM"/>
        </w:rPr>
        <w:t>2.</w:t>
      </w:r>
      <w:r w:rsidR="001557AE" w:rsidRPr="0093002B">
        <w:rPr>
          <w:rFonts w:ascii="GHEA Grapalat" w:hAnsi="GHEA Grapalat" w:cs="Sylfaen"/>
          <w:sz w:val="20"/>
          <w:lang w:val="af-ZA"/>
        </w:rPr>
        <w:t>8</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Հայտում</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ներառվող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բնօրինակ</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փաստաթղթերի</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փոխարեն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կարող</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են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ներկայացվել</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դրանց</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նոտարական</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կարգով</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վավերացված</w:t>
      </w:r>
      <w:r w:rsidR="00A67EAC" w:rsidRPr="0093002B">
        <w:rPr>
          <w:rFonts w:ascii="GHEA Grapalat" w:hAnsi="GHEA Grapalat" w:cs="Sylfaen"/>
          <w:sz w:val="20"/>
          <w:lang w:val="af-ZA"/>
        </w:rPr>
        <w:t xml:space="preserve"> </w:t>
      </w:r>
      <w:r w:rsidR="00A67EAC" w:rsidRPr="0093002B">
        <w:rPr>
          <w:rFonts w:ascii="GHEA Grapalat" w:hAnsi="GHEA Grapalat" w:cs="Sylfaen"/>
          <w:sz w:val="20"/>
          <w:lang w:val="ru-RU"/>
        </w:rPr>
        <w:t>օրինակները։</w:t>
      </w:r>
    </w:p>
    <w:p w14:paraId="425D14DE" w14:textId="77777777" w:rsidR="00460CA5" w:rsidRPr="0093002B" w:rsidRDefault="00460CA5" w:rsidP="00EF3662">
      <w:pPr>
        <w:jc w:val="center"/>
        <w:rPr>
          <w:rFonts w:ascii="GHEA Grapalat" w:hAnsi="GHEA Grapalat"/>
          <w:b/>
          <w:sz w:val="20"/>
          <w:lang w:val="af-ZA"/>
        </w:rPr>
      </w:pPr>
    </w:p>
    <w:p w14:paraId="07F66424"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126C643D" w14:textId="77777777" w:rsidR="00E74BF6" w:rsidRPr="0093002B" w:rsidRDefault="00E74BF6" w:rsidP="00EF3662">
      <w:pPr>
        <w:pStyle w:val="norm"/>
        <w:spacing w:line="240" w:lineRule="auto"/>
        <w:ind w:firstLine="284"/>
        <w:jc w:val="right"/>
        <w:rPr>
          <w:rFonts w:ascii="GHEA Grapalat" w:hAnsi="GHEA Grapalat" w:cs="Sylfaen"/>
          <w:b/>
          <w:sz w:val="20"/>
          <w:lang w:val="es-ES"/>
        </w:rPr>
      </w:pPr>
    </w:p>
    <w:p w14:paraId="297E9334" w14:textId="77777777" w:rsidR="00FA15BA" w:rsidRDefault="00FA15BA" w:rsidP="00BB2D31">
      <w:pPr>
        <w:pStyle w:val="norm"/>
        <w:spacing w:line="240" w:lineRule="auto"/>
        <w:ind w:firstLine="284"/>
        <w:jc w:val="right"/>
        <w:rPr>
          <w:rFonts w:ascii="GHEA Grapalat" w:hAnsi="GHEA Grapalat" w:cs="Sylfaen"/>
          <w:b/>
          <w:sz w:val="20"/>
          <w:lang w:val="es-ES"/>
        </w:rPr>
      </w:pPr>
    </w:p>
    <w:p w14:paraId="34FA4157" w14:textId="77777777" w:rsidR="00FA15BA" w:rsidRDefault="00FA15BA" w:rsidP="00BB2D31">
      <w:pPr>
        <w:pStyle w:val="norm"/>
        <w:spacing w:line="240" w:lineRule="auto"/>
        <w:ind w:firstLine="284"/>
        <w:jc w:val="right"/>
        <w:rPr>
          <w:rFonts w:ascii="GHEA Grapalat" w:hAnsi="GHEA Grapalat" w:cs="Sylfaen"/>
          <w:b/>
          <w:sz w:val="20"/>
          <w:lang w:val="es-ES"/>
        </w:rPr>
      </w:pPr>
    </w:p>
    <w:p w14:paraId="33B552FA" w14:textId="77777777" w:rsidR="000B5D64" w:rsidRDefault="000B5D64" w:rsidP="00BB2D31">
      <w:pPr>
        <w:pStyle w:val="norm"/>
        <w:spacing w:line="240" w:lineRule="auto"/>
        <w:ind w:firstLine="284"/>
        <w:jc w:val="right"/>
        <w:rPr>
          <w:rFonts w:ascii="GHEA Grapalat" w:hAnsi="GHEA Grapalat" w:cs="Sylfaen"/>
          <w:b/>
          <w:sz w:val="20"/>
          <w:lang w:val="es-ES"/>
        </w:rPr>
      </w:pPr>
    </w:p>
    <w:p w14:paraId="16299A1E" w14:textId="77777777" w:rsidR="000B5D64" w:rsidRDefault="000B5D64" w:rsidP="00BB2D31">
      <w:pPr>
        <w:pStyle w:val="norm"/>
        <w:spacing w:line="240" w:lineRule="auto"/>
        <w:ind w:firstLine="284"/>
        <w:jc w:val="right"/>
        <w:rPr>
          <w:rFonts w:ascii="GHEA Grapalat" w:hAnsi="GHEA Grapalat" w:cs="Sylfaen"/>
          <w:b/>
          <w:sz w:val="20"/>
          <w:lang w:val="es-ES"/>
        </w:rPr>
      </w:pPr>
    </w:p>
    <w:p w14:paraId="7810875C" w14:textId="77777777" w:rsidR="00FB7420" w:rsidRDefault="00FB7420" w:rsidP="00BB2D31">
      <w:pPr>
        <w:pStyle w:val="norm"/>
        <w:spacing w:line="240" w:lineRule="auto"/>
        <w:ind w:firstLine="284"/>
        <w:jc w:val="right"/>
        <w:rPr>
          <w:rFonts w:ascii="GHEA Grapalat" w:hAnsi="GHEA Grapalat" w:cs="Sylfaen"/>
          <w:b/>
          <w:sz w:val="20"/>
          <w:lang w:val="es-ES"/>
        </w:rPr>
      </w:pPr>
    </w:p>
    <w:p w14:paraId="20EA5DF9" w14:textId="77777777" w:rsidR="00FB7420" w:rsidRDefault="00FB7420" w:rsidP="00BB2D31">
      <w:pPr>
        <w:pStyle w:val="norm"/>
        <w:spacing w:line="240" w:lineRule="auto"/>
        <w:ind w:firstLine="284"/>
        <w:jc w:val="right"/>
        <w:rPr>
          <w:rFonts w:ascii="GHEA Grapalat" w:hAnsi="GHEA Grapalat" w:cs="Sylfaen"/>
          <w:b/>
          <w:sz w:val="20"/>
          <w:lang w:val="es-ES"/>
        </w:rPr>
      </w:pPr>
    </w:p>
    <w:p w14:paraId="2CE3C2B1" w14:textId="77777777" w:rsidR="00FB7420" w:rsidRDefault="00FB7420" w:rsidP="00BB2D31">
      <w:pPr>
        <w:pStyle w:val="norm"/>
        <w:spacing w:line="240" w:lineRule="auto"/>
        <w:ind w:firstLine="284"/>
        <w:jc w:val="right"/>
        <w:rPr>
          <w:rFonts w:ascii="GHEA Grapalat" w:hAnsi="GHEA Grapalat" w:cs="Sylfaen"/>
          <w:b/>
          <w:sz w:val="20"/>
          <w:lang w:val="es-ES"/>
        </w:rPr>
      </w:pPr>
    </w:p>
    <w:p w14:paraId="730F4FDC" w14:textId="77777777" w:rsidR="00FB7420" w:rsidRDefault="00FB7420" w:rsidP="00BB2D31">
      <w:pPr>
        <w:pStyle w:val="norm"/>
        <w:spacing w:line="240" w:lineRule="auto"/>
        <w:ind w:firstLine="284"/>
        <w:jc w:val="right"/>
        <w:rPr>
          <w:rFonts w:ascii="GHEA Grapalat" w:hAnsi="GHEA Grapalat" w:cs="Sylfaen"/>
          <w:b/>
          <w:sz w:val="20"/>
          <w:lang w:val="es-ES"/>
        </w:rPr>
      </w:pPr>
    </w:p>
    <w:p w14:paraId="6254634D" w14:textId="77777777" w:rsidR="00FB7420" w:rsidRDefault="00FB7420" w:rsidP="00BB2D31">
      <w:pPr>
        <w:pStyle w:val="norm"/>
        <w:spacing w:line="240" w:lineRule="auto"/>
        <w:ind w:firstLine="284"/>
        <w:jc w:val="right"/>
        <w:rPr>
          <w:rFonts w:ascii="GHEA Grapalat" w:hAnsi="GHEA Grapalat" w:cs="Sylfaen"/>
          <w:b/>
          <w:sz w:val="20"/>
          <w:lang w:val="es-ES"/>
        </w:rPr>
      </w:pPr>
    </w:p>
    <w:p w14:paraId="7054CC42" w14:textId="77777777" w:rsidR="00FB7420" w:rsidRDefault="00FB7420" w:rsidP="00BB2D31">
      <w:pPr>
        <w:pStyle w:val="norm"/>
        <w:spacing w:line="240" w:lineRule="auto"/>
        <w:ind w:firstLine="284"/>
        <w:jc w:val="right"/>
        <w:rPr>
          <w:rFonts w:ascii="GHEA Grapalat" w:hAnsi="GHEA Grapalat" w:cs="Sylfaen"/>
          <w:b/>
          <w:sz w:val="20"/>
          <w:lang w:val="es-ES"/>
        </w:rPr>
      </w:pPr>
    </w:p>
    <w:p w14:paraId="56A6B653" w14:textId="77777777" w:rsidR="00FB7420" w:rsidRDefault="00FB7420" w:rsidP="00BB2D31">
      <w:pPr>
        <w:pStyle w:val="norm"/>
        <w:spacing w:line="240" w:lineRule="auto"/>
        <w:ind w:firstLine="284"/>
        <w:jc w:val="right"/>
        <w:rPr>
          <w:rFonts w:ascii="GHEA Grapalat" w:hAnsi="GHEA Grapalat" w:cs="Sylfaen"/>
          <w:b/>
          <w:sz w:val="20"/>
          <w:lang w:val="es-ES"/>
        </w:rPr>
      </w:pPr>
    </w:p>
    <w:p w14:paraId="1E7AD8CE" w14:textId="77777777" w:rsidR="00FB7420" w:rsidRDefault="00FB7420" w:rsidP="00BB2D31">
      <w:pPr>
        <w:pStyle w:val="norm"/>
        <w:spacing w:line="240" w:lineRule="auto"/>
        <w:ind w:firstLine="284"/>
        <w:jc w:val="right"/>
        <w:rPr>
          <w:rFonts w:ascii="GHEA Grapalat" w:hAnsi="GHEA Grapalat" w:cs="Sylfaen"/>
          <w:b/>
          <w:sz w:val="20"/>
          <w:lang w:val="es-ES"/>
        </w:rPr>
      </w:pPr>
    </w:p>
    <w:p w14:paraId="3A8FC4B5" w14:textId="77777777" w:rsidR="00FB7420" w:rsidRDefault="00FB7420" w:rsidP="00BB2D31">
      <w:pPr>
        <w:pStyle w:val="norm"/>
        <w:spacing w:line="240" w:lineRule="auto"/>
        <w:ind w:firstLine="284"/>
        <w:jc w:val="right"/>
        <w:rPr>
          <w:rFonts w:ascii="GHEA Grapalat" w:hAnsi="GHEA Grapalat" w:cs="Sylfaen"/>
          <w:b/>
          <w:sz w:val="20"/>
          <w:lang w:val="es-ES"/>
        </w:rPr>
      </w:pPr>
    </w:p>
    <w:p w14:paraId="42311205" w14:textId="77777777" w:rsidR="00FB7420" w:rsidRDefault="00FB7420" w:rsidP="00BB2D31">
      <w:pPr>
        <w:pStyle w:val="norm"/>
        <w:spacing w:line="240" w:lineRule="auto"/>
        <w:ind w:firstLine="284"/>
        <w:jc w:val="right"/>
        <w:rPr>
          <w:rFonts w:ascii="GHEA Grapalat" w:hAnsi="GHEA Grapalat" w:cs="Sylfaen"/>
          <w:b/>
          <w:sz w:val="20"/>
          <w:lang w:val="es-ES"/>
        </w:rPr>
      </w:pPr>
    </w:p>
    <w:p w14:paraId="33F76467" w14:textId="387A2D85" w:rsidR="00BB2D31" w:rsidRPr="005E1F72" w:rsidRDefault="00BB2D31" w:rsidP="00BB2D31">
      <w:pPr>
        <w:pStyle w:val="norm"/>
        <w:spacing w:line="240" w:lineRule="auto"/>
        <w:ind w:firstLine="284"/>
        <w:jc w:val="right"/>
        <w:rPr>
          <w:rFonts w:ascii="GHEA Grapalat" w:hAnsi="GHEA Grapalat" w:cs="Arial"/>
          <w:b/>
          <w:sz w:val="20"/>
          <w:lang w:val="es-ES"/>
        </w:rPr>
      </w:pPr>
      <w:proofErr w:type="spell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 1</w:t>
      </w:r>
    </w:p>
    <w:p w14:paraId="34D39AC9" w14:textId="71A3AF1E" w:rsidR="00BB2D31" w:rsidRPr="005E1F72" w:rsidRDefault="00BB2D31" w:rsidP="00BB2D31">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B56F16">
        <w:rPr>
          <w:rFonts w:ascii="GHEA Grapalat" w:hAnsi="GHEA Grapalat"/>
          <w:b/>
          <w:lang w:val="es-ES"/>
        </w:rPr>
        <w:t>ԲՄԱՇՁԲ-</w:t>
      </w:r>
      <w:r w:rsidR="00A84F28">
        <w:rPr>
          <w:rFonts w:ascii="GHEA Grapalat" w:hAnsi="GHEA Grapalat"/>
          <w:b/>
          <w:lang w:val="es-ES"/>
        </w:rPr>
        <w:t>26/25</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34E5E2EB" w14:textId="7AB7E4F2" w:rsidR="00BB2D31" w:rsidRPr="005E1F72" w:rsidRDefault="00F57EA6" w:rsidP="00BB2D31">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բաց</w:t>
      </w:r>
      <w:proofErr w:type="spellEnd"/>
      <w:r>
        <w:rPr>
          <w:rFonts w:ascii="GHEA Grapalat" w:hAnsi="GHEA Grapalat" w:cs="Sylfaen"/>
          <w:b/>
          <w:lang w:val="es-ES"/>
        </w:rPr>
        <w:t xml:space="preserve"> </w:t>
      </w:r>
      <w:proofErr w:type="spellStart"/>
      <w:r>
        <w:rPr>
          <w:rFonts w:ascii="GHEA Grapalat" w:hAnsi="GHEA Grapalat" w:cs="Sylfaen"/>
          <w:b/>
          <w:lang w:val="es-ES"/>
        </w:rPr>
        <w:t>մրցույթ</w:t>
      </w:r>
      <w:r w:rsidR="00BB2D31" w:rsidRPr="005E1F72">
        <w:rPr>
          <w:rFonts w:ascii="GHEA Grapalat" w:hAnsi="GHEA Grapalat" w:cs="Sylfaen"/>
          <w:b/>
          <w:lang w:val="es-ES"/>
        </w:rPr>
        <w:t>ի</w:t>
      </w:r>
      <w:proofErr w:type="spellEnd"/>
      <w:r w:rsidR="00BB2D31" w:rsidRPr="005E1F72">
        <w:rPr>
          <w:rFonts w:ascii="GHEA Grapalat" w:hAnsi="GHEA Grapalat" w:cs="Arial"/>
          <w:b/>
          <w:lang w:val="es-ES"/>
        </w:rPr>
        <w:t xml:space="preserve"> </w:t>
      </w:r>
      <w:proofErr w:type="spellStart"/>
      <w:r w:rsidR="00BB2D31" w:rsidRPr="005E1F72">
        <w:rPr>
          <w:rFonts w:ascii="GHEA Grapalat" w:hAnsi="GHEA Grapalat" w:cs="Sylfaen"/>
          <w:b/>
          <w:lang w:val="es-ES"/>
        </w:rPr>
        <w:t>հրավերի</w:t>
      </w:r>
      <w:proofErr w:type="spellEnd"/>
    </w:p>
    <w:p w14:paraId="723F194D" w14:textId="77777777" w:rsidR="00BB2D31" w:rsidRPr="005E1F72" w:rsidRDefault="00BB2D31" w:rsidP="00BB2D31">
      <w:pPr>
        <w:jc w:val="center"/>
        <w:rPr>
          <w:rFonts w:ascii="GHEA Grapalat" w:hAnsi="GHEA Grapalat" w:cs="Sylfaen"/>
          <w:b/>
          <w:lang w:val="es-ES"/>
        </w:rPr>
      </w:pPr>
    </w:p>
    <w:p w14:paraId="79BA8732" w14:textId="77777777" w:rsidR="00BB2D31" w:rsidRPr="0093002B" w:rsidRDefault="00BB2D31" w:rsidP="00BB2D31">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03E17C7C" w14:textId="036C43C1" w:rsidR="00BB2D31" w:rsidRPr="0093002B" w:rsidRDefault="00F57EA6" w:rsidP="00BB2D31">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բաց</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մրցույթ</w:t>
      </w:r>
      <w:r w:rsidR="00BB2D31" w:rsidRPr="0093002B">
        <w:rPr>
          <w:rFonts w:ascii="GHEA Grapalat" w:hAnsi="GHEA Grapalat" w:cs="Sylfaen"/>
          <w:color w:val="auto"/>
          <w:sz w:val="24"/>
          <w:szCs w:val="24"/>
          <w:lang w:val="es-ES"/>
        </w:rPr>
        <w:t>ին</w:t>
      </w:r>
      <w:proofErr w:type="spellEnd"/>
      <w:r w:rsidR="00BB2D31" w:rsidRPr="0093002B">
        <w:rPr>
          <w:rFonts w:ascii="GHEA Grapalat" w:hAnsi="GHEA Grapalat" w:cs="Sylfaen"/>
          <w:color w:val="auto"/>
          <w:sz w:val="24"/>
          <w:szCs w:val="24"/>
          <w:lang w:val="es-ES"/>
        </w:rPr>
        <w:t xml:space="preserve"> </w:t>
      </w:r>
      <w:proofErr w:type="spellStart"/>
      <w:r w:rsidR="00BB2D31" w:rsidRPr="0093002B">
        <w:rPr>
          <w:rFonts w:ascii="GHEA Grapalat" w:hAnsi="GHEA Grapalat" w:cs="Sylfaen"/>
          <w:color w:val="auto"/>
          <w:sz w:val="24"/>
          <w:szCs w:val="24"/>
          <w:lang w:val="es-ES"/>
        </w:rPr>
        <w:t>մասնակցելու</w:t>
      </w:r>
      <w:proofErr w:type="spellEnd"/>
      <w:r w:rsidR="00BB2D31" w:rsidRPr="0093002B">
        <w:rPr>
          <w:rFonts w:ascii="GHEA Grapalat" w:hAnsi="GHEA Grapalat" w:cs="Arial"/>
          <w:color w:val="auto"/>
          <w:sz w:val="24"/>
          <w:szCs w:val="24"/>
          <w:lang w:val="es-ES"/>
        </w:rPr>
        <w:t xml:space="preserve">  </w:t>
      </w:r>
    </w:p>
    <w:p w14:paraId="7C714323" w14:textId="77777777" w:rsidR="00BB2D31" w:rsidRPr="0093002B" w:rsidRDefault="00BB2D31" w:rsidP="00BB2D31">
      <w:pPr>
        <w:rPr>
          <w:lang w:val="es-ES" w:eastAsia="ru-RU"/>
        </w:rPr>
      </w:pPr>
    </w:p>
    <w:p w14:paraId="2029885B" w14:textId="77777777" w:rsidR="00BB2D31" w:rsidRPr="0093002B" w:rsidRDefault="00BB2D31" w:rsidP="00BB2D31">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7460E199" w14:textId="77777777" w:rsidR="00BB2D31" w:rsidRPr="0093002B" w:rsidRDefault="00BB2D31" w:rsidP="00BB2D31">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43BBA2EB" w14:textId="28B8C6C1" w:rsidR="00BB2D31" w:rsidRPr="0093002B" w:rsidRDefault="00BB2D31" w:rsidP="00BB2D31">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B56F16">
        <w:rPr>
          <w:rFonts w:ascii="GHEA Grapalat" w:hAnsi="GHEA Grapalat"/>
          <w:b/>
          <w:lang w:val="es-ES"/>
        </w:rPr>
        <w:t>ԲՄԱՇՁԲ-</w:t>
      </w:r>
      <w:r w:rsidR="00A84F28">
        <w:rPr>
          <w:rFonts w:ascii="GHEA Grapalat" w:hAnsi="GHEA Grapalat"/>
          <w:b/>
          <w:lang w:val="es-ES"/>
        </w:rPr>
        <w:t>26/25</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065E06C" w14:textId="77777777" w:rsidR="00BB2D31" w:rsidRPr="0093002B" w:rsidRDefault="00BB2D31" w:rsidP="00BB2D31">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F5F5AEA" w14:textId="40345D76" w:rsidR="00BB2D31" w:rsidRPr="0093002B" w:rsidRDefault="00F57EA6" w:rsidP="00BB2D31">
      <w:pPr>
        <w:jc w:val="both"/>
        <w:rPr>
          <w:rFonts w:ascii="GHEA Grapalat" w:hAnsi="GHEA Grapalat" w:cs="Sylfaen"/>
          <w:sz w:val="20"/>
          <w:szCs w:val="20"/>
          <w:lang w:val="es-ES"/>
        </w:rPr>
      </w:pPr>
      <w:proofErr w:type="spellStart"/>
      <w:r>
        <w:rPr>
          <w:rFonts w:ascii="GHEA Grapalat" w:hAnsi="GHEA Grapalat" w:cs="Sylfaen"/>
          <w:sz w:val="20"/>
          <w:szCs w:val="20"/>
          <w:lang w:val="es-ES"/>
        </w:rPr>
        <w:t>բաց</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մրցույթ</w:t>
      </w:r>
      <w:r w:rsidR="00BB2D31" w:rsidRPr="0093002B">
        <w:rPr>
          <w:rFonts w:ascii="GHEA Grapalat" w:hAnsi="GHEA Grapalat" w:cs="Sylfaen"/>
          <w:sz w:val="20"/>
          <w:szCs w:val="20"/>
          <w:lang w:val="es-ES"/>
        </w:rPr>
        <w:t>ի</w:t>
      </w:r>
      <w:proofErr w:type="spellEnd"/>
      <w:r w:rsidR="00BB2D31" w:rsidRPr="0093002B">
        <w:rPr>
          <w:rFonts w:ascii="GHEA Grapalat" w:hAnsi="GHEA Grapalat" w:cs="Arial"/>
          <w:sz w:val="16"/>
          <w:szCs w:val="16"/>
          <w:lang w:val="es-ES"/>
        </w:rPr>
        <w:t xml:space="preserve"> </w:t>
      </w:r>
      <w:r w:rsidR="00BB2D31" w:rsidRPr="0093002B">
        <w:rPr>
          <w:rFonts w:ascii="GHEA Grapalat" w:hAnsi="GHEA Grapalat"/>
          <w:u w:val="single"/>
          <w:lang w:val="es-ES"/>
        </w:rPr>
        <w:tab/>
        <w:t xml:space="preserve">    </w:t>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r>
      <w:r w:rsidR="00BB2D31" w:rsidRPr="0093002B">
        <w:rPr>
          <w:rFonts w:ascii="GHEA Grapalat" w:hAnsi="GHEA Grapalat"/>
          <w:u w:val="single"/>
          <w:lang w:val="es-ES"/>
        </w:rPr>
        <w:tab/>
        <w:t xml:space="preserve">     </w:t>
      </w:r>
      <w:r w:rsidR="00BB2D31" w:rsidRPr="0093002B">
        <w:rPr>
          <w:rFonts w:ascii="GHEA Grapalat" w:hAnsi="GHEA Grapalat" w:cs="Sylfaen"/>
          <w:sz w:val="20"/>
          <w:szCs w:val="20"/>
          <w:lang w:val="es-ES"/>
        </w:rPr>
        <w:t xml:space="preserve"> </w:t>
      </w:r>
      <w:proofErr w:type="spellStart"/>
      <w:r w:rsidR="00BB2D31" w:rsidRPr="0093002B">
        <w:rPr>
          <w:rFonts w:ascii="GHEA Grapalat" w:hAnsi="GHEA Grapalat" w:cs="Sylfaen"/>
          <w:sz w:val="20"/>
          <w:szCs w:val="20"/>
          <w:lang w:val="es-ES"/>
        </w:rPr>
        <w:t>չափաբաժնին</w:t>
      </w:r>
      <w:proofErr w:type="spellEnd"/>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չափաբաժիններին</w:t>
      </w:r>
      <w:proofErr w:type="spellEnd"/>
      <w:r w:rsidR="00BB2D31" w:rsidRPr="0093002B">
        <w:rPr>
          <w:rFonts w:ascii="GHEA Grapalat" w:hAnsi="GHEA Grapalat" w:cs="Arial"/>
          <w:sz w:val="20"/>
          <w:szCs w:val="20"/>
          <w:lang w:val="es-ES"/>
        </w:rPr>
        <w:t xml:space="preserve">) </w:t>
      </w:r>
      <w:r w:rsidR="00BB2D31" w:rsidRPr="0093002B">
        <w:rPr>
          <w:rFonts w:ascii="GHEA Grapalat" w:hAnsi="GHEA Grapalat" w:cs="Sylfaen"/>
          <w:sz w:val="20"/>
          <w:szCs w:val="20"/>
          <w:lang w:val="es-ES"/>
        </w:rPr>
        <w:t>և</w:t>
      </w:r>
      <w:r w:rsidR="00BB2D31" w:rsidRPr="0093002B">
        <w:rPr>
          <w:rFonts w:ascii="GHEA Grapalat" w:hAnsi="GHEA Grapalat" w:cs="Arial"/>
          <w:sz w:val="20"/>
          <w:szCs w:val="20"/>
          <w:lang w:val="es-ES"/>
        </w:rPr>
        <w:t xml:space="preserve"> </w:t>
      </w:r>
      <w:proofErr w:type="spellStart"/>
      <w:r w:rsidR="00BB2D31" w:rsidRPr="0093002B">
        <w:rPr>
          <w:rFonts w:ascii="GHEA Grapalat" w:hAnsi="GHEA Grapalat" w:cs="Sylfaen"/>
          <w:sz w:val="20"/>
          <w:szCs w:val="20"/>
          <w:lang w:val="es-ES"/>
        </w:rPr>
        <w:t>հրավերի</w:t>
      </w:r>
      <w:proofErr w:type="spellEnd"/>
      <w:r w:rsidR="00BB2D31" w:rsidRPr="0093002B">
        <w:rPr>
          <w:rFonts w:ascii="GHEA Grapalat" w:hAnsi="GHEA Grapalat" w:cs="Sylfaen"/>
          <w:sz w:val="20"/>
          <w:szCs w:val="20"/>
          <w:lang w:val="es-ES"/>
        </w:rPr>
        <w:t xml:space="preserve"> </w:t>
      </w:r>
    </w:p>
    <w:p w14:paraId="782F8803" w14:textId="77777777" w:rsidR="00BB2D31" w:rsidRPr="0093002B" w:rsidRDefault="00BB2D31" w:rsidP="00BB2D31">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5281E675" w14:textId="77777777" w:rsidR="00BB2D31" w:rsidRPr="0093002B" w:rsidRDefault="00BB2D31" w:rsidP="00BB2D31">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5C72EAA6" w14:textId="77777777" w:rsidR="00BB2D31" w:rsidRPr="0093002B" w:rsidRDefault="00BB2D31" w:rsidP="00BB2D31">
      <w:pPr>
        <w:jc w:val="both"/>
        <w:rPr>
          <w:rFonts w:ascii="GHEA Grapalat" w:hAnsi="GHEA Grapalat"/>
          <w:sz w:val="12"/>
          <w:szCs w:val="12"/>
          <w:u w:val="single"/>
          <w:lang w:val="es-ES"/>
        </w:rPr>
      </w:pPr>
    </w:p>
    <w:p w14:paraId="3FA0BB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1444CA4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2E10DDE9"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581DFE7F"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11B93996" w14:textId="77777777" w:rsidR="00BB2D31" w:rsidRPr="0093002B" w:rsidDel="00437CDB" w:rsidRDefault="00BB2D31" w:rsidP="00BB2D31">
      <w:pPr>
        <w:jc w:val="both"/>
        <w:rPr>
          <w:rFonts w:ascii="GHEA Grapalat" w:hAnsi="GHEA Grapalat" w:cs="Sylfaen"/>
          <w:sz w:val="20"/>
          <w:szCs w:val="20"/>
          <w:lang w:val="es-ES"/>
        </w:rPr>
      </w:pPr>
    </w:p>
    <w:p w14:paraId="09E2F51B"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62E1B678"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0821F323" w14:textId="77777777" w:rsidR="00BB2D31" w:rsidRPr="0093002B" w:rsidRDefault="00BB2D31" w:rsidP="00BB2D31">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19793B84" w14:textId="77777777" w:rsidR="00BB2D31" w:rsidRPr="0093002B" w:rsidRDefault="00BB2D31" w:rsidP="00BB2D31">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5AECFA76" w14:textId="77777777" w:rsidR="00BB2D31" w:rsidRPr="0093002B" w:rsidRDefault="00BB2D31" w:rsidP="00BB2D31">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505173F5" w14:textId="77777777" w:rsidR="00BB2D31" w:rsidRPr="0093002B" w:rsidRDefault="00BB2D31" w:rsidP="00BB2D31">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5FDA57D7" w14:textId="77777777" w:rsidR="00BB2D31" w:rsidRPr="0093002B" w:rsidRDefault="00BB2D31" w:rsidP="00BB2D31">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5668CB24" w14:textId="77777777" w:rsidR="00BB2D31" w:rsidRPr="0093002B" w:rsidRDefault="00BB2D31" w:rsidP="00BB2D31">
      <w:pPr>
        <w:jc w:val="right"/>
        <w:rPr>
          <w:rFonts w:ascii="GHEA Grapalat" w:hAnsi="GHEA Grapalat"/>
          <w:sz w:val="10"/>
          <w:szCs w:val="10"/>
          <w:lang w:val="es-ES"/>
        </w:rPr>
      </w:pPr>
    </w:p>
    <w:p w14:paraId="0D45FD79" w14:textId="77777777" w:rsidR="00BB2D31" w:rsidRPr="0093002B" w:rsidRDefault="00BB2D31" w:rsidP="00BB2D31">
      <w:pPr>
        <w:jc w:val="right"/>
        <w:rPr>
          <w:rFonts w:ascii="GHEA Grapalat" w:hAnsi="GHEA Grapalat"/>
          <w:sz w:val="10"/>
          <w:szCs w:val="10"/>
          <w:lang w:val="es-ES"/>
        </w:rPr>
      </w:pPr>
    </w:p>
    <w:p w14:paraId="5119B2D1" w14:textId="77777777" w:rsidR="00BB2D31" w:rsidRPr="0093002B" w:rsidRDefault="00BB2D31" w:rsidP="00BB2D31">
      <w:pPr>
        <w:jc w:val="right"/>
        <w:rPr>
          <w:rFonts w:ascii="GHEA Grapalat" w:hAnsi="GHEA Grapalat"/>
          <w:sz w:val="10"/>
          <w:szCs w:val="10"/>
          <w:lang w:val="es-ES"/>
        </w:rPr>
      </w:pPr>
    </w:p>
    <w:p w14:paraId="61EDEE0A" w14:textId="77777777" w:rsidR="00BB2D31" w:rsidRPr="0093002B" w:rsidRDefault="00BB2D31" w:rsidP="00BB2D31">
      <w:pPr>
        <w:jc w:val="right"/>
        <w:rPr>
          <w:rFonts w:ascii="GHEA Grapalat" w:hAnsi="GHEA Grapalat"/>
          <w:sz w:val="10"/>
          <w:szCs w:val="10"/>
          <w:lang w:val="hy-AM"/>
        </w:rPr>
      </w:pPr>
    </w:p>
    <w:p w14:paraId="7FD1E7F8"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32BD1C57"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1BF50A34" w14:textId="77777777" w:rsidR="00BB2D31" w:rsidRPr="0093002B" w:rsidRDefault="00BB2D31" w:rsidP="00BB2D31">
      <w:pPr>
        <w:jc w:val="right"/>
        <w:rPr>
          <w:rFonts w:ascii="GHEA Grapalat" w:hAnsi="GHEA Grapalat"/>
          <w:sz w:val="10"/>
          <w:szCs w:val="10"/>
          <w:lang w:val="hy-AM"/>
        </w:rPr>
      </w:pPr>
    </w:p>
    <w:p w14:paraId="22952324" w14:textId="77777777" w:rsidR="00BB2D31" w:rsidRPr="0093002B" w:rsidRDefault="00BB2D31" w:rsidP="00BB2D31">
      <w:pPr>
        <w:ind w:firstLine="708"/>
        <w:jc w:val="both"/>
        <w:rPr>
          <w:rFonts w:ascii="GHEA Grapalat" w:hAnsi="GHEA Grapalat" w:cs="Arial"/>
          <w:sz w:val="20"/>
          <w:szCs w:val="20"/>
          <w:lang w:val="hy-AM"/>
        </w:rPr>
      </w:pPr>
    </w:p>
    <w:p w14:paraId="4E71E309" w14:textId="77777777" w:rsidR="00BB2D31" w:rsidRPr="0093002B" w:rsidRDefault="00BB2D31" w:rsidP="00BB2D31">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21FAAA3" w14:textId="77777777" w:rsidR="00BB2D31" w:rsidRPr="0093002B" w:rsidRDefault="00BB2D31" w:rsidP="00BB2D31">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13E1E4F1" w14:textId="77777777" w:rsidR="00BB2D31" w:rsidRPr="0093002B" w:rsidRDefault="00BB2D31" w:rsidP="00BB2D31">
      <w:pPr>
        <w:ind w:firstLine="709"/>
        <w:jc w:val="both"/>
        <w:rPr>
          <w:rFonts w:ascii="GHEA Grapalat" w:hAnsi="GHEA Grapalat" w:cs="Arial"/>
          <w:sz w:val="20"/>
          <w:szCs w:val="20"/>
          <w:lang w:val="hy-AM"/>
        </w:rPr>
      </w:pPr>
    </w:p>
    <w:p w14:paraId="5C18AE18" w14:textId="77777777" w:rsidR="00BB2D31" w:rsidRPr="0093002B" w:rsidRDefault="00BB2D31" w:rsidP="00BB2D31">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39DBB692"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3CF7CF70" w14:textId="77777777" w:rsidR="00BB2D31" w:rsidRPr="0093002B" w:rsidRDefault="00BB2D31" w:rsidP="00BB2D31">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09DDD1B5" w14:textId="77777777" w:rsidR="00BB2D31" w:rsidRPr="0093002B" w:rsidRDefault="00BB2D31" w:rsidP="00BB2D31">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1DC2D450" w14:textId="458ABB1A" w:rsidR="00BB2D31" w:rsidRPr="0093002B" w:rsidRDefault="00BB2D31" w:rsidP="00BB2D31">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A84F28">
        <w:rPr>
          <w:rFonts w:ascii="GHEA Grapalat" w:hAnsi="GHEA Grapalat"/>
          <w:b/>
          <w:lang w:val="es-ES"/>
        </w:rPr>
        <w:t>26/25</w:t>
      </w: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5657C672" w14:textId="77777777" w:rsidR="00BB2D31" w:rsidRPr="0093002B" w:rsidRDefault="00BB2D31" w:rsidP="00BB2D31">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0064E4E6" w14:textId="77777777" w:rsidR="00BB2D31" w:rsidRPr="0093002B" w:rsidRDefault="00BB2D31" w:rsidP="00BB2D31">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39AE0B18" w14:textId="797FC14C" w:rsidR="00BB2D31" w:rsidRPr="0093002B" w:rsidRDefault="00BB2D31" w:rsidP="00BB2D31">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B56F16">
        <w:rPr>
          <w:rFonts w:ascii="GHEA Grapalat" w:hAnsi="GHEA Grapalat"/>
          <w:b/>
          <w:lang w:val="es-ES"/>
        </w:rPr>
        <w:t>ԲՄԱՇՁԲ-</w:t>
      </w:r>
      <w:r w:rsidR="00A84F28">
        <w:rPr>
          <w:rFonts w:ascii="GHEA Grapalat" w:hAnsi="GHEA Grapalat"/>
          <w:b/>
          <w:lang w:val="es-ES"/>
        </w:rPr>
        <w:t>26/25</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64EC72C2" w14:textId="77777777" w:rsidR="00BB2D31" w:rsidRPr="0093002B" w:rsidRDefault="00BB2D31" w:rsidP="00BB2D31">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5DFB58F0" w14:textId="77777777" w:rsidR="00BB2D31" w:rsidRPr="0093002B" w:rsidRDefault="00BB2D31" w:rsidP="00BB2D31">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E8FCE93" w14:textId="77777777" w:rsidR="00BB2D31" w:rsidRPr="0093002B" w:rsidRDefault="00BB2D31" w:rsidP="00BB2D31">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3DF499A5"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6BB72A47" w14:textId="77777777" w:rsidR="00BB2D31" w:rsidRPr="0093002B" w:rsidRDefault="00BB2D31" w:rsidP="00BB2D31">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CDDCFBD" w14:textId="77777777" w:rsidR="00BB2D31" w:rsidRPr="0093002B" w:rsidRDefault="00BB2D31" w:rsidP="00BB2D31">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14777FDF"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lastRenderedPageBreak/>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7714B61" w14:textId="77777777" w:rsidR="00BB2D31" w:rsidRPr="0093002B" w:rsidRDefault="00BB2D31" w:rsidP="00BB2D31">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60659902" w14:textId="77777777" w:rsidR="00BB2D31" w:rsidRPr="0093002B" w:rsidRDefault="00BB2D31" w:rsidP="00BB2D31">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է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
    <w:p w14:paraId="34ABDA96" w14:textId="77777777" w:rsidR="00BB2D31" w:rsidRPr="0093002B" w:rsidRDefault="00BB2D31" w:rsidP="00BB2D31">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3FED85CF" w14:textId="77777777" w:rsidR="00BB2D31" w:rsidRPr="0093002B" w:rsidRDefault="00BB2D31" w:rsidP="00BB2D31">
      <w:pPr>
        <w:jc w:val="both"/>
        <w:rPr>
          <w:rFonts w:ascii="GHEA Grapalat" w:hAnsi="GHEA Grapalat" w:cs="Sylfaen"/>
          <w:sz w:val="20"/>
          <w:lang w:val="es-ES"/>
        </w:rPr>
      </w:pPr>
    </w:p>
    <w:p w14:paraId="16331D75" w14:textId="77777777" w:rsidR="00BB2D31" w:rsidRPr="0093002B" w:rsidRDefault="00BB2D31" w:rsidP="00BB2D31">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41FDE161" w14:textId="77777777" w:rsidR="00BB2D31" w:rsidRPr="0093002B" w:rsidRDefault="00BB2D31" w:rsidP="00BB2D31">
      <w:pPr>
        <w:jc w:val="right"/>
        <w:rPr>
          <w:rFonts w:ascii="GHEA Grapalat" w:hAnsi="GHEA Grapalat"/>
          <w:sz w:val="10"/>
          <w:szCs w:val="10"/>
          <w:lang w:val="es-ES"/>
        </w:rPr>
      </w:pPr>
    </w:p>
    <w:p w14:paraId="62E1E959" w14:textId="77777777" w:rsidR="00BB2D31" w:rsidRPr="0093002B" w:rsidRDefault="00BB2D31" w:rsidP="00BB2D31">
      <w:pPr>
        <w:ind w:firstLine="708"/>
        <w:jc w:val="both"/>
        <w:rPr>
          <w:rFonts w:ascii="GHEA Grapalat" w:hAnsi="GHEA Grapalat"/>
          <w:sz w:val="20"/>
          <w:lang w:val="es-ES"/>
        </w:rPr>
      </w:pPr>
    </w:p>
    <w:p w14:paraId="0FC1F578" w14:textId="77777777" w:rsidR="00BB2D31" w:rsidRPr="0093002B" w:rsidRDefault="00BB2D31" w:rsidP="00BB2D31">
      <w:pPr>
        <w:ind w:firstLine="708"/>
        <w:jc w:val="both"/>
        <w:rPr>
          <w:rFonts w:ascii="GHEA Grapalat" w:hAnsi="GHEA Grapalat"/>
          <w:sz w:val="20"/>
          <w:lang w:val="es-ES"/>
        </w:rPr>
      </w:pPr>
    </w:p>
    <w:p w14:paraId="1EF2B2EB" w14:textId="77777777" w:rsidR="00BB2D31" w:rsidRPr="0093002B" w:rsidRDefault="00BB2D31" w:rsidP="00BB2D31">
      <w:pPr>
        <w:jc w:val="both"/>
        <w:rPr>
          <w:rFonts w:ascii="GHEA Grapalat" w:hAnsi="GHEA Grapalat"/>
          <w:sz w:val="20"/>
          <w:lang w:val="es-ES"/>
        </w:rPr>
      </w:pPr>
    </w:p>
    <w:p w14:paraId="5FC6AF4B" w14:textId="77777777" w:rsidR="00BB2D31" w:rsidRPr="0093002B" w:rsidRDefault="00BB2D31" w:rsidP="00BB2D31">
      <w:pPr>
        <w:jc w:val="both"/>
        <w:rPr>
          <w:rFonts w:ascii="GHEA Grapalat" w:hAnsi="GHEA Grapalat"/>
          <w:sz w:val="20"/>
          <w:lang w:val="es-ES"/>
        </w:rPr>
      </w:pPr>
    </w:p>
    <w:p w14:paraId="643FCCDA" w14:textId="77777777" w:rsidR="00BB2D31" w:rsidRPr="0093002B" w:rsidRDefault="00BB2D31" w:rsidP="00BB2D31">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7F3FFA">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7F3FFA">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7EA2A3A7" w14:textId="77777777" w:rsidR="00BB2D31" w:rsidRPr="0093002B" w:rsidRDefault="00BB2D31" w:rsidP="00BB2D31">
      <w:pPr>
        <w:jc w:val="both"/>
        <w:rPr>
          <w:rFonts w:ascii="GHEA Grapalat" w:hAnsi="GHEA Grapalat" w:cs="Arial"/>
          <w:sz w:val="20"/>
          <w:vertAlign w:val="superscript"/>
          <w:lang w:val="es-ES"/>
        </w:rPr>
      </w:pPr>
    </w:p>
    <w:p w14:paraId="406D436A" w14:textId="77777777" w:rsidR="00BB2D31" w:rsidRPr="0093002B" w:rsidRDefault="00BB2D31" w:rsidP="00BB2D31">
      <w:pPr>
        <w:jc w:val="both"/>
        <w:rPr>
          <w:rFonts w:ascii="GHEA Grapalat" w:hAnsi="GHEA Grapalat"/>
          <w:sz w:val="20"/>
          <w:lang w:val="hy-AM"/>
        </w:rPr>
      </w:pPr>
      <w:r w:rsidRPr="0093002B">
        <w:rPr>
          <w:rFonts w:ascii="GHEA Grapalat" w:hAnsi="GHEA Grapalat"/>
          <w:sz w:val="20"/>
          <w:lang w:val="hy-AM"/>
        </w:rPr>
        <w:t xml:space="preserve">    </w:t>
      </w:r>
    </w:p>
    <w:p w14:paraId="3AC01C30" w14:textId="77777777" w:rsidR="00BB2D31" w:rsidRPr="0093002B" w:rsidRDefault="00BB2D31" w:rsidP="00BB2D31">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77063FBE" w14:textId="77777777" w:rsidR="00BB2D31" w:rsidRPr="0093002B" w:rsidRDefault="00BB2D31" w:rsidP="00BB2D31">
      <w:pPr>
        <w:pStyle w:val="BodyTextIndent3"/>
        <w:spacing w:line="240" w:lineRule="auto"/>
        <w:jc w:val="right"/>
        <w:rPr>
          <w:rFonts w:ascii="GHEA Grapalat" w:hAnsi="GHEA Grapalat"/>
          <w:b/>
          <w:lang w:val="hy-AM"/>
        </w:rPr>
      </w:pPr>
    </w:p>
    <w:p w14:paraId="45C841DA" w14:textId="77777777" w:rsidR="00BB2D31" w:rsidRPr="0093002B" w:rsidRDefault="00BB2D31" w:rsidP="00BB2D31">
      <w:pPr>
        <w:pStyle w:val="BodyTextIndent3"/>
        <w:spacing w:line="240" w:lineRule="auto"/>
        <w:jc w:val="right"/>
        <w:rPr>
          <w:rFonts w:ascii="GHEA Grapalat" w:hAnsi="GHEA Grapalat"/>
          <w:b/>
          <w:sz w:val="18"/>
          <w:szCs w:val="18"/>
          <w:lang w:val="hy-AM"/>
        </w:rPr>
      </w:pPr>
    </w:p>
    <w:p w14:paraId="2E931C57" w14:textId="77777777" w:rsidR="00BB2D31" w:rsidRPr="0093002B"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CB30EC5" w14:textId="77777777" w:rsidR="00BB2D31" w:rsidRPr="00927C52" w:rsidRDefault="00BB2D31" w:rsidP="00BB2D31">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5C4A7B40" w14:textId="77777777" w:rsidR="00BB2D31" w:rsidRPr="0093002B" w:rsidRDefault="00BB2D31" w:rsidP="00BB2D31">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30671E5E" w14:textId="77777777" w:rsidR="00BB2D31" w:rsidRPr="0093002B" w:rsidRDefault="00BB2D31" w:rsidP="00BB2D31">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76D8543D" w14:textId="77777777" w:rsidR="00BB2D31" w:rsidRDefault="00BB2D31" w:rsidP="00BB2D31">
      <w:pPr>
        <w:pStyle w:val="BodyTextIndent3"/>
        <w:spacing w:line="240" w:lineRule="auto"/>
        <w:jc w:val="right"/>
        <w:rPr>
          <w:rFonts w:ascii="GHEA Grapalat" w:hAnsi="GHEA Grapalat"/>
          <w:i/>
          <w:sz w:val="18"/>
          <w:szCs w:val="18"/>
          <w:lang w:val="hy-AM" w:eastAsia="ru-RU"/>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2A91C830" w14:textId="38502CED" w:rsidR="00CE3A99" w:rsidRPr="0093002B" w:rsidRDefault="00CE3A99" w:rsidP="00BB2D31">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t xml:space="preserve"> </w:t>
      </w:r>
    </w:p>
    <w:p w14:paraId="1E382B7A" w14:textId="5F095EFC" w:rsidR="00614AC6" w:rsidRPr="0093002B" w:rsidRDefault="000B1088" w:rsidP="000B1088">
      <w:pPr>
        <w:pStyle w:val="BodyTextIndent3"/>
        <w:spacing w:line="240" w:lineRule="auto"/>
        <w:ind w:firstLine="0"/>
        <w:jc w:val="right"/>
        <w:rPr>
          <w:rFonts w:ascii="GHEA Grapalat" w:hAnsi="GHEA Grapalat"/>
          <w:b/>
          <w:lang w:val="hy-AM"/>
        </w:rPr>
      </w:pPr>
      <w:r w:rsidRPr="0093002B">
        <w:rPr>
          <w:rFonts w:ascii="GHEA Grapalat" w:hAnsi="GHEA Grapalat"/>
          <w:b/>
          <w:lang w:val="hy-AM"/>
        </w:rPr>
        <w:br w:type="page"/>
      </w:r>
    </w:p>
    <w:p w14:paraId="6BE8B192" w14:textId="77777777" w:rsidR="00614AC6" w:rsidRPr="0093002B" w:rsidRDefault="00614AC6" w:rsidP="00614AC6">
      <w:pPr>
        <w:pStyle w:val="BodyTextIndent3"/>
        <w:spacing w:line="240" w:lineRule="auto"/>
        <w:ind w:firstLine="0"/>
        <w:jc w:val="right"/>
        <w:rPr>
          <w:rFonts w:ascii="GHEA Grapalat" w:hAnsi="GHEA Grapalat"/>
          <w:b/>
          <w:lang w:val="hy-AM"/>
        </w:rPr>
      </w:pPr>
    </w:p>
    <w:p w14:paraId="017AD867" w14:textId="77777777" w:rsidR="00BB2D31" w:rsidRPr="000B4CF4" w:rsidRDefault="00BB2D31" w:rsidP="00233035">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60CC969F" w14:textId="4762FEDC" w:rsidR="00BB2D31" w:rsidRPr="005E1F72" w:rsidRDefault="00BB2D31" w:rsidP="00233035">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A84F28">
        <w:rPr>
          <w:rFonts w:ascii="GHEA Grapalat" w:hAnsi="GHEA Grapalat"/>
          <w:b/>
          <w:lang w:val="hy-AM"/>
        </w:rPr>
        <w:t>26/25</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23BB3C3D" w14:textId="5EAE440E" w:rsidR="00BB2D31" w:rsidRDefault="00BB2D31" w:rsidP="00233035">
      <w:pPr>
        <w:pStyle w:val="BodyTextIndent3"/>
        <w:spacing w:line="240" w:lineRule="auto"/>
        <w:ind w:firstLine="0"/>
        <w:jc w:val="right"/>
        <w:rPr>
          <w:rFonts w:ascii="GHEA Grapalat" w:hAnsi="GHEA Grapalat" w:cs="Sylfaen"/>
          <w:b/>
          <w:lang w:val="hy-AM"/>
        </w:rPr>
      </w:pPr>
      <w:r>
        <w:rPr>
          <w:rFonts w:ascii="GHEA Grapalat" w:hAnsi="GHEA Grapalat" w:cs="Sylfaen"/>
          <w:b/>
          <w:lang w:val="hy-AM"/>
        </w:rPr>
        <w:t xml:space="preserve">                                                                                                                           </w:t>
      </w:r>
      <w:r w:rsidR="00F57EA6">
        <w:rPr>
          <w:rFonts w:ascii="GHEA Grapalat" w:hAnsi="GHEA Grapalat" w:cs="Sylfaen"/>
          <w:b/>
          <w:lang w:val="hy-AM"/>
        </w:rPr>
        <w:t>բաց մրցույթ</w:t>
      </w:r>
      <w:r w:rsidRPr="003D1A3B">
        <w:rPr>
          <w:rFonts w:ascii="GHEA Grapalat" w:hAnsi="GHEA Grapalat" w:cs="Arial"/>
          <w:b/>
          <w:lang w:val="hy-AM"/>
        </w:rPr>
        <w:t xml:space="preserve">ի </w:t>
      </w:r>
      <w:r w:rsidRPr="003D1A3B">
        <w:rPr>
          <w:rFonts w:ascii="GHEA Grapalat" w:hAnsi="GHEA Grapalat" w:cs="Sylfaen"/>
          <w:b/>
          <w:lang w:val="hy-AM"/>
        </w:rPr>
        <w:t>հրավերի</w:t>
      </w:r>
    </w:p>
    <w:p w14:paraId="2FF56887"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ՁԵՎ</w:t>
      </w:r>
    </w:p>
    <w:p w14:paraId="74B7C4E7" w14:textId="77777777" w:rsidR="00C17342" w:rsidRPr="0093002B"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93002B" w:rsidRDefault="00C17342" w:rsidP="00C17342">
      <w:pPr>
        <w:ind w:left="360" w:hanging="360"/>
        <w:jc w:val="center"/>
        <w:rPr>
          <w:rFonts w:ascii="GHEA Grapalat" w:eastAsia="GHEA Grapalat" w:hAnsi="GHEA Grapalat" w:cs="GHEA Grapalat"/>
          <w:lang w:val="hy-AM"/>
        </w:rPr>
      </w:pPr>
      <w:r w:rsidRPr="0093002B">
        <w:rPr>
          <w:rFonts w:ascii="GHEA Grapalat" w:eastAsia="GHEA Grapalat" w:hAnsi="GHEA Grapalat" w:cs="GHEA Grapalat"/>
          <w:lang w:val="hy-AM"/>
        </w:rPr>
        <w:t>ԻՐԱԿԱՆ ՇԱՀԱՌՈՒՆԵՐԻ ՎԵՐԱԲԵՐՅԱԼ ՀԱՅՏԱՐԱՐԱԳՐԻ</w:t>
      </w:r>
    </w:p>
    <w:p w14:paraId="1FE2904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93002B" w:rsidRDefault="000E20A1" w:rsidP="000E20A1">
      <w:pPr>
        <w:ind w:left="360" w:hanging="360"/>
        <w:jc w:val="center"/>
        <w:rPr>
          <w:rFonts w:ascii="GHEA Grapalat" w:eastAsia="GHEA Grapalat" w:hAnsi="GHEA Grapalat" w:cs="GHEA Grapalat"/>
          <w:lang w:val="hy-AM"/>
        </w:rPr>
      </w:pPr>
    </w:p>
    <w:p w14:paraId="6B82C7D7"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rPr>
      </w:pPr>
      <w:proofErr w:type="spellStart"/>
      <w:r w:rsidRPr="0093002B">
        <w:rPr>
          <w:rFonts w:ascii="GHEA Grapalat" w:eastAsia="GHEA Grapalat" w:hAnsi="GHEA Grapalat" w:cs="GHEA Grapalat"/>
          <w:b/>
        </w:rPr>
        <w:t>Կազմակերպությունը</w:t>
      </w:r>
      <w:proofErr w:type="spellEnd"/>
    </w:p>
    <w:p w14:paraId="13397BF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93002B" w14:paraId="3E0F3A2A" w14:textId="77777777" w:rsidTr="007E39F5">
        <w:tc>
          <w:tcPr>
            <w:tcW w:w="2836" w:type="dxa"/>
            <w:shd w:val="clear" w:color="auto" w:fill="D9E2F3"/>
            <w:vAlign w:val="center"/>
          </w:tcPr>
          <w:p w14:paraId="1F558C1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2FED4F7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A0BEBC" w14:textId="77777777" w:rsidTr="007E39F5">
        <w:tc>
          <w:tcPr>
            <w:tcW w:w="2836" w:type="dxa"/>
            <w:shd w:val="clear" w:color="auto" w:fill="D9E2F3"/>
            <w:vAlign w:val="center"/>
          </w:tcPr>
          <w:p w14:paraId="693729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435C3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C07F975" w14:textId="77777777" w:rsidTr="007E39F5">
        <w:tc>
          <w:tcPr>
            <w:tcW w:w="2836" w:type="dxa"/>
            <w:shd w:val="clear" w:color="auto" w:fill="D9E2F3"/>
            <w:vAlign w:val="center"/>
          </w:tcPr>
          <w:p w14:paraId="3AC1E19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3AF7B5D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D0728C" w14:textId="77777777" w:rsidTr="007E39F5">
        <w:tc>
          <w:tcPr>
            <w:tcW w:w="2836" w:type="dxa"/>
            <w:shd w:val="clear" w:color="auto" w:fill="D9E2F3"/>
            <w:vAlign w:val="center"/>
          </w:tcPr>
          <w:p w14:paraId="68F9DD1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4A472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F1146" w14:textId="77777777" w:rsidTr="007E39F5">
        <w:tc>
          <w:tcPr>
            <w:tcW w:w="2836" w:type="dxa"/>
            <w:shd w:val="clear" w:color="auto" w:fill="D9E2F3"/>
            <w:vAlign w:val="center"/>
          </w:tcPr>
          <w:p w14:paraId="2EC74FE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F524CF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A669147" w14:textId="77777777" w:rsidTr="007E39F5">
        <w:tc>
          <w:tcPr>
            <w:tcW w:w="2836" w:type="dxa"/>
            <w:shd w:val="clear" w:color="auto" w:fill="D9E2F3"/>
            <w:vAlign w:val="center"/>
          </w:tcPr>
          <w:p w14:paraId="71265BB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679A02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63E00C7" w14:textId="77777777" w:rsidTr="007E39F5">
        <w:tc>
          <w:tcPr>
            <w:tcW w:w="2836" w:type="dxa"/>
            <w:shd w:val="clear" w:color="auto" w:fill="D9E2F3"/>
            <w:vAlign w:val="center"/>
          </w:tcPr>
          <w:p w14:paraId="6BE01B1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0F7D554C" w14:textId="77777777" w:rsidR="000E20A1" w:rsidRPr="0093002B" w:rsidRDefault="000E20A1" w:rsidP="007E39F5">
            <w:pPr>
              <w:spacing w:before="240" w:after="240"/>
              <w:rPr>
                <w:rFonts w:ascii="GHEA Grapalat" w:eastAsia="GHEA Grapalat" w:hAnsi="GHEA Grapalat" w:cs="GHEA Grapalat"/>
              </w:rPr>
            </w:pPr>
          </w:p>
        </w:tc>
      </w:tr>
    </w:tbl>
    <w:p w14:paraId="23B0A6AA"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Հայտարարագիրը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ներկայացնող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165E4977" w14:textId="77777777" w:rsidTr="007E39F5">
        <w:tc>
          <w:tcPr>
            <w:tcW w:w="2835" w:type="dxa"/>
            <w:shd w:val="clear" w:color="auto" w:fill="D9E2F3"/>
            <w:vAlign w:val="center"/>
          </w:tcPr>
          <w:p w14:paraId="4AF68F7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6FEA9B8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EF5162F" w14:textId="77777777" w:rsidTr="007E39F5">
        <w:tc>
          <w:tcPr>
            <w:tcW w:w="2835" w:type="dxa"/>
            <w:shd w:val="clear" w:color="auto" w:fill="D9E2F3"/>
            <w:vAlign w:val="center"/>
          </w:tcPr>
          <w:p w14:paraId="3A351A9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պաշտոնը</w:t>
            </w:r>
            <w:proofErr w:type="spellEnd"/>
          </w:p>
        </w:tc>
        <w:tc>
          <w:tcPr>
            <w:tcW w:w="6180" w:type="dxa"/>
            <w:vAlign w:val="center"/>
          </w:tcPr>
          <w:p w14:paraId="224A142F" w14:textId="77777777" w:rsidR="000E20A1" w:rsidRPr="0093002B" w:rsidRDefault="000E20A1" w:rsidP="007E39F5">
            <w:pPr>
              <w:spacing w:before="240" w:after="240"/>
              <w:rPr>
                <w:rFonts w:ascii="GHEA Grapalat" w:eastAsia="GHEA Grapalat" w:hAnsi="GHEA Grapalat" w:cs="GHEA Grapalat"/>
              </w:rPr>
            </w:pPr>
          </w:p>
        </w:tc>
      </w:tr>
    </w:tbl>
    <w:p w14:paraId="6B60CB02"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Հայտարարագրի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03216970" w14:textId="77777777" w:rsidTr="007E39F5">
        <w:tc>
          <w:tcPr>
            <w:tcW w:w="2835" w:type="dxa"/>
            <w:shd w:val="clear" w:color="auto" w:fill="D9E2F3"/>
            <w:vAlign w:val="center"/>
          </w:tcPr>
          <w:p w14:paraId="7B5905E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145858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74B1E66" w14:textId="77777777" w:rsidTr="007E39F5">
        <w:tc>
          <w:tcPr>
            <w:tcW w:w="2835" w:type="dxa"/>
            <w:shd w:val="clear" w:color="auto" w:fill="D9E2F3"/>
            <w:vAlign w:val="center"/>
          </w:tcPr>
          <w:p w14:paraId="33D6A0C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p>
        </w:tc>
        <w:tc>
          <w:tcPr>
            <w:tcW w:w="6180" w:type="dxa"/>
            <w:vAlign w:val="center"/>
          </w:tcPr>
          <w:p w14:paraId="4BE33A9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7AE09B" w14:textId="77777777" w:rsidTr="007E39F5">
        <w:tc>
          <w:tcPr>
            <w:tcW w:w="2835" w:type="dxa"/>
            <w:shd w:val="clear" w:color="auto" w:fill="D9E2F3"/>
            <w:vAlign w:val="center"/>
          </w:tcPr>
          <w:p w14:paraId="47DA18B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p>
        </w:tc>
        <w:tc>
          <w:tcPr>
            <w:tcW w:w="6180" w:type="dxa"/>
            <w:vAlign w:val="center"/>
          </w:tcPr>
          <w:p w14:paraId="14F28F94" w14:textId="77777777" w:rsidR="000E20A1" w:rsidRPr="0093002B" w:rsidRDefault="000E20A1" w:rsidP="007E39F5">
            <w:pPr>
              <w:spacing w:before="240" w:after="240"/>
              <w:rPr>
                <w:rFonts w:ascii="GHEA Grapalat" w:eastAsia="GHEA Grapalat" w:hAnsi="GHEA Grapalat" w:cs="GHEA Grapalat"/>
              </w:rPr>
            </w:pPr>
          </w:p>
        </w:tc>
      </w:tr>
    </w:tbl>
    <w:p w14:paraId="5D076ADB" w14:textId="77777777" w:rsidR="000E20A1" w:rsidRPr="0093002B" w:rsidRDefault="000E20A1" w:rsidP="000E20A1">
      <w:pPr>
        <w:rPr>
          <w:rFonts w:ascii="GHEA Grapalat" w:eastAsia="GHEA Grapalat" w:hAnsi="GHEA Grapalat" w:cs="GHEA Grapalat"/>
        </w:rPr>
      </w:pPr>
    </w:p>
    <w:p w14:paraId="009B3784" w14:textId="77777777" w:rsidR="000E20A1" w:rsidRPr="0093002B" w:rsidRDefault="000E20A1" w:rsidP="000E20A1">
      <w:pPr>
        <w:rPr>
          <w:rFonts w:ascii="GHEA Grapalat" w:eastAsia="GHEA Grapalat" w:hAnsi="GHEA Grapalat" w:cs="GHEA Grapalat"/>
        </w:rPr>
      </w:pPr>
      <w:r w:rsidRPr="0093002B">
        <w:rPr>
          <w:rFonts w:ascii="GHEA Grapalat" w:hAnsi="GHEA Grapalat"/>
        </w:rPr>
        <w:br w:type="page"/>
      </w:r>
    </w:p>
    <w:p w14:paraId="5DAD8244" w14:textId="77777777" w:rsidR="000E20A1" w:rsidRPr="0093002B"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rPr>
      </w:pPr>
      <w:proofErr w:type="spellStart"/>
      <w:r w:rsidRPr="0093002B">
        <w:rPr>
          <w:rFonts w:ascii="GHEA Grapalat" w:eastAsia="GHEA Grapalat" w:hAnsi="GHEA Grapalat" w:cs="GHEA Grapalat"/>
          <w:b/>
        </w:rPr>
        <w:lastRenderedPageBreak/>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b/>
        </w:rPr>
        <w:t>ցուցակման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646B57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39B27613" w14:textId="77777777" w:rsidTr="007E39F5">
        <w:tc>
          <w:tcPr>
            <w:tcW w:w="2835" w:type="dxa"/>
            <w:shd w:val="clear" w:color="auto" w:fill="D9E2F3"/>
            <w:vAlign w:val="center"/>
          </w:tcPr>
          <w:p w14:paraId="04FD256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7E91C7F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B0E60BF" w14:textId="77777777" w:rsidTr="007E39F5">
        <w:tc>
          <w:tcPr>
            <w:tcW w:w="2835" w:type="dxa"/>
            <w:shd w:val="clear" w:color="auto" w:fill="D9E2F3"/>
            <w:vAlign w:val="center"/>
          </w:tcPr>
          <w:p w14:paraId="0E689B3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5E180897" w14:textId="77777777" w:rsidR="000E20A1" w:rsidRPr="0093002B" w:rsidRDefault="000E20A1" w:rsidP="007E39F5">
            <w:pPr>
              <w:spacing w:before="240" w:after="240"/>
              <w:rPr>
                <w:rFonts w:ascii="GHEA Grapalat" w:eastAsia="GHEA Grapalat" w:hAnsi="GHEA Grapalat" w:cs="GHEA Grapalat"/>
              </w:rPr>
            </w:pPr>
          </w:p>
        </w:tc>
      </w:tr>
    </w:tbl>
    <w:p w14:paraId="51A25BB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վերահսկող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73B2A06C" w14:textId="77777777" w:rsidTr="007E39F5">
        <w:tc>
          <w:tcPr>
            <w:tcW w:w="2835" w:type="dxa"/>
            <w:shd w:val="clear" w:color="auto" w:fill="D9E2F3"/>
            <w:vAlign w:val="center"/>
          </w:tcPr>
          <w:p w14:paraId="5CA4B37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358613C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DFBA401" w14:textId="77777777" w:rsidTr="007E39F5">
        <w:tc>
          <w:tcPr>
            <w:tcW w:w="2835" w:type="dxa"/>
            <w:shd w:val="clear" w:color="auto" w:fill="D9E2F3"/>
            <w:vAlign w:val="center"/>
          </w:tcPr>
          <w:p w14:paraId="26C1403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5EC9C79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9B4918E" w14:textId="77777777" w:rsidTr="007E39F5">
        <w:tc>
          <w:tcPr>
            <w:tcW w:w="2835" w:type="dxa"/>
            <w:shd w:val="clear" w:color="auto" w:fill="D9E2F3"/>
            <w:vAlign w:val="center"/>
          </w:tcPr>
          <w:p w14:paraId="39CFAFA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6F91714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B8AD845" w14:textId="77777777" w:rsidTr="007E39F5">
        <w:tc>
          <w:tcPr>
            <w:tcW w:w="2835" w:type="dxa"/>
            <w:shd w:val="clear" w:color="auto" w:fill="D9E2F3"/>
            <w:vAlign w:val="center"/>
          </w:tcPr>
          <w:p w14:paraId="5F40D4B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552D726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097100E" w14:textId="77777777" w:rsidTr="007E39F5">
        <w:tc>
          <w:tcPr>
            <w:tcW w:w="2835" w:type="dxa"/>
            <w:shd w:val="clear" w:color="auto" w:fill="D9E2F3"/>
            <w:vAlign w:val="center"/>
          </w:tcPr>
          <w:p w14:paraId="2897BCC3"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60315B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958F5FD" w14:textId="77777777" w:rsidTr="007E39F5">
        <w:tc>
          <w:tcPr>
            <w:tcW w:w="2835" w:type="dxa"/>
            <w:shd w:val="clear" w:color="auto" w:fill="D9E2F3"/>
            <w:vAlign w:val="center"/>
          </w:tcPr>
          <w:p w14:paraId="1E4FCDD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76997CE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30AE884" w14:textId="77777777" w:rsidTr="007E39F5">
        <w:tc>
          <w:tcPr>
            <w:tcW w:w="2835" w:type="dxa"/>
            <w:shd w:val="clear" w:color="auto" w:fill="D9E2F3"/>
            <w:vAlign w:val="center"/>
          </w:tcPr>
          <w:p w14:paraId="64E1EF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ABD8101" w14:textId="77777777" w:rsidR="000E20A1" w:rsidRPr="0093002B" w:rsidRDefault="000E20A1" w:rsidP="007E39F5">
            <w:pPr>
              <w:spacing w:before="240" w:after="240"/>
              <w:rPr>
                <w:rFonts w:ascii="GHEA Grapalat" w:eastAsia="GHEA Grapalat" w:hAnsi="GHEA Grapalat" w:cs="GHEA Grapalat"/>
              </w:rPr>
            </w:pPr>
          </w:p>
        </w:tc>
      </w:tr>
    </w:tbl>
    <w:p w14:paraId="3486F209"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93002B">
        <w:rPr>
          <w:rFonts w:ascii="GHEA Grapalat" w:eastAsia="GHEA Grapalat" w:hAnsi="GHEA Grapalat" w:cs="GHEA Grapalat"/>
          <w:i/>
          <w:iCs/>
        </w:rPr>
        <w:t>Վերահսկողության</w:t>
      </w:r>
      <w:proofErr w:type="spellEnd"/>
      <w:r w:rsidRPr="0093002B">
        <w:rPr>
          <w:rFonts w:ascii="GHEA Grapalat" w:eastAsia="GHEA Grapalat" w:hAnsi="GHEA Grapalat" w:cs="GHEA Grapalat"/>
          <w:i/>
          <w:iCs/>
        </w:rPr>
        <w:t xml:space="preserve"> </w:t>
      </w:r>
      <w:proofErr w:type="spellStart"/>
      <w:r w:rsidRPr="0093002B">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6491DADE" w14:textId="77777777" w:rsidTr="007E39F5">
        <w:tc>
          <w:tcPr>
            <w:tcW w:w="2836" w:type="dxa"/>
            <w:shd w:val="clear" w:color="auto" w:fill="D9E2F3"/>
            <w:vAlign w:val="center"/>
          </w:tcPr>
          <w:p w14:paraId="3800143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78" w:type="dxa"/>
            <w:vAlign w:val="center"/>
          </w:tcPr>
          <w:p w14:paraId="76137C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AFBEE00" w14:textId="77777777" w:rsidTr="007E39F5">
        <w:tc>
          <w:tcPr>
            <w:tcW w:w="2836" w:type="dxa"/>
            <w:shd w:val="clear" w:color="auto" w:fill="D9E2F3"/>
            <w:vAlign w:val="center"/>
          </w:tcPr>
          <w:p w14:paraId="4A86652B"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20E3F964" w14:textId="73C98D9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4E331D7" w14:textId="50CF481A"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sidRPr="0093002B">
                  <w:rPr>
                    <w:rFonts w:ascii="MS Gothic" w:eastAsia="MS Gothic" w:hAnsi="MS Gothic" w:cs="GHEA Grapalat" w:hint="eastAsia"/>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2DE68198"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rPr>
      </w:pPr>
      <w:r w:rsidRPr="0093002B">
        <w:rPr>
          <w:rFonts w:ascii="GHEA Grapalat" w:hAnsi="GHEA Grapalat"/>
        </w:rPr>
        <w:br w:type="page"/>
      </w:r>
    </w:p>
    <w:p w14:paraId="7F0666FA"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Պետության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համայնքի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կամ</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միջազգային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կազմակերպության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մասնակցությունը</w:t>
      </w:r>
      <w:proofErr w:type="spellEnd"/>
    </w:p>
    <w:p w14:paraId="33A97EF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Պետության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համայնքի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5C2F814" w14:textId="77777777" w:rsidTr="007E39F5">
        <w:tc>
          <w:tcPr>
            <w:tcW w:w="2837" w:type="dxa"/>
            <w:shd w:val="clear" w:color="auto" w:fill="D9E2F3"/>
            <w:vAlign w:val="center"/>
          </w:tcPr>
          <w:p w14:paraId="087833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065BAB3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6CF9F21" w14:textId="77777777" w:rsidTr="007E39F5">
        <w:tc>
          <w:tcPr>
            <w:tcW w:w="2837" w:type="dxa"/>
            <w:shd w:val="clear" w:color="auto" w:fill="D9E2F3"/>
            <w:vAlign w:val="center"/>
          </w:tcPr>
          <w:p w14:paraId="23B3CE1D"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43F706E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8D2D190" w14:textId="77777777" w:rsidTr="007E39F5">
        <w:tc>
          <w:tcPr>
            <w:tcW w:w="2837" w:type="dxa"/>
            <w:shd w:val="clear" w:color="auto" w:fill="D9E2F3"/>
            <w:vAlign w:val="center"/>
          </w:tcPr>
          <w:p w14:paraId="1618BA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4DB5217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5FC57C1" w14:textId="77777777" w:rsidTr="007E39F5">
        <w:tc>
          <w:tcPr>
            <w:tcW w:w="2837" w:type="dxa"/>
            <w:shd w:val="clear" w:color="auto" w:fill="D9E2F3"/>
            <w:vAlign w:val="center"/>
          </w:tcPr>
          <w:p w14:paraId="0ABE65A5"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454E26BC" w14:textId="2DB2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6230D230" w14:textId="3F21B5A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3CBF32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Միջազգային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58C141D7" w14:textId="77777777" w:rsidTr="007E39F5">
        <w:tc>
          <w:tcPr>
            <w:tcW w:w="2837" w:type="dxa"/>
            <w:shd w:val="clear" w:color="auto" w:fill="D9E2F3"/>
            <w:vAlign w:val="center"/>
          </w:tcPr>
          <w:p w14:paraId="0DF593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115B4A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5795FB1" w14:textId="77777777" w:rsidTr="007E39F5">
        <w:tc>
          <w:tcPr>
            <w:tcW w:w="2837" w:type="dxa"/>
            <w:shd w:val="clear" w:color="auto" w:fill="D9E2F3"/>
            <w:vAlign w:val="center"/>
          </w:tcPr>
          <w:p w14:paraId="0907ABA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0650D148"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6DB233C" w14:textId="77777777" w:rsidTr="007E39F5">
        <w:tc>
          <w:tcPr>
            <w:tcW w:w="2837" w:type="dxa"/>
            <w:shd w:val="clear" w:color="auto" w:fill="D9E2F3"/>
            <w:vAlign w:val="center"/>
          </w:tcPr>
          <w:p w14:paraId="7C58ED67"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6180" w:type="dxa"/>
            <w:vAlign w:val="center"/>
          </w:tcPr>
          <w:p w14:paraId="7A987C0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2CA737F" w14:textId="77777777" w:rsidTr="007E39F5">
        <w:tc>
          <w:tcPr>
            <w:tcW w:w="2837" w:type="dxa"/>
            <w:shd w:val="clear" w:color="auto" w:fill="D9E2F3"/>
            <w:vAlign w:val="center"/>
          </w:tcPr>
          <w:p w14:paraId="5FE39707"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80" w:type="dxa"/>
            <w:vAlign w:val="center"/>
          </w:tcPr>
          <w:p w14:paraId="3925C667" w14:textId="457A6D09"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939359B" w14:textId="11FF912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bl>
    <w:p w14:paraId="4BBD9019" w14:textId="77777777" w:rsidR="000E20A1" w:rsidRPr="0093002B" w:rsidRDefault="000E20A1" w:rsidP="000E20A1">
      <w:pPr>
        <w:rPr>
          <w:rFonts w:ascii="GHEA Grapalat" w:eastAsia="GHEA Grapalat" w:hAnsi="GHEA Grapalat" w:cs="GHEA Grapalat"/>
          <w:b/>
        </w:rPr>
      </w:pPr>
      <w:r w:rsidRPr="0093002B">
        <w:rPr>
          <w:rFonts w:ascii="GHEA Grapalat" w:hAnsi="GHEA Grapalat"/>
        </w:rPr>
        <w:br w:type="page"/>
      </w:r>
    </w:p>
    <w:p w14:paraId="424DFB6E"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Իրական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շահառուի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տվյալները</w:t>
      </w:r>
      <w:proofErr w:type="spellEnd"/>
    </w:p>
    <w:p w14:paraId="44B3777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ինքնությունը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հավաստող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93002B" w14:paraId="33563783" w14:textId="77777777" w:rsidTr="007E39F5">
        <w:tc>
          <w:tcPr>
            <w:tcW w:w="2836" w:type="dxa"/>
            <w:shd w:val="clear" w:color="auto" w:fill="D9E2F3"/>
            <w:vAlign w:val="center"/>
          </w:tcPr>
          <w:p w14:paraId="33FAD52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p>
        </w:tc>
        <w:tc>
          <w:tcPr>
            <w:tcW w:w="6178" w:type="dxa"/>
            <w:vAlign w:val="center"/>
          </w:tcPr>
          <w:p w14:paraId="38D08A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354F4C7" w14:textId="77777777" w:rsidTr="007E39F5">
        <w:tc>
          <w:tcPr>
            <w:tcW w:w="2836" w:type="dxa"/>
            <w:shd w:val="clear" w:color="auto" w:fill="D9E2F3"/>
            <w:vAlign w:val="center"/>
          </w:tcPr>
          <w:p w14:paraId="0D9C756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p>
        </w:tc>
        <w:tc>
          <w:tcPr>
            <w:tcW w:w="6178" w:type="dxa"/>
            <w:vAlign w:val="center"/>
          </w:tcPr>
          <w:p w14:paraId="464FED7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5ACF27" w14:textId="77777777" w:rsidTr="007E39F5">
        <w:tc>
          <w:tcPr>
            <w:tcW w:w="2836" w:type="dxa"/>
            <w:shd w:val="clear" w:color="auto" w:fill="D9E2F3"/>
            <w:vAlign w:val="center"/>
          </w:tcPr>
          <w:p w14:paraId="6D3F18E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28AB795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F0BACB0" w14:textId="77777777" w:rsidTr="007E39F5">
        <w:tc>
          <w:tcPr>
            <w:tcW w:w="2836" w:type="dxa"/>
            <w:shd w:val="clear" w:color="auto" w:fill="D9E2F3"/>
            <w:vAlign w:val="center"/>
          </w:tcPr>
          <w:p w14:paraId="17C9EF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w:t>
            </w:r>
          </w:p>
        </w:tc>
        <w:tc>
          <w:tcPr>
            <w:tcW w:w="6178" w:type="dxa"/>
            <w:vAlign w:val="center"/>
          </w:tcPr>
          <w:p w14:paraId="38E75DF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EBBB839" w14:textId="77777777" w:rsidTr="007E39F5">
        <w:tc>
          <w:tcPr>
            <w:tcW w:w="2836" w:type="dxa"/>
            <w:shd w:val="clear" w:color="auto" w:fill="D9E2F3"/>
            <w:vAlign w:val="center"/>
          </w:tcPr>
          <w:p w14:paraId="1DEC900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Քաղաքացիությունը</w:t>
            </w:r>
            <w:proofErr w:type="spellEnd"/>
          </w:p>
        </w:tc>
        <w:tc>
          <w:tcPr>
            <w:tcW w:w="6178" w:type="dxa"/>
            <w:vAlign w:val="center"/>
          </w:tcPr>
          <w:p w14:paraId="175DA626"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1ECA963" w14:textId="77777777" w:rsidTr="007E39F5">
        <w:tc>
          <w:tcPr>
            <w:tcW w:w="2836" w:type="dxa"/>
            <w:shd w:val="clear" w:color="auto" w:fill="D9E2F3"/>
            <w:vAlign w:val="center"/>
          </w:tcPr>
          <w:p w14:paraId="02975A4C"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Ծննդյան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036FC531" w14:textId="77777777" w:rsidR="000E20A1" w:rsidRPr="0093002B" w:rsidRDefault="000E20A1" w:rsidP="007E39F5">
            <w:pPr>
              <w:spacing w:before="240" w:after="240"/>
              <w:rPr>
                <w:rFonts w:ascii="GHEA Grapalat" w:eastAsia="GHEA Grapalat" w:hAnsi="GHEA Grapalat" w:cs="GHEA Grapalat"/>
              </w:rPr>
            </w:pPr>
          </w:p>
        </w:tc>
      </w:tr>
    </w:tbl>
    <w:p w14:paraId="1F2B41D4"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հաստատող</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0900BF89" w14:textId="77777777" w:rsidTr="007E39F5">
        <w:tc>
          <w:tcPr>
            <w:tcW w:w="2837" w:type="dxa"/>
            <w:shd w:val="clear" w:color="auto" w:fill="D9E2F3"/>
            <w:vAlign w:val="center"/>
          </w:tcPr>
          <w:p w14:paraId="59892AE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6178" w:type="dxa"/>
            <w:vAlign w:val="center"/>
          </w:tcPr>
          <w:p w14:paraId="7E406F7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7368BEF" w14:textId="77777777" w:rsidTr="007E39F5">
        <w:tc>
          <w:tcPr>
            <w:tcW w:w="2837" w:type="dxa"/>
            <w:shd w:val="clear" w:color="auto" w:fill="D9E2F3"/>
            <w:vAlign w:val="center"/>
          </w:tcPr>
          <w:p w14:paraId="7CC0B12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75807F9"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8F93629" w14:textId="77777777" w:rsidTr="007E39F5">
        <w:tc>
          <w:tcPr>
            <w:tcW w:w="2837" w:type="dxa"/>
            <w:shd w:val="clear" w:color="auto" w:fill="D9E2F3"/>
            <w:vAlign w:val="center"/>
          </w:tcPr>
          <w:p w14:paraId="62A33DA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78" w:type="dxa"/>
            <w:vAlign w:val="center"/>
          </w:tcPr>
          <w:p w14:paraId="2B81ADE7"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F36278E" w14:textId="77777777" w:rsidTr="007E39F5">
        <w:tc>
          <w:tcPr>
            <w:tcW w:w="2837" w:type="dxa"/>
            <w:shd w:val="clear" w:color="auto" w:fill="D9E2F3"/>
            <w:vAlign w:val="center"/>
          </w:tcPr>
          <w:p w14:paraId="7B9F82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Տրամադրող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մարմինը</w:t>
            </w:r>
            <w:proofErr w:type="spellEnd"/>
          </w:p>
        </w:tc>
        <w:tc>
          <w:tcPr>
            <w:tcW w:w="6178" w:type="dxa"/>
            <w:vAlign w:val="center"/>
          </w:tcPr>
          <w:p w14:paraId="314D580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236B7482" w14:textId="77777777" w:rsidTr="007E39F5">
        <w:tc>
          <w:tcPr>
            <w:tcW w:w="2837" w:type="dxa"/>
            <w:shd w:val="clear" w:color="auto" w:fill="D9E2F3"/>
            <w:vAlign w:val="center"/>
          </w:tcPr>
          <w:p w14:paraId="5B9862D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r w:rsidRPr="0093002B">
              <w:rPr>
                <w:rFonts w:ascii="GHEA Grapalat" w:eastAsia="GHEA Grapalat" w:hAnsi="GHEA Grapalat" w:cs="GHEA Grapalat"/>
              </w:rPr>
              <w:t xml:space="preserve">ՀԾՀ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78" w:type="dxa"/>
            <w:vAlign w:val="center"/>
          </w:tcPr>
          <w:p w14:paraId="00143CC1" w14:textId="77777777" w:rsidR="000E20A1" w:rsidRPr="0093002B" w:rsidRDefault="000E20A1" w:rsidP="007E39F5">
            <w:pPr>
              <w:spacing w:before="240" w:after="240"/>
              <w:rPr>
                <w:rFonts w:ascii="GHEA Grapalat" w:eastAsia="GHEA Grapalat" w:hAnsi="GHEA Grapalat" w:cs="GHEA Grapalat"/>
              </w:rPr>
            </w:pPr>
          </w:p>
        </w:tc>
      </w:tr>
    </w:tbl>
    <w:p w14:paraId="6C61622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հաշվառման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248A0ACE" w14:textId="77777777" w:rsidTr="007E39F5">
        <w:tc>
          <w:tcPr>
            <w:tcW w:w="2837" w:type="dxa"/>
            <w:shd w:val="clear" w:color="auto" w:fill="D9E2F3"/>
            <w:vAlign w:val="center"/>
          </w:tcPr>
          <w:p w14:paraId="6EFEC80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3F4DBE4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FFE8B8E" w14:textId="77777777" w:rsidTr="007E39F5">
        <w:tc>
          <w:tcPr>
            <w:tcW w:w="2837" w:type="dxa"/>
            <w:shd w:val="clear" w:color="auto" w:fill="D9E2F3"/>
            <w:vAlign w:val="center"/>
          </w:tcPr>
          <w:p w14:paraId="5ECD463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040BB3D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9899DB" w14:textId="77777777" w:rsidTr="007E39F5">
        <w:tc>
          <w:tcPr>
            <w:tcW w:w="2837" w:type="dxa"/>
            <w:shd w:val="clear" w:color="auto" w:fill="D9E2F3"/>
            <w:vAlign w:val="center"/>
          </w:tcPr>
          <w:p w14:paraId="733CA19F"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781145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4A5BEDD" w14:textId="77777777" w:rsidTr="007E39F5">
        <w:tc>
          <w:tcPr>
            <w:tcW w:w="2837" w:type="dxa"/>
            <w:shd w:val="clear" w:color="auto" w:fill="D9E2F3"/>
            <w:vAlign w:val="center"/>
          </w:tcPr>
          <w:p w14:paraId="7E5348C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lastRenderedPageBreak/>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C1C4C3E" w14:textId="77777777" w:rsidR="000E20A1" w:rsidRPr="0093002B" w:rsidRDefault="000E20A1" w:rsidP="007E39F5">
            <w:pPr>
              <w:spacing w:before="240" w:after="240"/>
              <w:rPr>
                <w:rFonts w:ascii="GHEA Grapalat" w:eastAsia="GHEA Grapalat" w:hAnsi="GHEA Grapalat" w:cs="GHEA Grapalat"/>
              </w:rPr>
            </w:pPr>
          </w:p>
        </w:tc>
      </w:tr>
    </w:tbl>
    <w:p w14:paraId="2598040C"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բնակության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93002B" w14:paraId="499AF23E" w14:textId="77777777" w:rsidTr="007E39F5">
        <w:tc>
          <w:tcPr>
            <w:tcW w:w="2837" w:type="dxa"/>
            <w:shd w:val="clear" w:color="auto" w:fill="D9E2F3"/>
            <w:vAlign w:val="center"/>
          </w:tcPr>
          <w:p w14:paraId="53DFF91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Պետությունը</w:t>
            </w:r>
            <w:proofErr w:type="spellEnd"/>
          </w:p>
        </w:tc>
        <w:tc>
          <w:tcPr>
            <w:tcW w:w="6178" w:type="dxa"/>
            <w:vAlign w:val="center"/>
          </w:tcPr>
          <w:p w14:paraId="5263615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82C2592" w14:textId="77777777" w:rsidTr="007E39F5">
        <w:tc>
          <w:tcPr>
            <w:tcW w:w="2837" w:type="dxa"/>
            <w:shd w:val="clear" w:color="auto" w:fill="D9E2F3"/>
            <w:vAlign w:val="center"/>
          </w:tcPr>
          <w:p w14:paraId="584C1CF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Համայնքը</w:t>
            </w:r>
            <w:proofErr w:type="spellEnd"/>
          </w:p>
        </w:tc>
        <w:tc>
          <w:tcPr>
            <w:tcW w:w="6178" w:type="dxa"/>
            <w:vAlign w:val="center"/>
          </w:tcPr>
          <w:p w14:paraId="7B005E3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6C83DB" w14:textId="77777777" w:rsidTr="007E39F5">
        <w:tc>
          <w:tcPr>
            <w:tcW w:w="2837" w:type="dxa"/>
            <w:shd w:val="clear" w:color="auto" w:fill="D9E2F3"/>
            <w:vAlign w:val="center"/>
          </w:tcPr>
          <w:p w14:paraId="30AA42F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Վարչատարածքային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միավորը</w:t>
            </w:r>
            <w:proofErr w:type="spellEnd"/>
          </w:p>
        </w:tc>
        <w:tc>
          <w:tcPr>
            <w:tcW w:w="6178" w:type="dxa"/>
            <w:vAlign w:val="center"/>
          </w:tcPr>
          <w:p w14:paraId="0ED780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2164F7D" w14:textId="77777777" w:rsidTr="007E39F5">
        <w:tc>
          <w:tcPr>
            <w:tcW w:w="2837" w:type="dxa"/>
            <w:shd w:val="clear" w:color="auto" w:fill="D9E2F3"/>
            <w:vAlign w:val="center"/>
          </w:tcPr>
          <w:p w14:paraId="6A0B5D7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Փողոցի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շենքը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բնակարանը</w:t>
            </w:r>
            <w:proofErr w:type="spellEnd"/>
          </w:p>
        </w:tc>
        <w:tc>
          <w:tcPr>
            <w:tcW w:w="6178" w:type="dxa"/>
            <w:vAlign w:val="center"/>
          </w:tcPr>
          <w:p w14:paraId="510CC60A" w14:textId="77777777" w:rsidR="000E20A1" w:rsidRPr="0093002B" w:rsidRDefault="000E20A1" w:rsidP="007E39F5">
            <w:pPr>
              <w:spacing w:before="240" w:after="240"/>
              <w:rPr>
                <w:rFonts w:ascii="GHEA Grapalat" w:eastAsia="GHEA Grapalat" w:hAnsi="GHEA Grapalat" w:cs="GHEA Grapalat"/>
              </w:rPr>
            </w:pPr>
          </w:p>
        </w:tc>
      </w:tr>
    </w:tbl>
    <w:p w14:paraId="5CF450CA" w14:textId="77777777" w:rsidR="000E20A1" w:rsidRPr="0093002B"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բացառությամբ</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6E168E87" w14:textId="77777777" w:rsidTr="007E39F5">
        <w:trPr>
          <w:trHeight w:val="924"/>
        </w:trPr>
        <w:tc>
          <w:tcPr>
            <w:tcW w:w="9016" w:type="dxa"/>
            <w:gridSpan w:val="2"/>
            <w:vAlign w:val="center"/>
          </w:tcPr>
          <w:p w14:paraId="23CC4241" w14:textId="0536568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20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703F5AE7" w14:textId="77777777" w:rsidTr="007E39F5">
        <w:trPr>
          <w:trHeight w:val="684"/>
        </w:trPr>
        <w:tc>
          <w:tcPr>
            <w:tcW w:w="4508" w:type="dxa"/>
            <w:shd w:val="clear" w:color="auto" w:fill="D9E2F3"/>
            <w:vAlign w:val="center"/>
          </w:tcPr>
          <w:p w14:paraId="7266C5D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shd w:val="clear" w:color="auto" w:fill="FFFFFF"/>
            <w:vAlign w:val="center"/>
          </w:tcPr>
          <w:p w14:paraId="6BC1434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7E36449" w14:textId="77777777" w:rsidTr="007E39F5">
        <w:trPr>
          <w:trHeight w:val="1282"/>
        </w:trPr>
        <w:tc>
          <w:tcPr>
            <w:tcW w:w="4508" w:type="dxa"/>
            <w:shd w:val="clear" w:color="auto" w:fill="D9E2F3"/>
            <w:vAlign w:val="center"/>
          </w:tcPr>
          <w:p w14:paraId="498F34D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15EB3616" w14:textId="6346598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7B86A7E1" w14:textId="19963735"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1F2E7B14" w14:textId="77777777" w:rsidTr="007E39F5">
        <w:tc>
          <w:tcPr>
            <w:tcW w:w="9016" w:type="dxa"/>
            <w:gridSpan w:val="2"/>
            <w:vAlign w:val="center"/>
          </w:tcPr>
          <w:p w14:paraId="698B46F8" w14:textId="58F053C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5548EB30" w14:textId="77777777" w:rsidTr="007E39F5">
        <w:tc>
          <w:tcPr>
            <w:tcW w:w="9016" w:type="dxa"/>
            <w:gridSpan w:val="2"/>
            <w:vAlign w:val="center"/>
          </w:tcPr>
          <w:p w14:paraId="55345FB8" w14:textId="386FB6DB"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hAnsi="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 և «բ»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6973660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հանդիսանալու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հիմքերը</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ընդերքօգտագործման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ոլորտի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հաշվետու</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կազմակերպությունների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համար</w:t>
      </w:r>
      <w:proofErr w:type="spellEnd"/>
      <w:r w:rsidRPr="0093002B">
        <w:rPr>
          <w:rFonts w:ascii="GHEA Grapalat" w:eastAsia="GHEA Grapalat" w:hAnsi="GHEA Grapalat" w:cs="GHEA Grapalat"/>
          <w:i/>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93002B" w14:paraId="7734D5D9" w14:textId="77777777" w:rsidTr="007E39F5">
        <w:trPr>
          <w:trHeight w:val="924"/>
        </w:trPr>
        <w:tc>
          <w:tcPr>
            <w:tcW w:w="9016" w:type="dxa"/>
            <w:gridSpan w:val="2"/>
            <w:vAlign w:val="center"/>
          </w:tcPr>
          <w:p w14:paraId="0B1D1ED7" w14:textId="5A38EE0C"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ա</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տիրապետում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ձայնի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բաժնեմասերի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բաժնետոմսերի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փայերի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կերպով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10 և </w:t>
            </w:r>
            <w:proofErr w:type="spellStart"/>
            <w:r w:rsidR="000E20A1" w:rsidRPr="0093002B">
              <w:rPr>
                <w:rFonts w:ascii="GHEA Grapalat" w:eastAsia="GHEA Grapalat" w:hAnsi="GHEA Grapalat" w:cs="GHEA Grapalat"/>
              </w:rPr>
              <w:t>ավելի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տոկոս</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կանոնադրական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կապիտալում</w:t>
            </w:r>
            <w:proofErr w:type="spellEnd"/>
          </w:p>
        </w:tc>
      </w:tr>
      <w:tr w:rsidR="000E20A1" w:rsidRPr="0093002B" w14:paraId="63C176F0" w14:textId="77777777" w:rsidTr="007E39F5">
        <w:trPr>
          <w:trHeight w:val="684"/>
        </w:trPr>
        <w:tc>
          <w:tcPr>
            <w:tcW w:w="4508" w:type="dxa"/>
            <w:shd w:val="clear" w:color="auto" w:fill="D9E2F3"/>
            <w:vAlign w:val="center"/>
          </w:tcPr>
          <w:p w14:paraId="40FCEB6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
        </w:tc>
        <w:tc>
          <w:tcPr>
            <w:tcW w:w="4508" w:type="dxa"/>
            <w:vAlign w:val="center"/>
          </w:tcPr>
          <w:p w14:paraId="41E0AFB4"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4561D3B" w14:textId="77777777" w:rsidTr="007E39F5">
        <w:trPr>
          <w:trHeight w:val="1282"/>
        </w:trPr>
        <w:tc>
          <w:tcPr>
            <w:tcW w:w="4508" w:type="dxa"/>
            <w:shd w:val="clear" w:color="auto" w:fill="D9E2F3"/>
            <w:vAlign w:val="center"/>
          </w:tcPr>
          <w:p w14:paraId="0FFCBA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p>
        </w:tc>
        <w:tc>
          <w:tcPr>
            <w:tcW w:w="4508" w:type="dxa"/>
            <w:vAlign w:val="center"/>
          </w:tcPr>
          <w:p w14:paraId="6D829DD0" w14:textId="51B5D2B0"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p w14:paraId="46ED2FF8" w14:textId="4FA4C2E4"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Անուղղակի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մասնակցություն</w:t>
            </w:r>
            <w:proofErr w:type="spellEnd"/>
          </w:p>
        </w:tc>
      </w:tr>
      <w:tr w:rsidR="000E20A1" w:rsidRPr="0093002B" w14:paraId="52C6C057" w14:textId="77777777" w:rsidTr="007E39F5">
        <w:tc>
          <w:tcPr>
            <w:tcW w:w="9016" w:type="dxa"/>
            <w:gridSpan w:val="2"/>
            <w:vAlign w:val="center"/>
          </w:tcPr>
          <w:p w14:paraId="46AC15A2" w14:textId="20A11C6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բ</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իրավունք</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ունի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նշանակելու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հեռացնելու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կառավարման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մարմինների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անդամների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մեծամասնությանը</w:t>
            </w:r>
            <w:proofErr w:type="spellEnd"/>
          </w:p>
        </w:tc>
      </w:tr>
      <w:tr w:rsidR="000E20A1" w:rsidRPr="0093002B" w14:paraId="47FDDBD0" w14:textId="77777777" w:rsidTr="007E39F5">
        <w:tc>
          <w:tcPr>
            <w:tcW w:w="9016" w:type="dxa"/>
            <w:gridSpan w:val="2"/>
            <w:vAlign w:val="center"/>
          </w:tcPr>
          <w:p w14:paraId="2DCDB74D" w14:textId="1295A632"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գ</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անհատույց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ստացել</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հաշվետու</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նախորդող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տարվա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ստացած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շահույթի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առնվազն</w:t>
            </w:r>
            <w:proofErr w:type="spellEnd"/>
            <w:r w:rsidR="000E20A1" w:rsidRPr="0093002B">
              <w:rPr>
                <w:rFonts w:ascii="GHEA Grapalat" w:eastAsia="GHEA Grapalat" w:hAnsi="GHEA Grapalat" w:cs="GHEA Grapalat"/>
              </w:rPr>
              <w:t xml:space="preserve"> 15 </w:t>
            </w:r>
            <w:proofErr w:type="spellStart"/>
            <w:r w:rsidR="000E20A1" w:rsidRPr="0093002B">
              <w:rPr>
                <w:rFonts w:ascii="GHEA Grapalat" w:eastAsia="GHEA Grapalat" w:hAnsi="GHEA Grapalat" w:cs="GHEA Grapalat"/>
              </w:rPr>
              <w:t>տոկոսի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չափով</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օգուտ</w:t>
            </w:r>
            <w:proofErr w:type="spellEnd"/>
          </w:p>
        </w:tc>
      </w:tr>
      <w:tr w:rsidR="000E20A1" w:rsidRPr="0093002B" w14:paraId="5BD7828F" w14:textId="77777777" w:rsidTr="007E39F5">
        <w:tc>
          <w:tcPr>
            <w:tcW w:w="9016" w:type="dxa"/>
            <w:gridSpan w:val="2"/>
            <w:vAlign w:val="center"/>
          </w:tcPr>
          <w:p w14:paraId="70E6A868" w14:textId="0C785E46"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դ</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նկատմամբ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իրական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փաստացի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վերահսկողություն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միջոցներով</w:t>
            </w:r>
            <w:proofErr w:type="spellEnd"/>
          </w:p>
        </w:tc>
      </w:tr>
      <w:tr w:rsidR="000E20A1" w:rsidRPr="0093002B" w14:paraId="441E1F9F" w14:textId="77777777" w:rsidTr="007E39F5">
        <w:tc>
          <w:tcPr>
            <w:tcW w:w="9016" w:type="dxa"/>
            <w:gridSpan w:val="2"/>
            <w:vAlign w:val="center"/>
          </w:tcPr>
          <w:p w14:paraId="75B88DA0" w14:textId="5BDCBCB1"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t>ե</w:t>
            </w:r>
            <w:r w:rsidR="000E20A1" w:rsidRPr="0093002B">
              <w:rPr>
                <w:rFonts w:ascii="Cambria Math" w:eastAsia="Cambria Math" w:hAnsi="Cambria Math" w:cs="Cambria Math"/>
              </w:rPr>
              <w:t>․</w:t>
            </w:r>
            <w:r w:rsidR="000E20A1" w:rsidRPr="0093002B">
              <w:rPr>
                <w:rFonts w:ascii="GHEA Grapalat" w:eastAsia="Cambria Math" w:hAnsi="GHEA Grapalat" w:cs="Cambria Math"/>
              </w:rPr>
              <w:t xml:space="preserve"> </w:t>
            </w:r>
            <w:proofErr w:type="spellStart"/>
            <w:r w:rsidR="000E20A1" w:rsidRPr="0093002B">
              <w:rPr>
                <w:rFonts w:ascii="GHEA Grapalat" w:eastAsia="GHEA Grapalat" w:hAnsi="GHEA Grapalat" w:cs="GHEA Grapalat"/>
              </w:rPr>
              <w:t>հանդիսանում</w:t>
            </w:r>
            <w:proofErr w:type="spellEnd"/>
            <w:r w:rsidR="000E20A1" w:rsidRPr="0093002B">
              <w:rPr>
                <w:rFonts w:ascii="GHEA Grapalat" w:eastAsia="GHEA Grapalat" w:hAnsi="GHEA Grapalat" w:cs="GHEA Grapalat"/>
              </w:rPr>
              <w:t xml:space="preserve"> է </w:t>
            </w:r>
            <w:proofErr w:type="spellStart"/>
            <w:r w:rsidR="000E20A1" w:rsidRPr="0093002B">
              <w:rPr>
                <w:rFonts w:ascii="GHEA Grapalat" w:eastAsia="GHEA Grapalat" w:hAnsi="GHEA Grapalat" w:cs="GHEA Grapalat"/>
              </w:rPr>
              <w:t>տվյալ</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իրավաբանական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գործունեության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ընդհանուր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կամ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ընթացիկ</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ղեկավարումն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իրականացնող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պաշտոնատար</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այն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դեպքում</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երբ</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առկա</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չէ</w:t>
            </w:r>
            <w:proofErr w:type="spellEnd"/>
            <w:r w:rsidR="000E20A1" w:rsidRPr="0093002B">
              <w:rPr>
                <w:rFonts w:ascii="GHEA Grapalat" w:eastAsia="GHEA Grapalat" w:hAnsi="GHEA Grapalat" w:cs="GHEA Grapalat"/>
              </w:rPr>
              <w:t xml:space="preserve"> «ա»-«դ» </w:t>
            </w:r>
            <w:proofErr w:type="spellStart"/>
            <w:r w:rsidR="000E20A1" w:rsidRPr="0093002B">
              <w:rPr>
                <w:rFonts w:ascii="GHEA Grapalat" w:eastAsia="GHEA Grapalat" w:hAnsi="GHEA Grapalat" w:cs="GHEA Grapalat"/>
              </w:rPr>
              <w:t>կետերի</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պահանջներին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համապատասխանող</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ֆիզիկական</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w:t>
            </w:r>
            <w:proofErr w:type="spellEnd"/>
          </w:p>
        </w:tc>
      </w:tr>
    </w:tbl>
    <w:p w14:paraId="52AFF133"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կարգավիճակի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վերաբերյալ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08E5C03C" w14:textId="77777777" w:rsidTr="007E39F5">
        <w:tc>
          <w:tcPr>
            <w:tcW w:w="2837" w:type="dxa"/>
            <w:shd w:val="clear" w:color="auto" w:fill="D9E2F3"/>
            <w:vAlign w:val="center"/>
          </w:tcPr>
          <w:p w14:paraId="42C5149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1DB376EA"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D21972A" w14:textId="77777777" w:rsidTr="007E39F5">
        <w:tc>
          <w:tcPr>
            <w:tcW w:w="2837" w:type="dxa"/>
            <w:shd w:val="clear" w:color="auto" w:fill="D9E2F3"/>
            <w:vAlign w:val="center"/>
          </w:tcPr>
          <w:p w14:paraId="710C6D6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իրականացումը</w:t>
            </w:r>
            <w:proofErr w:type="spellEnd"/>
          </w:p>
        </w:tc>
        <w:tc>
          <w:tcPr>
            <w:tcW w:w="6180" w:type="dxa"/>
            <w:vAlign w:val="center"/>
          </w:tcPr>
          <w:p w14:paraId="04CCE2D5" w14:textId="18A03557"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Առանձին</w:t>
            </w:r>
            <w:proofErr w:type="spellEnd"/>
            <w:r w:rsidR="000E20A1" w:rsidRPr="0093002B">
              <w:rPr>
                <w:rFonts w:ascii="GHEA Grapalat" w:eastAsia="GHEA Grapalat" w:hAnsi="GHEA Grapalat" w:cs="GHEA Grapalat"/>
              </w:rPr>
              <w:t xml:space="preserve"> </w:t>
            </w:r>
          </w:p>
          <w:p w14:paraId="4326A8AC" w14:textId="5B3EEF66" w:rsidR="000E20A1" w:rsidRPr="0093002B"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Փոխկապակցված</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անձանց</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հետ</w:t>
            </w:r>
            <w:proofErr w:type="spellEnd"/>
            <w:r w:rsidR="000E20A1" w:rsidRPr="0093002B">
              <w:rPr>
                <w:rFonts w:ascii="GHEA Grapalat" w:eastAsia="GHEA Grapalat" w:hAnsi="GHEA Grapalat" w:cs="GHEA Grapalat"/>
              </w:rPr>
              <w:t xml:space="preserve"> </w:t>
            </w:r>
            <w:proofErr w:type="spellStart"/>
            <w:r w:rsidR="000E20A1" w:rsidRPr="0093002B">
              <w:rPr>
                <w:rFonts w:ascii="GHEA Grapalat" w:eastAsia="GHEA Grapalat" w:hAnsi="GHEA Grapalat" w:cs="GHEA Grapalat"/>
              </w:rPr>
              <w:t>համատեղ</w:t>
            </w:r>
            <w:proofErr w:type="spellEnd"/>
          </w:p>
        </w:tc>
      </w:tr>
      <w:tr w:rsidR="000E20A1" w:rsidRPr="0093002B" w14:paraId="218777F6" w14:textId="77777777" w:rsidTr="007E39F5">
        <w:tc>
          <w:tcPr>
            <w:tcW w:w="2837" w:type="dxa"/>
            <w:shd w:val="clear" w:color="auto" w:fill="D9E2F3"/>
            <w:vAlign w:val="center"/>
          </w:tcPr>
          <w:p w14:paraId="4CB10770"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lastRenderedPageBreak/>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p>
        </w:tc>
        <w:tc>
          <w:tcPr>
            <w:tcW w:w="6180" w:type="dxa"/>
            <w:vAlign w:val="center"/>
          </w:tcPr>
          <w:p w14:paraId="3E774415" w14:textId="6685ACA3"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Այո</w:t>
            </w:r>
            <w:proofErr w:type="spellEnd"/>
          </w:p>
          <w:p w14:paraId="007B9ECB" w14:textId="33F56EBD" w:rsidR="000E20A1" w:rsidRPr="0093002B"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93002B">
                  <w:rPr>
                    <w:rFonts w:ascii="Segoe UI Symbol" w:eastAsia="MS Gothic" w:hAnsi="Segoe UI Symbol" w:cs="Segoe UI Symbol"/>
                  </w:rPr>
                  <w:t>☐</w:t>
                </w:r>
              </w:sdtContent>
            </w:sdt>
            <w:r w:rsidR="000E20A1" w:rsidRPr="0093002B">
              <w:rPr>
                <w:rFonts w:ascii="GHEA Grapalat" w:eastAsia="GHEA Grapalat" w:hAnsi="GHEA Grapalat" w:cs="GHEA Grapalat"/>
              </w:rPr>
              <w:tab/>
            </w:r>
            <w:proofErr w:type="spellStart"/>
            <w:r w:rsidR="000E20A1" w:rsidRPr="0093002B">
              <w:rPr>
                <w:rFonts w:ascii="GHEA Grapalat" w:eastAsia="GHEA Grapalat" w:hAnsi="GHEA Grapalat" w:cs="GHEA Grapalat"/>
              </w:rPr>
              <w:t>Ոչ</w:t>
            </w:r>
            <w:proofErr w:type="spellEnd"/>
          </w:p>
        </w:tc>
      </w:tr>
    </w:tbl>
    <w:p w14:paraId="6511E445"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կոնտակտային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93002B" w14:paraId="2C34275B" w14:textId="77777777" w:rsidTr="007E39F5">
        <w:tc>
          <w:tcPr>
            <w:tcW w:w="2837" w:type="dxa"/>
            <w:shd w:val="clear" w:color="auto" w:fill="D9E2F3"/>
            <w:vAlign w:val="center"/>
          </w:tcPr>
          <w:p w14:paraId="7A6F107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Էլ</w:t>
            </w:r>
            <w:proofErr w:type="spellEnd"/>
            <w:r w:rsidRPr="0093002B">
              <w:rPr>
                <w:rFonts w:ascii="Cambria Math" w:eastAsia="Cambria Math" w:hAnsi="Cambria Math" w:cs="Cambria Math"/>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11D825F0"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306D758E" w14:textId="77777777" w:rsidTr="007E39F5">
        <w:tc>
          <w:tcPr>
            <w:tcW w:w="2837" w:type="dxa"/>
            <w:shd w:val="clear" w:color="auto" w:fill="D9E2F3"/>
            <w:vAlign w:val="center"/>
          </w:tcPr>
          <w:p w14:paraId="67D68641"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Հեռախոսահամարը</w:t>
            </w:r>
            <w:proofErr w:type="spellEnd"/>
          </w:p>
        </w:tc>
        <w:tc>
          <w:tcPr>
            <w:tcW w:w="6180" w:type="dxa"/>
            <w:vAlign w:val="center"/>
          </w:tcPr>
          <w:p w14:paraId="2BE94E4C" w14:textId="77777777" w:rsidR="000E20A1" w:rsidRPr="0093002B" w:rsidRDefault="000E20A1" w:rsidP="007E39F5">
            <w:pPr>
              <w:spacing w:before="240" w:after="240"/>
              <w:rPr>
                <w:rFonts w:ascii="GHEA Grapalat" w:eastAsia="GHEA Grapalat" w:hAnsi="GHEA Grapalat" w:cs="GHEA Grapalat"/>
              </w:rPr>
            </w:pPr>
          </w:p>
        </w:tc>
      </w:tr>
    </w:tbl>
    <w:p w14:paraId="7243880C" w14:textId="77777777" w:rsidR="000E20A1" w:rsidRPr="0093002B" w:rsidRDefault="000E20A1" w:rsidP="000E20A1">
      <w:pPr>
        <w:pBdr>
          <w:top w:val="nil"/>
          <w:left w:val="nil"/>
          <w:bottom w:val="nil"/>
          <w:right w:val="nil"/>
          <w:between w:val="nil"/>
        </w:pBdr>
        <w:ind w:left="792"/>
        <w:rPr>
          <w:rFonts w:ascii="GHEA Grapalat" w:eastAsia="GHEA Grapalat" w:hAnsi="GHEA Grapalat" w:cs="GHEA Grapalat"/>
          <w:i/>
        </w:rPr>
      </w:pPr>
      <w:r w:rsidRPr="0093002B">
        <w:rPr>
          <w:rFonts w:ascii="GHEA Grapalat" w:hAnsi="GHEA Grapalat"/>
        </w:rPr>
        <w:br w:type="page"/>
      </w:r>
    </w:p>
    <w:p w14:paraId="23C72ECB"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Միջանկյալ</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իրավաբանական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անձինք</w:t>
      </w:r>
      <w:proofErr w:type="spellEnd"/>
    </w:p>
    <w:p w14:paraId="2B5AF418"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Կազմակերպության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5E540140" w14:textId="77777777" w:rsidTr="007E39F5">
        <w:tc>
          <w:tcPr>
            <w:tcW w:w="2835" w:type="dxa"/>
            <w:shd w:val="clear" w:color="auto" w:fill="D9E2F3"/>
            <w:vAlign w:val="center"/>
          </w:tcPr>
          <w:p w14:paraId="5B530818"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p>
        </w:tc>
        <w:tc>
          <w:tcPr>
            <w:tcW w:w="6180" w:type="dxa"/>
            <w:vAlign w:val="center"/>
          </w:tcPr>
          <w:p w14:paraId="1B6A7695"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7CF26A72" w14:textId="77777777" w:rsidTr="007E39F5">
        <w:tc>
          <w:tcPr>
            <w:tcW w:w="2835" w:type="dxa"/>
            <w:shd w:val="clear" w:color="auto" w:fill="D9E2F3"/>
            <w:vAlign w:val="center"/>
          </w:tcPr>
          <w:p w14:paraId="57C0ED42"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p>
        </w:tc>
        <w:tc>
          <w:tcPr>
            <w:tcW w:w="6180" w:type="dxa"/>
            <w:vAlign w:val="center"/>
          </w:tcPr>
          <w:p w14:paraId="1F5AE43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3025D74" w14:textId="77777777" w:rsidTr="007E39F5">
        <w:tc>
          <w:tcPr>
            <w:tcW w:w="2835" w:type="dxa"/>
            <w:shd w:val="clear" w:color="auto" w:fill="D9E2F3"/>
            <w:vAlign w:val="center"/>
          </w:tcPr>
          <w:p w14:paraId="7AEA8E66"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համարը</w:t>
            </w:r>
            <w:proofErr w:type="spellEnd"/>
          </w:p>
        </w:tc>
        <w:tc>
          <w:tcPr>
            <w:tcW w:w="6180" w:type="dxa"/>
            <w:vAlign w:val="center"/>
          </w:tcPr>
          <w:p w14:paraId="1365C9FB"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557084FD" w14:textId="77777777" w:rsidTr="007E39F5">
        <w:tc>
          <w:tcPr>
            <w:tcW w:w="2835" w:type="dxa"/>
            <w:shd w:val="clear" w:color="auto" w:fill="D9E2F3"/>
            <w:vAlign w:val="center"/>
          </w:tcPr>
          <w:p w14:paraId="4CC7F89E"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p>
        </w:tc>
        <w:tc>
          <w:tcPr>
            <w:tcW w:w="6180" w:type="dxa"/>
            <w:vAlign w:val="center"/>
          </w:tcPr>
          <w:p w14:paraId="2E999832"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49E1C5D0" w14:textId="77777777" w:rsidTr="007E39F5">
        <w:tc>
          <w:tcPr>
            <w:tcW w:w="2835" w:type="dxa"/>
            <w:shd w:val="clear" w:color="auto" w:fill="D9E2F3"/>
            <w:vAlign w:val="center"/>
          </w:tcPr>
          <w:p w14:paraId="58AABB0B"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p>
        </w:tc>
        <w:tc>
          <w:tcPr>
            <w:tcW w:w="6180" w:type="dxa"/>
            <w:vAlign w:val="center"/>
          </w:tcPr>
          <w:p w14:paraId="28D68CBC"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686C91B6" w14:textId="77777777" w:rsidTr="007E39F5">
        <w:tc>
          <w:tcPr>
            <w:tcW w:w="2835" w:type="dxa"/>
            <w:shd w:val="clear" w:color="auto" w:fill="D9E2F3"/>
            <w:vAlign w:val="center"/>
          </w:tcPr>
          <w:p w14:paraId="756E9B4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պետությունը</w:t>
            </w:r>
            <w:proofErr w:type="spellEnd"/>
          </w:p>
        </w:tc>
        <w:tc>
          <w:tcPr>
            <w:tcW w:w="6180" w:type="dxa"/>
            <w:vAlign w:val="center"/>
          </w:tcPr>
          <w:p w14:paraId="2F4796AF"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176237C" w14:textId="77777777" w:rsidTr="007E39F5">
        <w:tc>
          <w:tcPr>
            <w:tcW w:w="2835" w:type="dxa"/>
            <w:shd w:val="clear" w:color="auto" w:fill="D9E2F3"/>
            <w:vAlign w:val="center"/>
          </w:tcPr>
          <w:p w14:paraId="281EE0AA"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p>
        </w:tc>
        <w:tc>
          <w:tcPr>
            <w:tcW w:w="6180" w:type="dxa"/>
            <w:vAlign w:val="center"/>
          </w:tcPr>
          <w:p w14:paraId="439DA2AA" w14:textId="77777777" w:rsidR="000E20A1" w:rsidRPr="0093002B" w:rsidRDefault="000E20A1" w:rsidP="007E39F5">
            <w:pPr>
              <w:spacing w:before="240" w:after="240"/>
              <w:rPr>
                <w:rFonts w:ascii="GHEA Grapalat" w:eastAsia="GHEA Grapalat" w:hAnsi="GHEA Grapalat" w:cs="GHEA Grapalat"/>
              </w:rPr>
            </w:pPr>
          </w:p>
        </w:tc>
      </w:tr>
    </w:tbl>
    <w:p w14:paraId="7C3C09B6"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Իրական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շահառուի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46FC4489" w14:textId="77777777" w:rsidTr="007E39F5">
        <w:trPr>
          <w:trHeight w:val="853"/>
        </w:trPr>
        <w:tc>
          <w:tcPr>
            <w:tcW w:w="2835" w:type="dxa"/>
            <w:vMerge w:val="restart"/>
            <w:shd w:val="clear" w:color="auto" w:fill="D9E2F3"/>
            <w:vAlign w:val="center"/>
          </w:tcPr>
          <w:p w14:paraId="264D77C4"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p>
        </w:tc>
        <w:tc>
          <w:tcPr>
            <w:tcW w:w="6180" w:type="dxa"/>
          </w:tcPr>
          <w:p w14:paraId="04F85C5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631A014" w14:textId="77777777" w:rsidTr="007E39F5">
        <w:trPr>
          <w:trHeight w:val="850"/>
        </w:trPr>
        <w:tc>
          <w:tcPr>
            <w:tcW w:w="2835" w:type="dxa"/>
            <w:vMerge/>
            <w:shd w:val="clear" w:color="auto" w:fill="D9E2F3"/>
            <w:vAlign w:val="center"/>
          </w:tcPr>
          <w:p w14:paraId="56DE130F"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08E17BE"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F47A39C" w14:textId="77777777" w:rsidTr="007E39F5">
        <w:trPr>
          <w:trHeight w:val="850"/>
        </w:trPr>
        <w:tc>
          <w:tcPr>
            <w:tcW w:w="2835" w:type="dxa"/>
            <w:vMerge/>
            <w:shd w:val="clear" w:color="auto" w:fill="D9E2F3"/>
            <w:vAlign w:val="center"/>
          </w:tcPr>
          <w:p w14:paraId="38D6E0C1"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26791C83"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CD77669" w14:textId="77777777" w:rsidTr="007E39F5">
        <w:trPr>
          <w:trHeight w:val="850"/>
        </w:trPr>
        <w:tc>
          <w:tcPr>
            <w:tcW w:w="2835" w:type="dxa"/>
            <w:vMerge/>
            <w:shd w:val="clear" w:color="auto" w:fill="D9E2F3"/>
            <w:vAlign w:val="center"/>
          </w:tcPr>
          <w:p w14:paraId="4A5C5F3A"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54BE1FD1"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00DF7A1D" w14:textId="77777777" w:rsidTr="007E39F5">
        <w:trPr>
          <w:trHeight w:val="850"/>
        </w:trPr>
        <w:tc>
          <w:tcPr>
            <w:tcW w:w="2835" w:type="dxa"/>
            <w:vMerge/>
            <w:shd w:val="clear" w:color="auto" w:fill="D9E2F3"/>
            <w:vAlign w:val="center"/>
          </w:tcPr>
          <w:p w14:paraId="10E659B0" w14:textId="77777777" w:rsidR="000E20A1" w:rsidRPr="0093002B"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rPr>
            </w:pPr>
          </w:p>
        </w:tc>
        <w:tc>
          <w:tcPr>
            <w:tcW w:w="6180" w:type="dxa"/>
          </w:tcPr>
          <w:p w14:paraId="700B699C" w14:textId="77777777" w:rsidR="000E20A1" w:rsidRPr="0093002B" w:rsidRDefault="000E20A1" w:rsidP="007E39F5">
            <w:pPr>
              <w:spacing w:before="240" w:after="240"/>
              <w:rPr>
                <w:rFonts w:ascii="GHEA Grapalat" w:eastAsia="GHEA Grapalat" w:hAnsi="GHEA Grapalat" w:cs="GHEA Grapalat"/>
              </w:rPr>
            </w:pPr>
          </w:p>
        </w:tc>
      </w:tr>
    </w:tbl>
    <w:p w14:paraId="185C6881" w14:textId="77777777" w:rsidR="000E20A1" w:rsidRPr="0093002B"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93002B">
        <w:rPr>
          <w:rFonts w:ascii="GHEA Grapalat" w:eastAsia="GHEA Grapalat" w:hAnsi="GHEA Grapalat" w:cs="GHEA Grapalat"/>
          <w:i/>
        </w:rPr>
        <w:t>Միջանկյալ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իրավաբանական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անձի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բաժնետոմսերի</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ցուցակման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93002B" w14:paraId="695B8231" w14:textId="77777777" w:rsidTr="007E39F5">
        <w:tc>
          <w:tcPr>
            <w:tcW w:w="2835" w:type="dxa"/>
            <w:shd w:val="clear" w:color="auto" w:fill="D9E2F3"/>
            <w:vAlign w:val="center"/>
          </w:tcPr>
          <w:p w14:paraId="2C21D8A9"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p>
        </w:tc>
        <w:tc>
          <w:tcPr>
            <w:tcW w:w="6180" w:type="dxa"/>
            <w:vAlign w:val="center"/>
          </w:tcPr>
          <w:p w14:paraId="2981886D" w14:textId="77777777" w:rsidR="000E20A1" w:rsidRPr="0093002B" w:rsidRDefault="000E20A1" w:rsidP="007E39F5">
            <w:pPr>
              <w:spacing w:before="240" w:after="240"/>
              <w:rPr>
                <w:rFonts w:ascii="GHEA Grapalat" w:eastAsia="GHEA Grapalat" w:hAnsi="GHEA Grapalat" w:cs="GHEA Grapalat"/>
              </w:rPr>
            </w:pPr>
          </w:p>
        </w:tc>
      </w:tr>
      <w:tr w:rsidR="000E20A1" w:rsidRPr="0093002B" w14:paraId="1D954F64" w14:textId="77777777" w:rsidTr="007E39F5">
        <w:tc>
          <w:tcPr>
            <w:tcW w:w="2835" w:type="dxa"/>
            <w:shd w:val="clear" w:color="auto" w:fill="D9E2F3"/>
            <w:vAlign w:val="center"/>
          </w:tcPr>
          <w:p w14:paraId="769E8A05" w14:textId="77777777" w:rsidR="000E20A1" w:rsidRPr="0093002B"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rPr>
            </w:pPr>
            <w:proofErr w:type="spellStart"/>
            <w:r w:rsidRPr="0093002B">
              <w:rPr>
                <w:rFonts w:ascii="GHEA Grapalat" w:eastAsia="GHEA Grapalat" w:hAnsi="GHEA Grapalat" w:cs="GHEA Grapalat"/>
              </w:rPr>
              <w:t>Հղումը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p>
        </w:tc>
        <w:tc>
          <w:tcPr>
            <w:tcW w:w="6180" w:type="dxa"/>
            <w:vAlign w:val="center"/>
          </w:tcPr>
          <w:p w14:paraId="3B21DFD9" w14:textId="77777777" w:rsidR="000E20A1" w:rsidRPr="0093002B" w:rsidRDefault="000E20A1" w:rsidP="007E39F5">
            <w:pPr>
              <w:spacing w:before="240" w:after="240"/>
              <w:rPr>
                <w:rFonts w:ascii="GHEA Grapalat" w:eastAsia="GHEA Grapalat" w:hAnsi="GHEA Grapalat" w:cs="GHEA Grapalat"/>
              </w:rPr>
            </w:pPr>
          </w:p>
        </w:tc>
      </w:tr>
    </w:tbl>
    <w:p w14:paraId="041374B7" w14:textId="77777777" w:rsidR="000E20A1" w:rsidRPr="0093002B" w:rsidRDefault="000E20A1" w:rsidP="000E20A1">
      <w:pPr>
        <w:pBdr>
          <w:top w:val="nil"/>
          <w:left w:val="nil"/>
          <w:bottom w:val="nil"/>
          <w:right w:val="nil"/>
          <w:between w:val="nil"/>
        </w:pBdr>
        <w:spacing w:before="240"/>
        <w:rPr>
          <w:rFonts w:ascii="GHEA Grapalat" w:eastAsia="GHEA Grapalat" w:hAnsi="GHEA Grapalat" w:cs="GHEA Grapalat"/>
          <w:i/>
        </w:rPr>
      </w:pPr>
      <w:r w:rsidRPr="0093002B">
        <w:rPr>
          <w:rFonts w:ascii="GHEA Grapalat" w:eastAsia="GHEA Grapalat" w:hAnsi="GHEA Grapalat" w:cs="GHEA Grapalat"/>
          <w:i/>
        </w:rPr>
        <w:lastRenderedPageBreak/>
        <w:br w:type="page"/>
      </w:r>
    </w:p>
    <w:p w14:paraId="79714B99" w14:textId="77777777" w:rsidR="000E20A1" w:rsidRPr="0093002B"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rPr>
      </w:pPr>
      <w:proofErr w:type="spellStart"/>
      <w:r w:rsidRPr="0093002B">
        <w:rPr>
          <w:rFonts w:ascii="GHEA Grapalat" w:eastAsia="GHEA Grapalat" w:hAnsi="GHEA Grapalat" w:cs="GHEA Grapalat"/>
          <w:b/>
        </w:rPr>
        <w:lastRenderedPageBreak/>
        <w:t>Լրացուցիչ</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նշումներ</w:t>
      </w:r>
      <w:proofErr w:type="spellEnd"/>
    </w:p>
    <w:p w14:paraId="0A6E127D"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tbl>
      <w:tblPr>
        <w:tblStyle w:val="TableGrid"/>
        <w:tblW w:w="0" w:type="auto"/>
        <w:tblLayout w:type="fixed"/>
        <w:tblLook w:val="04A0" w:firstRow="1" w:lastRow="0" w:firstColumn="1" w:lastColumn="0" w:noHBand="0" w:noVBand="1"/>
      </w:tblPr>
      <w:tblGrid>
        <w:gridCol w:w="9016"/>
      </w:tblGrid>
      <w:tr w:rsidR="000E20A1" w:rsidRPr="0093002B" w14:paraId="01D1EC12" w14:textId="77777777" w:rsidTr="007E39F5">
        <w:tc>
          <w:tcPr>
            <w:tcW w:w="9016" w:type="dxa"/>
            <w:shd w:val="clear" w:color="auto" w:fill="DBE5F1" w:themeFill="accent1" w:themeFillTint="33"/>
          </w:tcPr>
          <w:p w14:paraId="3BC7FA16" w14:textId="77777777" w:rsidR="000E20A1" w:rsidRPr="0093002B" w:rsidRDefault="000E20A1" w:rsidP="007E39F5">
            <w:pPr>
              <w:spacing w:before="240" w:after="160" w:line="259" w:lineRule="auto"/>
              <w:rPr>
                <w:rFonts w:ascii="GHEA Grapalat" w:eastAsia="GHEA Grapalat" w:hAnsi="GHEA Grapalat" w:cs="GHEA Grapalat"/>
                <w:i/>
              </w:rPr>
            </w:pPr>
            <w:proofErr w:type="spellStart"/>
            <w:r w:rsidRPr="0093002B">
              <w:rPr>
                <w:rFonts w:ascii="GHEA Grapalat" w:eastAsia="GHEA Grapalat" w:hAnsi="GHEA Grapalat" w:cs="GHEA Grapalat"/>
                <w:i/>
              </w:rPr>
              <w:t>Լրացուցիչ</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տեղեկություններ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հավելյալ</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պարզաբանումներ</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որոնք</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առնչվում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հայտարարագրում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լրացված</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կամ</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լրացման</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ենթակա</w:t>
            </w:r>
            <w:proofErr w:type="spellEnd"/>
            <w:r w:rsidRPr="0093002B">
              <w:rPr>
                <w:rFonts w:ascii="GHEA Grapalat" w:eastAsia="GHEA Grapalat" w:hAnsi="GHEA Grapalat" w:cs="GHEA Grapalat"/>
                <w:i/>
              </w:rPr>
              <w:t xml:space="preserve"> </w:t>
            </w:r>
            <w:proofErr w:type="spellStart"/>
            <w:r w:rsidRPr="0093002B">
              <w:rPr>
                <w:rFonts w:ascii="GHEA Grapalat" w:eastAsia="GHEA Grapalat" w:hAnsi="GHEA Grapalat" w:cs="GHEA Grapalat"/>
                <w:i/>
              </w:rPr>
              <w:t>տվյալներին</w:t>
            </w:r>
            <w:proofErr w:type="spellEnd"/>
          </w:p>
        </w:tc>
      </w:tr>
      <w:tr w:rsidR="000E20A1" w:rsidRPr="0093002B" w14:paraId="37647348" w14:textId="77777777" w:rsidTr="007E39F5">
        <w:trPr>
          <w:trHeight w:val="10187"/>
        </w:trPr>
        <w:tc>
          <w:tcPr>
            <w:tcW w:w="9016" w:type="dxa"/>
          </w:tcPr>
          <w:p w14:paraId="6D5A2C5A" w14:textId="77777777" w:rsidR="000E20A1" w:rsidRPr="0093002B" w:rsidRDefault="000E20A1" w:rsidP="007E39F5">
            <w:pPr>
              <w:rPr>
                <w:rFonts w:ascii="GHEA Grapalat" w:eastAsia="GHEA Grapalat" w:hAnsi="GHEA Grapalat" w:cs="GHEA Grapalat"/>
                <w:b/>
              </w:rPr>
            </w:pPr>
          </w:p>
        </w:tc>
      </w:tr>
    </w:tbl>
    <w:p w14:paraId="23A76202" w14:textId="77777777" w:rsidR="000E20A1" w:rsidRPr="0093002B" w:rsidRDefault="000E20A1" w:rsidP="000E20A1">
      <w:pPr>
        <w:pBdr>
          <w:top w:val="nil"/>
          <w:left w:val="nil"/>
          <w:bottom w:val="nil"/>
          <w:right w:val="nil"/>
          <w:between w:val="nil"/>
        </w:pBdr>
        <w:rPr>
          <w:rFonts w:ascii="GHEA Grapalat" w:eastAsia="GHEA Grapalat" w:hAnsi="GHEA Grapalat" w:cs="GHEA Grapalat"/>
          <w:b/>
        </w:rPr>
      </w:pPr>
    </w:p>
    <w:p w14:paraId="676799D3" w14:textId="77777777" w:rsidR="000E20A1" w:rsidRPr="0093002B" w:rsidRDefault="000E20A1" w:rsidP="000E20A1">
      <w:pPr>
        <w:pStyle w:val="BodyTextIndent3"/>
        <w:spacing w:line="240" w:lineRule="auto"/>
        <w:jc w:val="right"/>
        <w:rPr>
          <w:rFonts w:ascii="GHEA Grapalat" w:hAnsi="GHEA Grapalat" w:cs="Arial"/>
          <w:b/>
        </w:rPr>
      </w:pPr>
    </w:p>
    <w:p w14:paraId="0C852F36"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Pr="0093002B"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Pr="0093002B" w:rsidRDefault="000E20A1" w:rsidP="000E20A1">
      <w:pPr>
        <w:pStyle w:val="BodyTextIndent3"/>
        <w:spacing w:line="240" w:lineRule="auto"/>
        <w:ind w:firstLine="0"/>
        <w:jc w:val="left"/>
        <w:rPr>
          <w:rFonts w:ascii="GHEA Grapalat" w:hAnsi="GHEA Grapalat"/>
          <w:b/>
          <w:lang w:val="hy-AM"/>
        </w:rPr>
      </w:pPr>
    </w:p>
    <w:p w14:paraId="061E007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4803CF4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5532F982" w14:textId="77777777" w:rsidR="000E20A1" w:rsidRPr="0093002B" w:rsidRDefault="000E20A1" w:rsidP="000E20A1">
      <w:pPr>
        <w:pStyle w:val="BodyTextIndent3"/>
        <w:spacing w:line="240" w:lineRule="auto"/>
        <w:ind w:firstLine="0"/>
        <w:jc w:val="left"/>
        <w:rPr>
          <w:rFonts w:ascii="GHEA Grapalat" w:hAnsi="GHEA Grapalat"/>
          <w:b/>
          <w:lang w:val="hy-AM"/>
        </w:rPr>
      </w:pPr>
    </w:p>
    <w:p w14:paraId="1F9AC499" w14:textId="77777777" w:rsidR="000E20A1" w:rsidRPr="0093002B" w:rsidRDefault="000E20A1" w:rsidP="000E20A1">
      <w:pPr>
        <w:spacing w:line="360" w:lineRule="auto"/>
        <w:jc w:val="center"/>
        <w:rPr>
          <w:rFonts w:ascii="GHEA Grapalat" w:eastAsia="GHEA Grapalat" w:hAnsi="GHEA Grapalat" w:cs="GHEA Grapalat"/>
          <w:b/>
        </w:rPr>
      </w:pPr>
    </w:p>
    <w:p w14:paraId="0F74E94B" w14:textId="77777777" w:rsidR="000E20A1" w:rsidRPr="0093002B" w:rsidRDefault="000E20A1" w:rsidP="000E20A1">
      <w:pPr>
        <w:spacing w:line="360" w:lineRule="auto"/>
        <w:jc w:val="center"/>
        <w:rPr>
          <w:rFonts w:ascii="GHEA Grapalat" w:eastAsia="GHEA Grapalat" w:hAnsi="GHEA Grapalat" w:cs="GHEA Grapalat"/>
          <w:b/>
        </w:rPr>
      </w:pPr>
    </w:p>
    <w:p w14:paraId="13268F35" w14:textId="77777777" w:rsidR="000E20A1" w:rsidRPr="0093002B" w:rsidRDefault="000E20A1" w:rsidP="00ED36B6">
      <w:pPr>
        <w:jc w:val="center"/>
        <w:rPr>
          <w:rFonts w:ascii="GHEA Grapalat" w:eastAsia="GHEA Grapalat" w:hAnsi="GHEA Grapalat" w:cs="GHEA Grapalat"/>
          <w:b/>
        </w:rPr>
      </w:pPr>
      <w:r w:rsidRPr="0093002B">
        <w:rPr>
          <w:rFonts w:ascii="GHEA Grapalat" w:eastAsia="GHEA Grapalat" w:hAnsi="GHEA Grapalat" w:cs="GHEA Grapalat"/>
          <w:b/>
        </w:rPr>
        <w:lastRenderedPageBreak/>
        <w:t xml:space="preserve">I. </w:t>
      </w:r>
      <w:proofErr w:type="spellStart"/>
      <w:r w:rsidRPr="0093002B">
        <w:rPr>
          <w:rFonts w:ascii="GHEA Grapalat" w:eastAsia="GHEA Grapalat" w:hAnsi="GHEA Grapalat" w:cs="GHEA Grapalat"/>
          <w:b/>
        </w:rPr>
        <w:t>Հայտարարագրի</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լրացման</w:t>
      </w:r>
      <w:proofErr w:type="spellEnd"/>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b/>
        </w:rPr>
        <w:t>կարգը</w:t>
      </w:r>
      <w:proofErr w:type="spellEnd"/>
    </w:p>
    <w:p w14:paraId="49509721" w14:textId="77777777" w:rsidR="000E20A1" w:rsidRPr="0093002B" w:rsidRDefault="000E20A1" w:rsidP="00ED36B6">
      <w:pPr>
        <w:pBdr>
          <w:top w:val="nil"/>
          <w:left w:val="nil"/>
          <w:bottom w:val="nil"/>
          <w:right w:val="nil"/>
          <w:between w:val="nil"/>
        </w:pBdr>
        <w:ind w:left="567"/>
        <w:jc w:val="center"/>
        <w:rPr>
          <w:rFonts w:ascii="GHEA Grapalat" w:eastAsia="GHEA Grapalat" w:hAnsi="GHEA Grapalat" w:cs="GHEA Grapalat"/>
        </w:rPr>
      </w:pPr>
    </w:p>
    <w:p w14:paraId="33C2B3A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այսուհետ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F726E92"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պետական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7408C8A1"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r w:rsidRPr="0093002B">
        <w:rPr>
          <w:rFonts w:ascii="GHEA Grapalat" w:eastAsia="GHEA Grapalat" w:hAnsi="GHEA Grapalat" w:cs="GHEA Grapalat"/>
          <w:lang w:val="hy-AM"/>
        </w:rPr>
        <w:t xml:space="preserve">սույն ընթացակարգի </w:t>
      </w:r>
      <w:proofErr w:type="spellStart"/>
      <w:r w:rsidRPr="0093002B">
        <w:rPr>
          <w:rFonts w:ascii="GHEA Grapalat" w:eastAsia="GHEA Grapalat" w:hAnsi="GHEA Grapalat" w:cs="GHEA Grapalat"/>
        </w:rPr>
        <w:t>հայտում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փաստաթղթերը</w:t>
      </w:r>
      <w:proofErr w:type="spellEnd"/>
      <w:r w:rsidRPr="0093002B">
        <w:rPr>
          <w:rFonts w:ascii="GHEA Grapalat" w:eastAsia="GHEA Grapalat" w:hAnsi="GHEA Grapalat" w:cs="GHEA Grapalat"/>
        </w:rPr>
        <w:t>.</w:t>
      </w:r>
    </w:p>
    <w:p w14:paraId="1005B06B" w14:textId="77777777" w:rsidR="000E20A1" w:rsidRPr="0093002B" w:rsidRDefault="000E20A1" w:rsidP="00ED36B6">
      <w:pPr>
        <w:numPr>
          <w:ilvl w:val="1"/>
          <w:numId w:val="30"/>
        </w:numP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ստորագրությունը</w:t>
      </w:r>
      <w:proofErr w:type="spellEnd"/>
      <w:r w:rsidRPr="0093002B">
        <w:rPr>
          <w:rFonts w:ascii="GHEA Grapalat" w:eastAsia="GHEA Grapalat" w:hAnsi="GHEA Grapalat" w:cs="GHEA Grapalat"/>
        </w:rPr>
        <w:t>:</w:t>
      </w:r>
    </w:p>
    <w:p w14:paraId="454DA9F3" w14:textId="77777777" w:rsidR="000E20A1" w:rsidRPr="0093002B" w:rsidRDefault="000E20A1" w:rsidP="00ED36B6">
      <w:pPr>
        <w:ind w:firstLine="567"/>
        <w:jc w:val="both"/>
        <w:rPr>
          <w:rFonts w:ascii="GHEA Grapalat" w:eastAsia="GHEA Grapalat" w:hAnsi="GHEA Grapalat" w:cs="GHEA Grapalat"/>
        </w:rPr>
      </w:pPr>
    </w:p>
    <w:p w14:paraId="4F7DA824"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Հայաստանի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արդարադատության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նախարարի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համարժեք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ցանկում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հաջորդ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22A8574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պարունակում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սեփականատերերի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F281A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w:t>
      </w:r>
    </w:p>
    <w:p w14:paraId="309AE68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մակարդակը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2</w:t>
      </w:r>
      <w:r w:rsidRPr="0093002B">
        <w:rPr>
          <w:rFonts w:ascii="Cambria Math" w:eastAsia="Cambria Math" w:hAnsi="Cambria Math" w:cs="Cambria Math"/>
        </w:rPr>
        <w:t>․</w:t>
      </w:r>
      <w:r w:rsidRPr="0093002B">
        <w:rPr>
          <w:rFonts w:ascii="GHEA Grapalat" w:eastAsia="GHEA Grapalat" w:hAnsi="GHEA Grapalat" w:cs="GHEA Grapalat"/>
        </w:rPr>
        <w:t xml:space="preserve">1-ին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418B8265"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p>
    <w:p w14:paraId="201627FF"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lastRenderedPageBreak/>
        <w:t>Հայտարարագրի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որևէ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անգամ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0D092A2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իսկ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33A386DE"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միջազգային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տեսակի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2379C4EC"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11845626"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1CE99D1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ինքնությունը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հավաստող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դրանք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հայերեն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ապա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դրանց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տառադարձությունը</w:t>
      </w:r>
      <w:proofErr w:type="spellEnd"/>
      <w:r w:rsidRPr="0093002B">
        <w:rPr>
          <w:rFonts w:ascii="GHEA Grapalat" w:eastAsia="GHEA Grapalat" w:hAnsi="GHEA Grapalat" w:cs="GHEA Grapalat"/>
        </w:rPr>
        <w:t>.</w:t>
      </w:r>
    </w:p>
    <w:p w14:paraId="493B3D90"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փաստաթուղթը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հաստատող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00B5937C"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50E7AB2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տարբերվում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վերջինիս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բնակության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վայրի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w:t>
      </w:r>
    </w:p>
    <w:p w14:paraId="629EC0D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բացառությամբ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Փողերի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լվացման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ահաբեկչության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ֆինանսավորման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պայքարի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նախատեսված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եր</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ով</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ներառվում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պահանջվող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7F5958E3"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20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լինել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սեփականության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իրականացվել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անկախ</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շղթայում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քանակից</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արդյունքում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հանրագումարը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հաշվարկվում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հիմք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ընդունելով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բազմապատկելով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արտահայտմամբ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այդպես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շարունակ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մինչև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հասնելը</w:t>
      </w:r>
      <w:proofErr w:type="spellEnd"/>
      <w:r w:rsidRPr="0093002B">
        <w:rPr>
          <w:rFonts w:ascii="GHEA Grapalat" w:eastAsia="GHEA Grapalat" w:hAnsi="GHEA Grapalat" w:cs="GHEA Grapalat"/>
        </w:rPr>
        <w:t>։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տեսակը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դաշտում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լինելու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միաժամանակ</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առկայության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21B3F9AC"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107E030B"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 և «բ»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4D478261"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bookmarkStart w:id="16" w:name="_heading=h.gjdgxs" w:colFirst="0" w:colLast="0"/>
      <w:bookmarkEnd w:id="16"/>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բացահայտումն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չափանիշներով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w:t>
      </w:r>
      <w:r w:rsidRPr="0093002B">
        <w:rPr>
          <w:rFonts w:ascii="Cambria Math" w:eastAsia="Cambria Math" w:hAnsi="Cambria Math" w:cs="Cambria Math"/>
        </w:rPr>
        <w:t>․</w:t>
      </w:r>
      <w:r w:rsidRPr="0093002B">
        <w:rPr>
          <w:rFonts w:ascii="GHEA Grapalat" w:eastAsia="GHEA Grapalat" w:hAnsi="GHEA Grapalat" w:cs="GHEA Grapalat"/>
        </w:rPr>
        <w:t xml:space="preserve">5-րդ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4B61A4B8"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ա</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ա</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տիրապետում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ձայնի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բաժնեմասերի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փայերի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կերպով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10 և </w:t>
      </w:r>
      <w:proofErr w:type="spellStart"/>
      <w:r w:rsidRPr="0093002B">
        <w:rPr>
          <w:rFonts w:ascii="GHEA Grapalat" w:eastAsia="GHEA Grapalat" w:hAnsi="GHEA Grapalat" w:cs="GHEA Grapalat"/>
        </w:rPr>
        <w:t>ավելի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տոկոս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սույն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կարգի</w:t>
      </w:r>
      <w:proofErr w:type="spellEnd"/>
      <w:r w:rsidRPr="0093002B">
        <w:rPr>
          <w:rFonts w:ascii="GHEA Grapalat" w:eastAsia="GHEA Grapalat" w:hAnsi="GHEA Grapalat" w:cs="GHEA Grapalat"/>
        </w:rPr>
        <w:t xml:space="preserve"> 4-րդ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ենթակետի</w:t>
      </w:r>
      <w:proofErr w:type="spellEnd"/>
      <w:r w:rsidRPr="0093002B">
        <w:rPr>
          <w:rFonts w:ascii="GHEA Grapalat" w:eastAsia="GHEA Grapalat" w:hAnsi="GHEA Grapalat" w:cs="GHEA Grapalat"/>
        </w:rPr>
        <w:t xml:space="preserve"> «ա» </w:t>
      </w:r>
      <w:proofErr w:type="spellStart"/>
      <w:r w:rsidRPr="0093002B">
        <w:rPr>
          <w:rFonts w:ascii="GHEA Grapalat" w:eastAsia="GHEA Grapalat" w:hAnsi="GHEA Grapalat" w:cs="GHEA Grapalat"/>
        </w:rPr>
        <w:t>պարբերությամբ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սահմանված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հաշվառմամբ</w:t>
      </w:r>
      <w:proofErr w:type="spellEnd"/>
      <w:r w:rsidRPr="0093002B">
        <w:rPr>
          <w:rFonts w:ascii="GHEA Grapalat" w:eastAsia="GHEA Grapalat" w:hAnsi="GHEA Grapalat" w:cs="GHEA Grapalat"/>
        </w:rPr>
        <w:t>.</w:t>
      </w:r>
    </w:p>
    <w:p w14:paraId="7BF90CBE"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բ</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բ</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իրավունք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նշանակելու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հեռացնելու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կառավարման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մեծամասնությանը</w:t>
      </w:r>
      <w:proofErr w:type="spellEnd"/>
      <w:r w:rsidRPr="0093002B">
        <w:rPr>
          <w:rFonts w:ascii="GHEA Grapalat" w:eastAsia="GHEA Grapalat" w:hAnsi="GHEA Grapalat" w:cs="GHEA Grapalat"/>
        </w:rPr>
        <w:t>.</w:t>
      </w:r>
    </w:p>
    <w:p w14:paraId="1C6AD66D"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գ</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գ</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անհատույց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ստացել</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նախորդող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տարվա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ստացած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առնվազն</w:t>
      </w:r>
      <w:proofErr w:type="spellEnd"/>
      <w:r w:rsidRPr="0093002B">
        <w:rPr>
          <w:rFonts w:ascii="GHEA Grapalat" w:eastAsia="GHEA Grapalat" w:hAnsi="GHEA Grapalat" w:cs="GHEA Grapalat"/>
        </w:rPr>
        <w:t xml:space="preserve"> 15 </w:t>
      </w:r>
      <w:proofErr w:type="spellStart"/>
      <w:r w:rsidRPr="0093002B">
        <w:rPr>
          <w:rFonts w:ascii="GHEA Grapalat" w:eastAsia="GHEA Grapalat" w:hAnsi="GHEA Grapalat" w:cs="GHEA Grapalat"/>
        </w:rPr>
        <w:t>տոկոսի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չափով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օգուտ</w:t>
      </w:r>
      <w:proofErr w:type="spellEnd"/>
      <w:r w:rsidRPr="0093002B">
        <w:rPr>
          <w:rFonts w:ascii="GHEA Grapalat" w:eastAsia="GHEA Grapalat" w:hAnsi="GHEA Grapalat" w:cs="GHEA Grapalat"/>
        </w:rPr>
        <w:t>.</w:t>
      </w:r>
    </w:p>
    <w:p w14:paraId="49B0E1BF"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դ</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դ</w:t>
      </w:r>
      <w:r w:rsidRPr="0093002B">
        <w:rPr>
          <w:rFonts w:ascii="GHEA Grapalat" w:eastAsia="GHEA Grapalat" w:hAnsi="GHEA Grapalat" w:cs="GHEA Grapalat"/>
        </w:rPr>
        <w:t>»</w:t>
      </w:r>
      <w:r w:rsidRPr="0093002B">
        <w:rPr>
          <w:rFonts w:ascii="GHEA Grapalat" w:eastAsia="GHEA Grapalat" w:hAnsi="GHEA Grapalat" w:cs="GHEA Grapalat"/>
          <w:b/>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«ա»-«գ»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սակայն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գործիքների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կնքված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գործարքների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բնույթի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ազդեցության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միջոցներով</w:t>
      </w:r>
      <w:proofErr w:type="spellEnd"/>
      <w:r w:rsidRPr="0093002B">
        <w:rPr>
          <w:rFonts w:ascii="GHEA Grapalat" w:eastAsia="GHEA Grapalat" w:hAnsi="GHEA Grapalat" w:cs="GHEA Grapalat"/>
        </w:rPr>
        <w:t>.</w:t>
      </w:r>
    </w:p>
    <w:p w14:paraId="21D14789" w14:textId="77777777" w:rsidR="000E20A1" w:rsidRPr="0093002B" w:rsidRDefault="000E20A1" w:rsidP="00ED36B6">
      <w:pPr>
        <w:pBdr>
          <w:top w:val="nil"/>
          <w:left w:val="nil"/>
          <w:bottom w:val="nil"/>
          <w:right w:val="nil"/>
          <w:between w:val="nil"/>
        </w:pBdr>
        <w:ind w:firstLine="567"/>
        <w:jc w:val="both"/>
        <w:rPr>
          <w:rFonts w:ascii="GHEA Grapalat" w:eastAsia="GHEA Grapalat" w:hAnsi="GHEA Grapalat" w:cs="GHEA Grapalat"/>
        </w:rPr>
      </w:pPr>
      <w:r w:rsidRPr="0093002B">
        <w:rPr>
          <w:rFonts w:ascii="GHEA Grapalat" w:eastAsia="GHEA Grapalat" w:hAnsi="GHEA Grapalat" w:cs="GHEA Grapalat"/>
        </w:rPr>
        <w:t>ե</w:t>
      </w:r>
      <w:r w:rsidRPr="0093002B">
        <w:rPr>
          <w:rFonts w:ascii="Cambria Math" w:eastAsia="GHEA Grapalat" w:hAnsi="Cambria Math"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w:t>
      </w:r>
      <w:r w:rsidRPr="0093002B">
        <w:rPr>
          <w:rFonts w:ascii="GHEA Grapalat" w:eastAsia="GHEA Grapalat" w:hAnsi="GHEA Grapalat" w:cs="GHEA Grapalat"/>
          <w:b/>
        </w:rPr>
        <w:t>ե</w:t>
      </w:r>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կետում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գործունեության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ընդհանուր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ընթացիկ</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ղեկավարումն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երբ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ենթաբաժնի</w:t>
      </w:r>
      <w:proofErr w:type="spellEnd"/>
      <w:r w:rsidRPr="0093002B">
        <w:rPr>
          <w:rFonts w:ascii="GHEA Grapalat" w:eastAsia="GHEA Grapalat" w:hAnsi="GHEA Grapalat" w:cs="GHEA Grapalat"/>
        </w:rPr>
        <w:t xml:space="preserve"> «ա»-«դ» </w:t>
      </w:r>
      <w:proofErr w:type="spellStart"/>
      <w:r w:rsidRPr="0093002B">
        <w:rPr>
          <w:rFonts w:ascii="GHEA Grapalat" w:eastAsia="GHEA Grapalat" w:hAnsi="GHEA Grapalat" w:cs="GHEA Grapalat"/>
        </w:rPr>
        <w:t>կետերի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պահանջներին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համապատասխանող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ֆիզիկական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w:t>
      </w:r>
    </w:p>
    <w:p w14:paraId="74B222DD"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կարգավիճակի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դառնալու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ամիսը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տարին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նկատմամբ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ուժով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փոխկապակցված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համաձայնեցված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գործելու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ընդերքօգտագործման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ոլորտի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հաշվետու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Ընդերքի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օրենսգրքի</w:t>
      </w:r>
      <w:proofErr w:type="spellEnd"/>
      <w:r w:rsidRPr="0093002B">
        <w:rPr>
          <w:rFonts w:ascii="GHEA Grapalat" w:eastAsia="GHEA Grapalat" w:hAnsi="GHEA Grapalat" w:cs="GHEA Grapalat"/>
        </w:rPr>
        <w:t xml:space="preserve"> 3-րդ </w:t>
      </w:r>
      <w:proofErr w:type="spellStart"/>
      <w:r w:rsidRPr="0093002B">
        <w:rPr>
          <w:rFonts w:ascii="GHEA Grapalat" w:eastAsia="GHEA Grapalat" w:hAnsi="GHEA Grapalat" w:cs="GHEA Grapalat"/>
        </w:rPr>
        <w:t>հոդվածի</w:t>
      </w:r>
      <w:proofErr w:type="spellEnd"/>
      <w:r w:rsidRPr="0093002B">
        <w:rPr>
          <w:rFonts w:ascii="GHEA Grapalat" w:eastAsia="GHEA Grapalat" w:hAnsi="GHEA Grapalat" w:cs="GHEA Grapalat"/>
        </w:rPr>
        <w:t xml:space="preserve"> 1-ին </w:t>
      </w:r>
      <w:proofErr w:type="spellStart"/>
      <w:r w:rsidRPr="0093002B">
        <w:rPr>
          <w:rFonts w:ascii="GHEA Grapalat" w:eastAsia="GHEA Grapalat" w:hAnsi="GHEA Grapalat" w:cs="GHEA Grapalat"/>
        </w:rPr>
        <w:t>մասի</w:t>
      </w:r>
      <w:proofErr w:type="spellEnd"/>
      <w:r w:rsidRPr="0093002B">
        <w:rPr>
          <w:rFonts w:ascii="GHEA Grapalat" w:eastAsia="GHEA Grapalat" w:hAnsi="GHEA Grapalat" w:cs="GHEA Grapalat"/>
        </w:rPr>
        <w:t xml:space="preserve"> 53-րդ </w:t>
      </w:r>
      <w:proofErr w:type="spellStart"/>
      <w:r w:rsidRPr="0093002B">
        <w:rPr>
          <w:rFonts w:ascii="GHEA Grapalat" w:eastAsia="GHEA Grapalat" w:hAnsi="GHEA Grapalat" w:cs="GHEA Grapalat"/>
        </w:rPr>
        <w:t>կետի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իմաստով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պաշտոնատար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նրա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ընտանիքի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անդամ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հանդիսանալու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w:t>
      </w:r>
    </w:p>
    <w:p w14:paraId="70F07F27"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կոնտակտային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էլեկտրոնային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փոստի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հասցեն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հեռախոսահամարը</w:t>
      </w:r>
      <w:proofErr w:type="spellEnd"/>
      <w:r w:rsidRPr="0093002B">
        <w:rPr>
          <w:rFonts w:ascii="GHEA Grapalat" w:eastAsia="GHEA Grapalat" w:hAnsi="GHEA Grapalat" w:cs="GHEA Grapalat"/>
        </w:rPr>
        <w:t>:</w:t>
      </w:r>
    </w:p>
    <w:p w14:paraId="554AF9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3855405D"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5-րդ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ունի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յուրաքանչյուր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առանձին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բոլոր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հետևյալ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կանոններով</w:t>
      </w:r>
      <w:proofErr w:type="spellEnd"/>
      <w:r w:rsidRPr="0093002B">
        <w:rPr>
          <w:rFonts w:ascii="Cambria Math" w:eastAsia="GHEA Grapalat" w:hAnsi="Cambria Math" w:cs="GHEA Grapalat"/>
        </w:rPr>
        <w:t>․</w:t>
      </w:r>
    </w:p>
    <w:p w14:paraId="3992FFF6"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այդ</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թվում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լատինատառ</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գրանցման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ներառյալ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կազմակերպաիրավական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ձևի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w:t>
      </w:r>
    </w:p>
    <w:p w14:paraId="5772417B"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w:t>
      </w:r>
      <w:proofErr w:type="spellEnd"/>
      <w:r w:rsidRPr="0093002B">
        <w:rPr>
          <w:rFonts w:ascii="GHEA Grapalat" w:eastAsia="GHEA Grapalat" w:hAnsi="GHEA Grapalat" w:cs="GHEA Grapalat"/>
        </w:rPr>
        <w:t>(</w:t>
      </w:r>
      <w:proofErr w:type="spellStart"/>
      <w:r w:rsidRPr="0093002B">
        <w:rPr>
          <w:rFonts w:ascii="GHEA Grapalat" w:eastAsia="GHEA Grapalat" w:hAnsi="GHEA Grapalat" w:cs="GHEA Grapalat"/>
        </w:rPr>
        <w:t>ներ</w:t>
      </w:r>
      <w:proofErr w:type="spellEnd"/>
      <w:r w:rsidRPr="0093002B">
        <w:rPr>
          <w:rFonts w:ascii="GHEA Grapalat" w:eastAsia="GHEA Grapalat" w:hAnsi="GHEA Grapalat" w:cs="GHEA Grapalat"/>
        </w:rPr>
        <w:t xml:space="preserve">)ի </w:t>
      </w:r>
      <w:proofErr w:type="spellStart"/>
      <w:r w:rsidRPr="0093002B">
        <w:rPr>
          <w:rFonts w:ascii="GHEA Grapalat" w:eastAsia="GHEA Grapalat" w:hAnsi="GHEA Grapalat" w:cs="GHEA Grapalat"/>
        </w:rPr>
        <w:t>անունը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ազգանունը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հանդիսանում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անձանց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ամբողջությամբ</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w:t>
      </w:r>
    </w:p>
    <w:p w14:paraId="5546DF9A" w14:textId="77777777" w:rsidR="000E20A1" w:rsidRPr="0093002B" w:rsidRDefault="000E20A1" w:rsidP="00ED36B6">
      <w:pPr>
        <w:numPr>
          <w:ilvl w:val="1"/>
          <w:numId w:val="30"/>
        </w:numPr>
        <w:pBdr>
          <w:top w:val="nil"/>
          <w:left w:val="nil"/>
          <w:bottom w:val="nil"/>
          <w:right w:val="nil"/>
          <w:between w:val="nil"/>
        </w:pBdr>
        <w:ind w:left="0" w:firstLine="567"/>
        <w:jc w:val="both"/>
        <w:rPr>
          <w:rFonts w:ascii="GHEA Grapalat" w:eastAsia="GHEA Grapalat" w:hAnsi="GHEA Grapalat" w:cs="GHEA Grapalat"/>
        </w:rPr>
      </w:pPr>
      <w:r w:rsidRPr="0093002B">
        <w:rPr>
          <w:rFonts w:ascii="GHEA Grapalat" w:eastAsia="GHEA Grapalat" w:hAnsi="GHEA Grapalat" w:cs="GHEA Grapalat"/>
        </w:rPr>
        <w:t>«</w:t>
      </w:r>
      <w:proofErr w:type="spellStart"/>
      <w:r w:rsidRPr="0093002B">
        <w:rPr>
          <w:rFonts w:ascii="GHEA Grapalat" w:eastAsia="GHEA Grapalat" w:hAnsi="GHEA Grapalat" w:cs="GHEA Grapalat"/>
        </w:rPr>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lastRenderedPageBreak/>
        <w:t>միջանկյալ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կարգավորվող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շուկայում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ֆոնդային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անվանումը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փակագծերում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նշելով</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ծածկագիրը</w:t>
      </w:r>
      <w:proofErr w:type="spellEnd"/>
      <w:r w:rsidRPr="0093002B">
        <w:rPr>
          <w:rFonts w:ascii="GHEA Grapalat" w:eastAsia="GHEA Grapalat" w:hAnsi="GHEA Grapalat" w:cs="GHEA Grapalat"/>
        </w:rPr>
        <w:t xml:space="preserve"> (Market Identifier Code), </w:t>
      </w:r>
      <w:proofErr w:type="spellStart"/>
      <w:r w:rsidRPr="0093002B">
        <w:rPr>
          <w:rFonts w:ascii="GHEA Grapalat" w:eastAsia="GHEA Grapalat" w:hAnsi="GHEA Grapalat" w:cs="GHEA Grapalat"/>
        </w:rPr>
        <w:t>որտեղ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ցուցակված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բաժնետոմսերը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ինչպես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նաև</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հղում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բորսայում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փաստաթղթերին</w:t>
      </w:r>
      <w:proofErr w:type="spellEnd"/>
      <w:r w:rsidRPr="0093002B">
        <w:rPr>
          <w:rFonts w:ascii="GHEA Grapalat" w:eastAsia="GHEA Grapalat" w:hAnsi="GHEA Grapalat" w:cs="GHEA Grapalat"/>
        </w:rPr>
        <w:t>։</w:t>
      </w:r>
    </w:p>
    <w:p w14:paraId="1AFD0192" w14:textId="77777777" w:rsidR="000E20A1" w:rsidRPr="0093002B" w:rsidRDefault="000E20A1" w:rsidP="00ED36B6">
      <w:pPr>
        <w:pBdr>
          <w:top w:val="nil"/>
          <w:left w:val="nil"/>
          <w:bottom w:val="nil"/>
          <w:right w:val="nil"/>
          <w:between w:val="nil"/>
        </w:pBdr>
        <w:ind w:left="1789" w:firstLine="567"/>
        <w:jc w:val="both"/>
        <w:rPr>
          <w:rFonts w:ascii="GHEA Grapalat" w:eastAsia="GHEA Grapalat" w:hAnsi="GHEA Grapalat" w:cs="GHEA Grapalat"/>
        </w:rPr>
      </w:pPr>
    </w:p>
    <w:p w14:paraId="773203B8"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6-րդ </w:t>
      </w:r>
      <w:proofErr w:type="spellStart"/>
      <w:r w:rsidRPr="0093002B">
        <w:rPr>
          <w:rFonts w:ascii="GHEA Grapalat" w:eastAsia="GHEA Grapalat" w:hAnsi="GHEA Grapalat" w:cs="GHEA Grapalat"/>
        </w:rPr>
        <w:t>բաժինը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լրացուցիչ</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տեղեկություններ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առնչվում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լրացված</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լրացման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ենթակա</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տվյալներին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Այս</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ենթաբաժնում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կարող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լրացվել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հավելյալ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շահառուի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կողմից</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Կազմակերպությունը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վերահսկելու</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հիմքերի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մարմինների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վերաբերյալ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որոնք</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իրականացնում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Կազմակերպության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վերահսկողությունն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այն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դեպքում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եթե</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իրավաբանական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կանոնադրական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կապիտալում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առկա</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պետության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համայնքի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անուղղակի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մասնակցություն</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այլ</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պարազաբանումներ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առնչությամբ</w:t>
      </w:r>
      <w:proofErr w:type="spellEnd"/>
      <w:r w:rsidRPr="0093002B">
        <w:rPr>
          <w:rFonts w:ascii="GHEA Grapalat" w:eastAsia="GHEA Grapalat" w:hAnsi="GHEA Grapalat" w:cs="GHEA Grapalat"/>
        </w:rPr>
        <w:t>։</w:t>
      </w:r>
    </w:p>
    <w:p w14:paraId="54C5A733" w14:textId="77777777" w:rsidR="000E20A1" w:rsidRPr="0093002B" w:rsidRDefault="000E20A1" w:rsidP="00ED36B6">
      <w:pPr>
        <w:numPr>
          <w:ilvl w:val="0"/>
          <w:numId w:val="30"/>
        </w:numPr>
        <w:pBdr>
          <w:top w:val="nil"/>
          <w:left w:val="nil"/>
          <w:bottom w:val="nil"/>
          <w:right w:val="nil"/>
          <w:between w:val="nil"/>
        </w:pBdr>
        <w:ind w:left="0" w:firstLine="567"/>
        <w:jc w:val="both"/>
        <w:rPr>
          <w:rFonts w:ascii="GHEA Grapalat" w:eastAsia="GHEA Grapalat" w:hAnsi="GHEA Grapalat" w:cs="GHEA Grapalat"/>
        </w:rPr>
      </w:pPr>
      <w:proofErr w:type="spellStart"/>
      <w:r w:rsidRPr="0093002B">
        <w:rPr>
          <w:rFonts w:ascii="GHEA Grapalat" w:eastAsia="GHEA Grapalat" w:hAnsi="GHEA Grapalat" w:cs="GHEA Grapalat"/>
        </w:rPr>
        <w:t>Հայտարարագիրը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լրացնում</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ստորագրում</w:t>
      </w:r>
      <w:proofErr w:type="spellEnd"/>
      <w:r w:rsidRPr="0093002B">
        <w:rPr>
          <w:rFonts w:ascii="GHEA Grapalat" w:eastAsia="GHEA Grapalat" w:hAnsi="GHEA Grapalat" w:cs="GHEA Grapalat"/>
        </w:rPr>
        <w:t xml:space="preserve"> է </w:t>
      </w:r>
      <w:proofErr w:type="spellStart"/>
      <w:r w:rsidRPr="0093002B">
        <w:rPr>
          <w:rFonts w:ascii="GHEA Grapalat" w:eastAsia="GHEA Grapalat" w:hAnsi="GHEA Grapalat" w:cs="GHEA Grapalat"/>
        </w:rPr>
        <w:t>հայտը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ներկայացնող</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անձը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Հայտարարագրի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համարակալումը</w:t>
      </w:r>
      <w:proofErr w:type="spellEnd"/>
      <w:r w:rsidRPr="0093002B">
        <w:rPr>
          <w:rFonts w:ascii="GHEA Grapalat" w:eastAsia="GHEA Grapalat" w:hAnsi="GHEA Grapalat" w:cs="GHEA Grapalat"/>
        </w:rPr>
        <w:t xml:space="preserve"> և </w:t>
      </w:r>
      <w:proofErr w:type="spellStart"/>
      <w:r w:rsidRPr="0093002B">
        <w:rPr>
          <w:rFonts w:ascii="GHEA Grapalat" w:eastAsia="GHEA Grapalat" w:hAnsi="GHEA Grapalat" w:cs="GHEA Grapalat"/>
        </w:rPr>
        <w:t>հայտարարագրում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էջերի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քանակի</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մասին</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նշում</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կատարելը</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պարտադիր</w:t>
      </w:r>
      <w:proofErr w:type="spellEnd"/>
      <w:r w:rsidRPr="0093002B">
        <w:rPr>
          <w:rFonts w:ascii="GHEA Grapalat" w:eastAsia="GHEA Grapalat" w:hAnsi="GHEA Grapalat" w:cs="GHEA Grapalat"/>
        </w:rPr>
        <w:t xml:space="preserve"> </w:t>
      </w:r>
      <w:proofErr w:type="spellStart"/>
      <w:r w:rsidRPr="0093002B">
        <w:rPr>
          <w:rFonts w:ascii="GHEA Grapalat" w:eastAsia="GHEA Grapalat" w:hAnsi="GHEA Grapalat" w:cs="GHEA Grapalat"/>
        </w:rPr>
        <w:t>չէ</w:t>
      </w:r>
      <w:proofErr w:type="spellEnd"/>
      <w:r w:rsidRPr="0093002B">
        <w:rPr>
          <w:rFonts w:ascii="GHEA Grapalat" w:eastAsia="GHEA Grapalat" w:hAnsi="GHEA Grapalat" w:cs="GHEA Grapalat"/>
        </w:rPr>
        <w:t>։</w:t>
      </w:r>
    </w:p>
    <w:p w14:paraId="3DAC2505"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Pr="0093002B"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93002B" w:rsidRDefault="000E20A1" w:rsidP="000E20A1">
      <w:pPr>
        <w:pStyle w:val="BodyTextIndent3"/>
        <w:spacing w:line="240" w:lineRule="auto"/>
        <w:ind w:left="360" w:firstLine="0"/>
        <w:rPr>
          <w:rFonts w:ascii="GHEA Grapalat" w:hAnsi="GHEA Grapalat"/>
          <w:i/>
          <w:sz w:val="16"/>
          <w:szCs w:val="16"/>
          <w:lang w:val="hy-AM"/>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294BF663" w14:textId="3A89B867" w:rsidR="00D968C4" w:rsidRPr="00B3390B" w:rsidRDefault="000E20A1" w:rsidP="00D968C4">
      <w:pPr>
        <w:pStyle w:val="BodyTextIndent3"/>
        <w:spacing w:line="240" w:lineRule="auto"/>
        <w:ind w:left="360" w:firstLine="0"/>
        <w:rPr>
          <w:rFonts w:ascii="GHEA Grapalat" w:hAnsi="GHEA Grapalat" w:cs="Sylfaen"/>
          <w:i/>
          <w:sz w:val="16"/>
          <w:szCs w:val="16"/>
          <w:lang w:val="hy-AM" w:eastAsia="ru-RU"/>
        </w:rPr>
      </w:pPr>
      <w:r w:rsidRPr="0093002B">
        <w:rPr>
          <w:rFonts w:ascii="GHEA Grapalat" w:hAnsi="GHEA Grapalat" w:cs="Sylfaen"/>
          <w:i/>
          <w:lang w:val="hy-AM" w:eastAsia="ru-RU"/>
        </w:rPr>
        <w:t xml:space="preserve">** </w:t>
      </w:r>
      <w:r w:rsidR="00D968C4" w:rsidRPr="00C40FDC">
        <w:rPr>
          <w:rFonts w:ascii="GHEA Grapalat" w:hAnsi="GHEA Grapalat" w:cs="Sylfaen"/>
          <w:i/>
          <w:sz w:val="16"/>
          <w:szCs w:val="16"/>
          <w:lang w:val="hy-AM" w:eastAsia="ru-RU"/>
        </w:rPr>
        <w:t xml:space="preserve"> 1.3</w:t>
      </w:r>
      <w:r w:rsidR="00D968C4" w:rsidRPr="00C40FDC">
        <w:rPr>
          <w:rFonts w:ascii="GHEA Grapalat" w:hAnsi="GHEA Grapalat"/>
          <w:i/>
          <w:sz w:val="16"/>
          <w:szCs w:val="16"/>
          <w:lang w:val="hy-AM"/>
        </w:rPr>
        <w:t xml:space="preserve"> հավելվածը չի ներկայացվում մասնակցի կողմից եթե</w:t>
      </w:r>
      <w:r w:rsidR="00D968C4">
        <w:rPr>
          <w:rFonts w:ascii="GHEA Grapalat" w:hAnsi="GHEA Grapalat"/>
          <w:i/>
          <w:sz w:val="16"/>
          <w:szCs w:val="16"/>
          <w:lang w:val="hy-AM"/>
        </w:rPr>
        <w:t xml:space="preserve"> </w:t>
      </w:r>
      <w:r w:rsidR="00D968C4" w:rsidRPr="004E79EC">
        <w:rPr>
          <w:rFonts w:ascii="GHEA Grapalat" w:hAnsi="GHEA Grapalat"/>
          <w:i/>
          <w:sz w:val="16"/>
          <w:szCs w:val="16"/>
          <w:lang w:val="hy-AM"/>
        </w:rPr>
        <w:t xml:space="preserve">վերջինս հանդիսանում է ՀՀ ռեզիդենտ, </w:t>
      </w:r>
      <w:r w:rsidR="00D968C4" w:rsidRPr="00C40FDC">
        <w:rPr>
          <w:rFonts w:ascii="GHEA Grapalat" w:hAnsi="GHEA Grapalat"/>
          <w:i/>
          <w:sz w:val="16"/>
          <w:szCs w:val="16"/>
          <w:lang w:val="hy-AM"/>
        </w:rPr>
        <w:t xml:space="preserve"> ինչպես նաև եթե մասնակիցը անհատ ձեռնարկատեր է կամ ֆիզիկական անձ։</w:t>
      </w:r>
    </w:p>
    <w:p w14:paraId="38DCE824" w14:textId="5C30D75A" w:rsidR="000E20A1" w:rsidRPr="0093002B" w:rsidRDefault="000E20A1" w:rsidP="000E20A1">
      <w:pPr>
        <w:pStyle w:val="BodyTextIndent3"/>
        <w:spacing w:line="240" w:lineRule="auto"/>
        <w:ind w:left="360" w:firstLine="0"/>
        <w:rPr>
          <w:rFonts w:ascii="GHEA Grapalat" w:hAnsi="GHEA Grapalat" w:cs="Sylfaen"/>
          <w:i/>
          <w:lang w:val="hy-AM" w:eastAsia="ru-RU"/>
        </w:rPr>
      </w:pPr>
    </w:p>
    <w:p w14:paraId="3E56553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Pr="0093002B" w:rsidRDefault="000E20A1" w:rsidP="000E20A1">
      <w:pPr>
        <w:pStyle w:val="BodyTextIndent3"/>
        <w:spacing w:line="240" w:lineRule="auto"/>
        <w:ind w:firstLine="0"/>
        <w:jc w:val="left"/>
        <w:rPr>
          <w:rFonts w:ascii="GHEA Grapalat" w:hAnsi="GHEA Grapalat" w:cs="Sylfaen"/>
          <w:b/>
          <w:lang w:val="hy-AM"/>
        </w:rPr>
      </w:pPr>
    </w:p>
    <w:p w14:paraId="32DA7A64" w14:textId="77777777" w:rsidR="00943E8E" w:rsidRDefault="00943E8E" w:rsidP="00B905FE">
      <w:pPr>
        <w:pStyle w:val="BodyTextIndent3"/>
        <w:spacing w:line="240" w:lineRule="auto"/>
        <w:ind w:firstLine="0"/>
        <w:jc w:val="right"/>
        <w:rPr>
          <w:rFonts w:ascii="GHEA Grapalat" w:hAnsi="GHEA Grapalat" w:cs="Sylfaen"/>
          <w:b/>
          <w:lang w:val="hy-AM"/>
        </w:rPr>
      </w:pPr>
    </w:p>
    <w:p w14:paraId="5EE36B36" w14:textId="77777777" w:rsidR="00ED36B6" w:rsidRDefault="00ED36B6" w:rsidP="00B905FE">
      <w:pPr>
        <w:pStyle w:val="BodyTextIndent3"/>
        <w:spacing w:line="240" w:lineRule="auto"/>
        <w:ind w:firstLine="0"/>
        <w:jc w:val="right"/>
        <w:rPr>
          <w:rFonts w:ascii="GHEA Grapalat" w:hAnsi="GHEA Grapalat" w:cs="Sylfaen"/>
          <w:b/>
          <w:lang w:val="hy-AM"/>
        </w:rPr>
      </w:pPr>
    </w:p>
    <w:p w14:paraId="4C2FE618" w14:textId="77777777" w:rsidR="00ED36B6" w:rsidRDefault="00ED36B6" w:rsidP="00B905FE">
      <w:pPr>
        <w:pStyle w:val="BodyTextIndent3"/>
        <w:spacing w:line="240" w:lineRule="auto"/>
        <w:ind w:firstLine="0"/>
        <w:jc w:val="right"/>
        <w:rPr>
          <w:rFonts w:ascii="GHEA Grapalat" w:hAnsi="GHEA Grapalat" w:cs="Sylfaen"/>
          <w:b/>
          <w:lang w:val="hy-AM"/>
        </w:rPr>
      </w:pPr>
    </w:p>
    <w:p w14:paraId="298B1E75" w14:textId="77777777" w:rsidR="00ED36B6" w:rsidRDefault="00ED36B6" w:rsidP="00B905FE">
      <w:pPr>
        <w:pStyle w:val="BodyTextIndent3"/>
        <w:spacing w:line="240" w:lineRule="auto"/>
        <w:ind w:firstLine="0"/>
        <w:jc w:val="right"/>
        <w:rPr>
          <w:rFonts w:ascii="GHEA Grapalat" w:hAnsi="GHEA Grapalat" w:cs="Sylfaen"/>
          <w:b/>
          <w:lang w:val="hy-AM"/>
        </w:rPr>
      </w:pPr>
    </w:p>
    <w:p w14:paraId="2D2FC838" w14:textId="77777777" w:rsidR="00ED36B6" w:rsidRDefault="00ED36B6" w:rsidP="00B905FE">
      <w:pPr>
        <w:pStyle w:val="BodyTextIndent3"/>
        <w:spacing w:line="240" w:lineRule="auto"/>
        <w:ind w:firstLine="0"/>
        <w:jc w:val="right"/>
        <w:rPr>
          <w:rFonts w:ascii="GHEA Grapalat" w:hAnsi="GHEA Grapalat" w:cs="Sylfaen"/>
          <w:b/>
          <w:lang w:val="hy-AM"/>
        </w:rPr>
      </w:pPr>
    </w:p>
    <w:p w14:paraId="110ED78D" w14:textId="77777777" w:rsidR="00ED36B6" w:rsidRDefault="00ED36B6" w:rsidP="00B905FE">
      <w:pPr>
        <w:pStyle w:val="BodyTextIndent3"/>
        <w:spacing w:line="240" w:lineRule="auto"/>
        <w:ind w:firstLine="0"/>
        <w:jc w:val="right"/>
        <w:rPr>
          <w:rFonts w:ascii="GHEA Grapalat" w:hAnsi="GHEA Grapalat" w:cs="Sylfaen"/>
          <w:b/>
          <w:lang w:val="hy-AM"/>
        </w:rPr>
      </w:pPr>
    </w:p>
    <w:p w14:paraId="41E06E72" w14:textId="77777777" w:rsidR="00ED36B6" w:rsidRDefault="00ED36B6" w:rsidP="00B905FE">
      <w:pPr>
        <w:pStyle w:val="BodyTextIndent3"/>
        <w:spacing w:line="240" w:lineRule="auto"/>
        <w:ind w:firstLine="0"/>
        <w:jc w:val="right"/>
        <w:rPr>
          <w:rFonts w:ascii="GHEA Grapalat" w:hAnsi="GHEA Grapalat" w:cs="Sylfaen"/>
          <w:b/>
          <w:lang w:val="hy-AM"/>
        </w:rPr>
      </w:pPr>
    </w:p>
    <w:p w14:paraId="6141BE3E" w14:textId="77777777" w:rsidR="00ED36B6" w:rsidRDefault="00ED36B6" w:rsidP="00B905FE">
      <w:pPr>
        <w:pStyle w:val="BodyTextIndent3"/>
        <w:spacing w:line="240" w:lineRule="auto"/>
        <w:ind w:firstLine="0"/>
        <w:jc w:val="right"/>
        <w:rPr>
          <w:rFonts w:ascii="GHEA Grapalat" w:hAnsi="GHEA Grapalat" w:cs="Sylfaen"/>
          <w:b/>
          <w:lang w:val="hy-AM"/>
        </w:rPr>
      </w:pPr>
    </w:p>
    <w:p w14:paraId="6430FA25" w14:textId="77777777" w:rsidR="00ED36B6" w:rsidRDefault="00ED36B6" w:rsidP="00B905FE">
      <w:pPr>
        <w:pStyle w:val="BodyTextIndent3"/>
        <w:spacing w:line="240" w:lineRule="auto"/>
        <w:ind w:firstLine="0"/>
        <w:jc w:val="right"/>
        <w:rPr>
          <w:rFonts w:ascii="GHEA Grapalat" w:hAnsi="GHEA Grapalat" w:cs="Sylfaen"/>
          <w:b/>
          <w:lang w:val="hy-AM"/>
        </w:rPr>
      </w:pPr>
    </w:p>
    <w:p w14:paraId="06404605" w14:textId="77777777" w:rsidR="00ED36B6" w:rsidRDefault="00ED36B6" w:rsidP="00B905FE">
      <w:pPr>
        <w:pStyle w:val="BodyTextIndent3"/>
        <w:spacing w:line="240" w:lineRule="auto"/>
        <w:ind w:firstLine="0"/>
        <w:jc w:val="right"/>
        <w:rPr>
          <w:rFonts w:ascii="GHEA Grapalat" w:hAnsi="GHEA Grapalat" w:cs="Sylfaen"/>
          <w:b/>
          <w:lang w:val="hy-AM"/>
        </w:rPr>
      </w:pPr>
    </w:p>
    <w:p w14:paraId="04544A5F" w14:textId="77777777" w:rsidR="00ED36B6" w:rsidRDefault="00ED36B6" w:rsidP="00B905FE">
      <w:pPr>
        <w:pStyle w:val="BodyTextIndent3"/>
        <w:spacing w:line="240" w:lineRule="auto"/>
        <w:ind w:firstLine="0"/>
        <w:jc w:val="right"/>
        <w:rPr>
          <w:rFonts w:ascii="GHEA Grapalat" w:hAnsi="GHEA Grapalat" w:cs="Sylfaen"/>
          <w:b/>
          <w:lang w:val="hy-AM"/>
        </w:rPr>
      </w:pPr>
    </w:p>
    <w:p w14:paraId="4890BC3D" w14:textId="77777777" w:rsidR="00ED36B6" w:rsidRDefault="00ED36B6" w:rsidP="00B905FE">
      <w:pPr>
        <w:pStyle w:val="BodyTextIndent3"/>
        <w:spacing w:line="240" w:lineRule="auto"/>
        <w:ind w:firstLine="0"/>
        <w:jc w:val="right"/>
        <w:rPr>
          <w:rFonts w:ascii="GHEA Grapalat" w:hAnsi="GHEA Grapalat" w:cs="Sylfaen"/>
          <w:b/>
          <w:lang w:val="hy-AM"/>
        </w:rPr>
      </w:pPr>
    </w:p>
    <w:p w14:paraId="4FFF5EB8" w14:textId="77777777" w:rsidR="00ED36B6" w:rsidRDefault="00ED36B6" w:rsidP="00B905FE">
      <w:pPr>
        <w:pStyle w:val="BodyTextIndent3"/>
        <w:spacing w:line="240" w:lineRule="auto"/>
        <w:ind w:firstLine="0"/>
        <w:jc w:val="right"/>
        <w:rPr>
          <w:rFonts w:ascii="GHEA Grapalat" w:hAnsi="GHEA Grapalat" w:cs="Sylfaen"/>
          <w:b/>
          <w:lang w:val="hy-AM"/>
        </w:rPr>
      </w:pPr>
    </w:p>
    <w:p w14:paraId="76236E72" w14:textId="77777777" w:rsidR="00ED36B6" w:rsidRDefault="00ED36B6" w:rsidP="00B905FE">
      <w:pPr>
        <w:pStyle w:val="BodyTextIndent3"/>
        <w:spacing w:line="240" w:lineRule="auto"/>
        <w:ind w:firstLine="0"/>
        <w:jc w:val="right"/>
        <w:rPr>
          <w:rFonts w:ascii="GHEA Grapalat" w:hAnsi="GHEA Grapalat" w:cs="Sylfaen"/>
          <w:b/>
          <w:lang w:val="hy-AM"/>
        </w:rPr>
      </w:pPr>
    </w:p>
    <w:p w14:paraId="15A46D4A" w14:textId="77777777" w:rsidR="00ED36B6" w:rsidRDefault="00ED36B6" w:rsidP="00B905FE">
      <w:pPr>
        <w:pStyle w:val="BodyTextIndent3"/>
        <w:spacing w:line="240" w:lineRule="auto"/>
        <w:ind w:firstLine="0"/>
        <w:jc w:val="right"/>
        <w:rPr>
          <w:rFonts w:ascii="GHEA Grapalat" w:hAnsi="GHEA Grapalat" w:cs="Sylfaen"/>
          <w:b/>
          <w:lang w:val="hy-AM"/>
        </w:rPr>
      </w:pPr>
    </w:p>
    <w:p w14:paraId="32BA7629" w14:textId="77777777" w:rsidR="00ED36B6" w:rsidRDefault="00ED36B6" w:rsidP="00B905FE">
      <w:pPr>
        <w:pStyle w:val="BodyTextIndent3"/>
        <w:spacing w:line="240" w:lineRule="auto"/>
        <w:ind w:firstLine="0"/>
        <w:jc w:val="right"/>
        <w:rPr>
          <w:rFonts w:ascii="GHEA Grapalat" w:hAnsi="GHEA Grapalat" w:cs="Sylfaen"/>
          <w:b/>
          <w:lang w:val="hy-AM"/>
        </w:rPr>
      </w:pPr>
    </w:p>
    <w:p w14:paraId="490BB832" w14:textId="77777777" w:rsidR="00ED36B6" w:rsidRDefault="00ED36B6" w:rsidP="00B905FE">
      <w:pPr>
        <w:pStyle w:val="BodyTextIndent3"/>
        <w:spacing w:line="240" w:lineRule="auto"/>
        <w:ind w:firstLine="0"/>
        <w:jc w:val="right"/>
        <w:rPr>
          <w:rFonts w:ascii="GHEA Grapalat" w:hAnsi="GHEA Grapalat" w:cs="Sylfaen"/>
          <w:b/>
          <w:lang w:val="hy-AM"/>
        </w:rPr>
      </w:pPr>
    </w:p>
    <w:p w14:paraId="4C326B73" w14:textId="77777777" w:rsidR="00EF6F50" w:rsidRDefault="00EF6F50" w:rsidP="00B905FE">
      <w:pPr>
        <w:pStyle w:val="BodyTextIndent3"/>
        <w:spacing w:line="240" w:lineRule="auto"/>
        <w:ind w:firstLine="0"/>
        <w:jc w:val="right"/>
        <w:rPr>
          <w:rFonts w:ascii="GHEA Grapalat" w:hAnsi="GHEA Grapalat" w:cs="Sylfaen"/>
          <w:b/>
          <w:lang w:val="hy-AM"/>
        </w:rPr>
      </w:pPr>
    </w:p>
    <w:p w14:paraId="4C3B54CA" w14:textId="77777777" w:rsidR="00EF6F50" w:rsidRDefault="00EF6F50" w:rsidP="00B905FE">
      <w:pPr>
        <w:pStyle w:val="BodyTextIndent3"/>
        <w:spacing w:line="240" w:lineRule="auto"/>
        <w:ind w:firstLine="0"/>
        <w:jc w:val="right"/>
        <w:rPr>
          <w:rFonts w:ascii="GHEA Grapalat" w:hAnsi="GHEA Grapalat" w:cs="Sylfaen"/>
          <w:b/>
          <w:lang w:val="hy-AM"/>
        </w:rPr>
      </w:pPr>
    </w:p>
    <w:p w14:paraId="324086E9" w14:textId="77777777" w:rsidR="00EF6F50" w:rsidRDefault="00EF6F50" w:rsidP="00B905FE">
      <w:pPr>
        <w:pStyle w:val="BodyTextIndent3"/>
        <w:spacing w:line="240" w:lineRule="auto"/>
        <w:ind w:firstLine="0"/>
        <w:jc w:val="right"/>
        <w:rPr>
          <w:rFonts w:ascii="GHEA Grapalat" w:hAnsi="GHEA Grapalat" w:cs="Sylfaen"/>
          <w:b/>
          <w:lang w:val="hy-AM"/>
        </w:rPr>
      </w:pPr>
    </w:p>
    <w:p w14:paraId="1F9CA519" w14:textId="77777777" w:rsidR="00EF6F50" w:rsidRDefault="00EF6F50" w:rsidP="00B905FE">
      <w:pPr>
        <w:pStyle w:val="BodyTextIndent3"/>
        <w:spacing w:line="240" w:lineRule="auto"/>
        <w:ind w:firstLine="0"/>
        <w:jc w:val="right"/>
        <w:rPr>
          <w:rFonts w:ascii="GHEA Grapalat" w:hAnsi="GHEA Grapalat" w:cs="Sylfaen"/>
          <w:b/>
          <w:lang w:val="hy-AM"/>
        </w:rPr>
      </w:pPr>
    </w:p>
    <w:p w14:paraId="76B055C5" w14:textId="77777777" w:rsidR="00EF6F50" w:rsidRDefault="00EF6F50" w:rsidP="00B905FE">
      <w:pPr>
        <w:pStyle w:val="BodyTextIndent3"/>
        <w:spacing w:line="240" w:lineRule="auto"/>
        <w:ind w:firstLine="0"/>
        <w:jc w:val="right"/>
        <w:rPr>
          <w:rFonts w:ascii="GHEA Grapalat" w:hAnsi="GHEA Grapalat" w:cs="Sylfaen"/>
          <w:b/>
          <w:lang w:val="hy-AM"/>
        </w:rPr>
      </w:pPr>
    </w:p>
    <w:p w14:paraId="11D978F9" w14:textId="77777777" w:rsidR="00EF6F50" w:rsidRDefault="00EF6F50" w:rsidP="00B905FE">
      <w:pPr>
        <w:pStyle w:val="BodyTextIndent3"/>
        <w:spacing w:line="240" w:lineRule="auto"/>
        <w:ind w:firstLine="0"/>
        <w:jc w:val="right"/>
        <w:rPr>
          <w:rFonts w:ascii="GHEA Grapalat" w:hAnsi="GHEA Grapalat" w:cs="Sylfaen"/>
          <w:b/>
          <w:lang w:val="hy-AM"/>
        </w:rPr>
      </w:pPr>
    </w:p>
    <w:p w14:paraId="2FD7C004" w14:textId="65D75B61" w:rsidR="00B905FE" w:rsidRPr="004B2068" w:rsidRDefault="00B905FE" w:rsidP="00B905FE">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lastRenderedPageBreak/>
        <w:t>Հավելված</w:t>
      </w:r>
      <w:r w:rsidRPr="007320DA">
        <w:rPr>
          <w:rFonts w:ascii="GHEA Grapalat" w:hAnsi="GHEA Grapalat" w:cs="Arial"/>
          <w:b/>
          <w:lang w:val="hy-AM"/>
        </w:rPr>
        <w:t xml:space="preserve"> </w:t>
      </w:r>
      <w:r w:rsidRPr="004B2068">
        <w:rPr>
          <w:rFonts w:ascii="GHEA Grapalat" w:hAnsi="GHEA Grapalat" w:cs="Arial"/>
          <w:b/>
          <w:lang w:val="hy-AM"/>
        </w:rPr>
        <w:t>2</w:t>
      </w:r>
    </w:p>
    <w:p w14:paraId="02EE3252" w14:textId="6EB7E71E" w:rsidR="00B905FE" w:rsidRPr="007320DA" w:rsidRDefault="00B905FE" w:rsidP="00B905FE">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Pr>
          <w:rFonts w:ascii="GHEA Grapalat" w:hAnsi="GHEA Grapalat"/>
          <w:b/>
          <w:lang w:val="hy-AM"/>
        </w:rPr>
        <w:t>ԵՔ-</w:t>
      </w:r>
      <w:r w:rsidR="00B56F16">
        <w:rPr>
          <w:rFonts w:ascii="GHEA Grapalat" w:hAnsi="GHEA Grapalat"/>
          <w:b/>
          <w:lang w:val="hy-AM"/>
        </w:rPr>
        <w:t>ԲՄԱՇՁԲ-</w:t>
      </w:r>
      <w:r w:rsidR="00A84F28">
        <w:rPr>
          <w:rFonts w:ascii="GHEA Grapalat" w:hAnsi="GHEA Grapalat"/>
          <w:b/>
          <w:lang w:val="hy-AM"/>
        </w:rPr>
        <w:t>26/25</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070D379A" w14:textId="65210648" w:rsidR="00B905FE" w:rsidRPr="007320DA" w:rsidRDefault="00F57EA6" w:rsidP="00B905FE">
      <w:pPr>
        <w:pStyle w:val="BodyTextIndent3"/>
        <w:spacing w:line="240" w:lineRule="auto"/>
        <w:jc w:val="right"/>
        <w:rPr>
          <w:rFonts w:ascii="GHEA Grapalat" w:hAnsi="GHEA Grapalat" w:cs="Arial"/>
          <w:b/>
          <w:lang w:val="hy-AM"/>
        </w:rPr>
      </w:pPr>
      <w:r>
        <w:rPr>
          <w:rFonts w:ascii="GHEA Grapalat" w:hAnsi="GHEA Grapalat" w:cs="Sylfaen"/>
          <w:b/>
          <w:lang w:val="hy-AM"/>
        </w:rPr>
        <w:t>բաց մրցույթ</w:t>
      </w:r>
      <w:r w:rsidR="00B905FE" w:rsidRPr="007320DA">
        <w:rPr>
          <w:rFonts w:ascii="GHEA Grapalat" w:hAnsi="GHEA Grapalat" w:cs="Arial"/>
          <w:b/>
          <w:lang w:val="hy-AM"/>
        </w:rPr>
        <w:t xml:space="preserve">ի </w:t>
      </w:r>
      <w:r w:rsidR="00B905FE" w:rsidRPr="007320DA">
        <w:rPr>
          <w:rFonts w:ascii="GHEA Grapalat" w:hAnsi="GHEA Grapalat" w:cs="Sylfaen"/>
          <w:b/>
          <w:lang w:val="hy-AM"/>
        </w:rPr>
        <w:t>հրավերի</w:t>
      </w:r>
    </w:p>
    <w:p w14:paraId="211AD130" w14:textId="77777777" w:rsidR="00B905FE" w:rsidRPr="007320DA" w:rsidRDefault="00B905FE" w:rsidP="00B905FE">
      <w:pPr>
        <w:rPr>
          <w:rFonts w:ascii="GHEA Grapalat" w:hAnsi="GHEA Grapalat"/>
          <w:lang w:val="hy-AM"/>
        </w:rPr>
      </w:pPr>
    </w:p>
    <w:p w14:paraId="1CD7D86D" w14:textId="77777777" w:rsidR="00B905FE" w:rsidRPr="007320DA" w:rsidRDefault="00B905FE" w:rsidP="00B905FE">
      <w:pPr>
        <w:ind w:firstLine="567"/>
        <w:jc w:val="center"/>
        <w:rPr>
          <w:rFonts w:ascii="GHEA Grapalat" w:hAnsi="GHEA Grapalat"/>
          <w:sz w:val="20"/>
          <w:lang w:val="hy-AM"/>
        </w:rPr>
      </w:pPr>
    </w:p>
    <w:p w14:paraId="1F968875" w14:textId="77777777" w:rsidR="00B905FE" w:rsidRPr="007320DA" w:rsidRDefault="00B905FE" w:rsidP="00B905FE">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6CFDAAD5" w14:textId="77777777" w:rsidR="00B905FE" w:rsidRPr="007320DA" w:rsidRDefault="00B905FE" w:rsidP="00B905FE">
      <w:pPr>
        <w:ind w:firstLine="567"/>
        <w:rPr>
          <w:rFonts w:ascii="GHEA Grapalat" w:hAnsi="GHEA Grapalat"/>
          <w:lang w:val="hy-AM"/>
        </w:rPr>
      </w:pPr>
    </w:p>
    <w:p w14:paraId="5A8FAA05" w14:textId="14BCAA10" w:rsidR="00B905FE" w:rsidRPr="007320DA" w:rsidRDefault="00B905FE" w:rsidP="00B905FE">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Pr>
          <w:rFonts w:ascii="GHEA Grapalat" w:hAnsi="GHEA Grapalat" w:cs="Arial"/>
          <w:sz w:val="20"/>
          <w:szCs w:val="20"/>
          <w:lang w:val="es-ES"/>
        </w:rPr>
        <w:t>ԵՔ-</w:t>
      </w:r>
      <w:r w:rsidR="00B56F16">
        <w:rPr>
          <w:rFonts w:ascii="GHEA Grapalat" w:hAnsi="GHEA Grapalat" w:cs="Arial"/>
          <w:sz w:val="20"/>
          <w:szCs w:val="20"/>
          <w:lang w:val="es-ES"/>
        </w:rPr>
        <w:t>ԲՄԱՇՁԲ-</w:t>
      </w:r>
      <w:r w:rsidR="00A84F28">
        <w:rPr>
          <w:rFonts w:ascii="GHEA Grapalat" w:hAnsi="GHEA Grapalat" w:cs="Arial"/>
          <w:sz w:val="20"/>
          <w:szCs w:val="20"/>
          <w:lang w:val="es-ES"/>
        </w:rPr>
        <w:t>26/25</w:t>
      </w:r>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բաց</w:t>
      </w:r>
      <w:proofErr w:type="spellEnd"/>
      <w:r w:rsidR="00F57EA6">
        <w:rPr>
          <w:rFonts w:ascii="GHEA Grapalat" w:hAnsi="GHEA Grapalat" w:cs="Arial"/>
          <w:sz w:val="20"/>
          <w:szCs w:val="20"/>
          <w:lang w:val="es-ES"/>
        </w:rPr>
        <w:t xml:space="preserve"> </w:t>
      </w:r>
      <w:proofErr w:type="spellStart"/>
      <w:r w:rsidR="00F57EA6">
        <w:rPr>
          <w:rFonts w:ascii="GHEA Grapalat" w:hAnsi="GHEA Grapalat" w:cs="Arial"/>
          <w:sz w:val="20"/>
          <w:szCs w:val="20"/>
          <w:lang w:val="es-ES"/>
        </w:rPr>
        <w:t>մրցույթ</w:t>
      </w:r>
      <w:r w:rsidRPr="007320DA">
        <w:rPr>
          <w:rFonts w:ascii="GHEA Grapalat" w:hAnsi="GHEA Grapalat" w:cs="Arial"/>
          <w:sz w:val="20"/>
          <w:szCs w:val="20"/>
          <w:lang w:val="es-ES"/>
        </w:rPr>
        <w:t>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547A74FB" w14:textId="77777777" w:rsidR="00B905FE" w:rsidRPr="007320DA" w:rsidRDefault="00B905FE" w:rsidP="00B905FE">
      <w:pPr>
        <w:ind w:firstLine="567"/>
        <w:jc w:val="both"/>
        <w:rPr>
          <w:rFonts w:ascii="GHEA Grapalat" w:hAnsi="GHEA Grapalat" w:cs="Arial"/>
        </w:rPr>
      </w:pPr>
      <w:bookmarkStart w:id="17" w:name="_Hlk23147299"/>
      <w:r w:rsidRPr="007320DA">
        <w:rPr>
          <w:rFonts w:ascii="GHEA Grapalat" w:hAnsi="GHEA Grapalat" w:cs="Sylfaen"/>
          <w:vertAlign w:val="superscript"/>
          <w:lang w:val="hy-AM"/>
        </w:rPr>
        <w:t xml:space="preserve">                                                                                     մասնակցի անվանումը</w:t>
      </w:r>
    </w:p>
    <w:bookmarkEnd w:id="17"/>
    <w:p w14:paraId="78E6A1FD" w14:textId="77777777" w:rsidR="00B905FE" w:rsidRPr="007320DA" w:rsidRDefault="00B905FE" w:rsidP="00B905FE">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42E15AD3" w14:textId="77777777" w:rsidR="00B905FE" w:rsidRPr="007320DA" w:rsidRDefault="00B905FE" w:rsidP="00B905FE">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B905FE" w:rsidRPr="00BB3C85" w14:paraId="296F2DF6" w14:textId="77777777" w:rsidTr="007759CD">
        <w:trPr>
          <w:cantSplit/>
          <w:trHeight w:val="916"/>
          <w:jc w:val="center"/>
        </w:trPr>
        <w:tc>
          <w:tcPr>
            <w:tcW w:w="1136" w:type="dxa"/>
            <w:tcBorders>
              <w:top w:val="single" w:sz="4" w:space="0" w:color="auto"/>
              <w:left w:val="single" w:sz="4" w:space="0" w:color="auto"/>
              <w:right w:val="single" w:sz="4" w:space="0" w:color="auto"/>
            </w:tcBorders>
            <w:vAlign w:val="center"/>
          </w:tcPr>
          <w:p w14:paraId="5A662A7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1C78F573" w14:textId="77777777" w:rsidR="00B905FE" w:rsidRPr="007320DA" w:rsidRDefault="00B905FE" w:rsidP="007759CD">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676CEFCD"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5938800F" w14:textId="77777777" w:rsidR="00B905FE" w:rsidRDefault="00B905FE" w:rsidP="007759CD">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Pr="00893E05">
              <w:rPr>
                <w:rFonts w:ascii="GHEA Grapalat" w:hAnsi="GHEA Grapalat"/>
                <w:b/>
                <w:bCs/>
                <w:sz w:val="16"/>
                <w:szCs w:val="18"/>
                <w:lang w:val="es-ES"/>
              </w:rPr>
              <w:t xml:space="preserve"> </w:t>
            </w:r>
          </w:p>
          <w:p w14:paraId="6795B190" w14:textId="77777777" w:rsidR="00B905FE" w:rsidRPr="007320DA" w:rsidRDefault="00B905FE" w:rsidP="007759CD">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4C9D3A6"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7DC98E8C"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386E8BD1" w14:textId="77777777" w:rsidR="00B905FE" w:rsidRPr="007320DA" w:rsidRDefault="00B905FE" w:rsidP="007759CD">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03F6AD9E" w14:textId="77777777" w:rsidR="00B905FE" w:rsidRPr="007320DA" w:rsidRDefault="00B905FE" w:rsidP="007759CD">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B905FE" w:rsidRPr="007320DA" w14:paraId="36325690" w14:textId="77777777" w:rsidTr="007759CD">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9430C9D"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0C479923" w14:textId="77777777" w:rsidR="00B905FE" w:rsidRPr="007320DA" w:rsidRDefault="00B905FE" w:rsidP="007759CD">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31CA8CBD" w14:textId="77777777" w:rsidR="00B905FE" w:rsidRPr="007320DA" w:rsidRDefault="00B905FE" w:rsidP="007759CD">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4285EAE7"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26917B42" w14:textId="77777777" w:rsidR="00B905FE" w:rsidRPr="007320DA" w:rsidRDefault="00B905FE" w:rsidP="007759CD">
            <w:pPr>
              <w:jc w:val="center"/>
              <w:rPr>
                <w:rFonts w:ascii="GHEA Grapalat" w:hAnsi="GHEA Grapalat"/>
                <w:i/>
                <w:sz w:val="16"/>
                <w:lang w:val="es-ES"/>
              </w:rPr>
            </w:pPr>
            <w:r>
              <w:rPr>
                <w:rFonts w:ascii="GHEA Grapalat" w:hAnsi="GHEA Grapalat"/>
                <w:b/>
                <w:i/>
                <w:sz w:val="16"/>
                <w:lang w:val="es-ES"/>
              </w:rPr>
              <w:t>5</w:t>
            </w:r>
            <w:r w:rsidRPr="007320DA">
              <w:rPr>
                <w:rFonts w:ascii="GHEA Grapalat" w:hAnsi="GHEA Grapalat"/>
                <w:b/>
                <w:i/>
                <w:sz w:val="16"/>
                <w:lang w:val="es-ES"/>
              </w:rPr>
              <w:t>=3+4</w:t>
            </w:r>
          </w:p>
        </w:tc>
      </w:tr>
      <w:tr w:rsidR="000854D8" w:rsidRPr="00BB3C85" w14:paraId="26F4D48C" w14:textId="77777777" w:rsidTr="007759CD">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42FA602" w14:textId="77777777" w:rsidR="000854D8" w:rsidRPr="00187A69" w:rsidRDefault="000854D8" w:rsidP="000854D8">
            <w:pPr>
              <w:jc w:val="center"/>
              <w:rPr>
                <w:rFonts w:ascii="GHEA Grapalat" w:hAnsi="GHEA Grapalat"/>
                <w:b/>
                <w:bCs/>
                <w:sz w:val="18"/>
                <w:lang w:val="hy-AM"/>
              </w:rPr>
            </w:pPr>
            <w:r>
              <w:rPr>
                <w:rFonts w:ascii="GHEA Grapalat" w:hAnsi="GHEA Grapalat"/>
                <w:b/>
                <w:bCs/>
                <w:sz w:val="18"/>
                <w:lang w:val="hy-AM"/>
              </w:rPr>
              <w:t>1</w:t>
            </w:r>
          </w:p>
        </w:tc>
        <w:tc>
          <w:tcPr>
            <w:tcW w:w="3259" w:type="dxa"/>
            <w:tcBorders>
              <w:top w:val="single" w:sz="4" w:space="0" w:color="auto"/>
              <w:left w:val="single" w:sz="4" w:space="0" w:color="auto"/>
              <w:bottom w:val="single" w:sz="4" w:space="0" w:color="auto"/>
              <w:right w:val="single" w:sz="4" w:space="0" w:color="auto"/>
            </w:tcBorders>
            <w:vAlign w:val="center"/>
          </w:tcPr>
          <w:p w14:paraId="73007071" w14:textId="18F20412" w:rsidR="000854D8" w:rsidRPr="0087345E" w:rsidRDefault="00A01FCB" w:rsidP="000854D8">
            <w:pPr>
              <w:rPr>
                <w:rFonts w:ascii="GHEA Grapalat" w:hAnsi="GHEA Grapalat" w:cs="Arial"/>
                <w:sz w:val="18"/>
                <w:szCs w:val="18"/>
                <w:lang w:val="es-ES"/>
              </w:rPr>
            </w:pPr>
            <w:r w:rsidRPr="00A01FCB">
              <w:rPr>
                <w:rFonts w:ascii="GHEA Grapalat" w:hAnsi="GHEA Grapalat" w:cs="Arial"/>
                <w:sz w:val="20"/>
                <w:szCs w:val="20"/>
                <w:lang w:val="es-ES"/>
              </w:rPr>
              <w:t>Երևան քաղաքի Մալաթիա-Սեբաստիա վարչական շրջանի տարածքում բակային տարածքների և միջբակային ճանապարհների ասֆալտապատման աշխատանքներ</w:t>
            </w:r>
          </w:p>
        </w:tc>
        <w:tc>
          <w:tcPr>
            <w:tcW w:w="2210" w:type="dxa"/>
            <w:tcBorders>
              <w:top w:val="single" w:sz="4" w:space="0" w:color="auto"/>
              <w:left w:val="single" w:sz="4" w:space="0" w:color="auto"/>
              <w:bottom w:val="single" w:sz="4" w:space="0" w:color="auto"/>
              <w:right w:val="single" w:sz="4" w:space="0" w:color="auto"/>
            </w:tcBorders>
          </w:tcPr>
          <w:p w14:paraId="72E69775" w14:textId="77777777" w:rsidR="000854D8" w:rsidRPr="007320DA" w:rsidRDefault="000854D8" w:rsidP="000854D8">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tcPr>
          <w:p w14:paraId="134D5FD0" w14:textId="77777777" w:rsidR="000854D8" w:rsidRPr="007320DA" w:rsidRDefault="000854D8" w:rsidP="000854D8">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tcPr>
          <w:p w14:paraId="1A616F3A" w14:textId="77777777" w:rsidR="000854D8" w:rsidRPr="007320DA" w:rsidRDefault="000854D8" w:rsidP="000854D8">
            <w:pPr>
              <w:jc w:val="center"/>
              <w:rPr>
                <w:rFonts w:ascii="GHEA Grapalat" w:hAnsi="GHEA Grapalat"/>
                <w:lang w:val="es-ES"/>
              </w:rPr>
            </w:pPr>
          </w:p>
        </w:tc>
      </w:tr>
    </w:tbl>
    <w:p w14:paraId="198AB57C" w14:textId="77777777" w:rsidR="00B905FE" w:rsidRPr="005E1F72" w:rsidRDefault="00B905FE" w:rsidP="00B905FE">
      <w:pPr>
        <w:rPr>
          <w:rFonts w:ascii="GHEA Grapalat" w:hAnsi="GHEA Grapalat"/>
          <w:sz w:val="18"/>
          <w:szCs w:val="18"/>
          <w:lang w:val="es-ES"/>
        </w:rPr>
      </w:pPr>
    </w:p>
    <w:p w14:paraId="1D1B6FCF" w14:textId="77777777" w:rsidR="00B905FE" w:rsidRPr="005E1F72" w:rsidRDefault="00B905FE" w:rsidP="00B905FE">
      <w:pPr>
        <w:rPr>
          <w:rFonts w:ascii="GHEA Grapalat" w:hAnsi="GHEA Grapalat"/>
          <w:sz w:val="18"/>
          <w:szCs w:val="18"/>
          <w:lang w:val="hy-AM"/>
        </w:rPr>
      </w:pPr>
    </w:p>
    <w:p w14:paraId="409D0FDF" w14:textId="77777777" w:rsidR="00B905FE" w:rsidRPr="005E1F72" w:rsidRDefault="00B905FE" w:rsidP="00B905FE">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476B646" w14:textId="77777777" w:rsidR="00B905FE" w:rsidRPr="005E1F72" w:rsidRDefault="00B905FE" w:rsidP="00B905FE">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3B9A95"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 xml:space="preserve">    </w:t>
      </w:r>
    </w:p>
    <w:p w14:paraId="3EA62956" w14:textId="77777777" w:rsidR="00B905FE" w:rsidRPr="005E1F72" w:rsidRDefault="00B905FE" w:rsidP="00B905FE">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7"/>
      </w:r>
      <w:r w:rsidRPr="005E1F72">
        <w:rPr>
          <w:rFonts w:ascii="GHEA Grapalat" w:hAnsi="GHEA Grapalat"/>
          <w:sz w:val="20"/>
          <w:lang w:val="hy-AM"/>
        </w:rPr>
        <w:tab/>
      </w:r>
      <w:r w:rsidRPr="005E1F72">
        <w:rPr>
          <w:rFonts w:ascii="GHEA Grapalat" w:hAnsi="GHEA Grapalat"/>
          <w:sz w:val="20"/>
          <w:lang w:val="hy-AM"/>
        </w:rPr>
        <w:tab/>
        <w:t xml:space="preserve"> </w:t>
      </w:r>
    </w:p>
    <w:p w14:paraId="2F3023D5" w14:textId="77777777" w:rsidR="00B2572B" w:rsidRPr="0093002B" w:rsidRDefault="00B2572B" w:rsidP="00EF3662">
      <w:pPr>
        <w:rPr>
          <w:rFonts w:ascii="GHEA Grapalat" w:hAnsi="GHEA Grapalat" w:cs="Sylfaen"/>
          <w:i/>
          <w:sz w:val="16"/>
          <w:szCs w:val="16"/>
          <w:lang w:val="hy-AM" w:eastAsia="ru-RU"/>
        </w:rPr>
      </w:pPr>
    </w:p>
    <w:p w14:paraId="64DB8030" w14:textId="77777777" w:rsidR="00B2572B" w:rsidRPr="0093002B" w:rsidRDefault="00B2572B" w:rsidP="00EF3662">
      <w:pPr>
        <w:rPr>
          <w:rFonts w:ascii="GHEA Grapalat" w:hAnsi="GHEA Grapalat" w:cs="Sylfaen"/>
          <w:i/>
          <w:sz w:val="16"/>
          <w:szCs w:val="16"/>
          <w:lang w:val="hy-AM" w:eastAsia="ru-RU"/>
        </w:rPr>
      </w:pPr>
    </w:p>
    <w:p w14:paraId="53D19B29" w14:textId="77777777" w:rsidR="00B2572B" w:rsidRPr="0093002B" w:rsidRDefault="00B2572B" w:rsidP="00EF3662">
      <w:pPr>
        <w:rPr>
          <w:rFonts w:ascii="GHEA Grapalat" w:hAnsi="GHEA Grapalat" w:cs="Sylfaen"/>
          <w:i/>
          <w:sz w:val="16"/>
          <w:szCs w:val="16"/>
          <w:lang w:val="hy-AM" w:eastAsia="ru-RU"/>
        </w:rPr>
      </w:pPr>
    </w:p>
    <w:p w14:paraId="6586185A" w14:textId="77777777" w:rsidR="006F5442" w:rsidRPr="0093002B" w:rsidRDefault="006F5442" w:rsidP="006F5442">
      <w:pPr>
        <w:pStyle w:val="BodyTextIndent3"/>
        <w:spacing w:line="240" w:lineRule="auto"/>
        <w:ind w:firstLine="0"/>
        <w:rPr>
          <w:rFonts w:ascii="GHEA Grapalat" w:hAnsi="GHEA Grapalat" w:cs="Sylfaen"/>
          <w:i/>
          <w:sz w:val="16"/>
          <w:szCs w:val="16"/>
          <w:lang w:val="af-ZA" w:eastAsia="ru-RU"/>
        </w:rPr>
      </w:pPr>
      <w:r w:rsidRPr="0093002B">
        <w:rPr>
          <w:rFonts w:ascii="GHEA Grapalat" w:hAnsi="GHEA Grapalat" w:cs="Sylfaen"/>
          <w:i/>
          <w:sz w:val="16"/>
          <w:szCs w:val="16"/>
          <w:lang w:val="hy-AM" w:eastAsia="ru-RU"/>
        </w:rPr>
        <w:t>*</w:t>
      </w:r>
      <w:r w:rsidRPr="0093002B">
        <w:rPr>
          <w:rFonts w:ascii="GHEA Grapalat" w:hAnsi="GHEA Grapalat"/>
          <w:i/>
          <w:sz w:val="16"/>
          <w:szCs w:val="16"/>
          <w:lang w:val="af-ZA"/>
        </w:rPr>
        <w:t xml:space="preserve"> </w:t>
      </w:r>
      <w:r w:rsidRPr="0093002B">
        <w:rPr>
          <w:rFonts w:ascii="GHEA Grapalat" w:hAnsi="GHEA Grapalat"/>
          <w:i/>
          <w:sz w:val="16"/>
          <w:szCs w:val="16"/>
          <w:lang w:val="hy-AM"/>
        </w:rPr>
        <w:t>լրացվում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է</w:t>
      </w:r>
      <w:r w:rsidRPr="0093002B">
        <w:rPr>
          <w:rFonts w:ascii="GHEA Grapalat" w:hAnsi="GHEA Grapalat"/>
          <w:i/>
          <w:sz w:val="16"/>
          <w:szCs w:val="16"/>
          <w:lang w:val="af-ZA"/>
        </w:rPr>
        <w:t xml:space="preserve"> </w:t>
      </w:r>
      <w:r w:rsidRPr="0093002B">
        <w:rPr>
          <w:rFonts w:ascii="GHEA Grapalat" w:hAnsi="GHEA Grapalat"/>
          <w:i/>
          <w:sz w:val="16"/>
          <w:szCs w:val="16"/>
          <w:lang w:val="hy-AM"/>
        </w:rPr>
        <w:t>հանձնաժողովի</w:t>
      </w:r>
      <w:r w:rsidRPr="0093002B">
        <w:rPr>
          <w:rFonts w:ascii="GHEA Grapalat" w:hAnsi="GHEA Grapalat"/>
          <w:i/>
          <w:sz w:val="16"/>
          <w:szCs w:val="16"/>
          <w:lang w:val="af-ZA"/>
        </w:rPr>
        <w:t xml:space="preserve"> </w:t>
      </w:r>
      <w:r w:rsidRPr="0093002B">
        <w:rPr>
          <w:rFonts w:ascii="GHEA Grapalat" w:hAnsi="GHEA Grapalat"/>
          <w:i/>
          <w:sz w:val="16"/>
          <w:szCs w:val="16"/>
          <w:lang w:val="hy-AM"/>
        </w:rPr>
        <w:t>քարտուղարի</w:t>
      </w:r>
      <w:r w:rsidRPr="0093002B">
        <w:rPr>
          <w:rFonts w:ascii="GHEA Grapalat" w:hAnsi="GHEA Grapalat"/>
          <w:i/>
          <w:sz w:val="16"/>
          <w:szCs w:val="16"/>
          <w:lang w:val="af-ZA"/>
        </w:rPr>
        <w:t xml:space="preserve"> </w:t>
      </w:r>
      <w:r w:rsidRPr="0093002B">
        <w:rPr>
          <w:rFonts w:ascii="GHEA Grapalat" w:hAnsi="GHEA Grapalat"/>
          <w:i/>
          <w:sz w:val="16"/>
          <w:szCs w:val="16"/>
          <w:lang w:val="hy-AM"/>
        </w:rPr>
        <w:t>կողմից</w:t>
      </w:r>
      <w:r w:rsidRPr="0093002B">
        <w:rPr>
          <w:rFonts w:ascii="GHEA Grapalat" w:hAnsi="GHEA Grapalat"/>
          <w:i/>
          <w:sz w:val="16"/>
          <w:szCs w:val="16"/>
          <w:lang w:val="af-ZA"/>
        </w:rPr>
        <w:t xml:space="preserve">` </w:t>
      </w:r>
      <w:r w:rsidRPr="0093002B">
        <w:rPr>
          <w:rFonts w:ascii="GHEA Grapalat" w:hAnsi="GHEA Grapalat"/>
          <w:i/>
          <w:sz w:val="16"/>
          <w:szCs w:val="16"/>
          <w:lang w:val="hy-AM"/>
        </w:rPr>
        <w:t>մինչև</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հրավերը</w:t>
      </w:r>
      <w:r w:rsidRPr="0093002B">
        <w:rPr>
          <w:rFonts w:ascii="GHEA Grapalat" w:hAnsi="GHEA Grapalat"/>
          <w:i/>
          <w:sz w:val="16"/>
          <w:szCs w:val="16"/>
          <w:lang w:val="af-ZA"/>
        </w:rPr>
        <w:t xml:space="preserve"> </w:t>
      </w:r>
      <w:r w:rsidRPr="0093002B">
        <w:rPr>
          <w:rFonts w:ascii="GHEA Grapalat" w:hAnsi="GHEA Grapalat"/>
          <w:i/>
          <w:sz w:val="16"/>
          <w:szCs w:val="16"/>
          <w:lang w:val="hy-AM"/>
        </w:rPr>
        <w:t>տեղեկագրում</w:t>
      </w:r>
      <w:r w:rsidRPr="0093002B">
        <w:rPr>
          <w:rFonts w:ascii="GHEA Grapalat" w:hAnsi="GHEA Grapalat"/>
          <w:i/>
          <w:sz w:val="16"/>
          <w:szCs w:val="16"/>
          <w:lang w:val="af-ZA"/>
        </w:rPr>
        <w:t xml:space="preserve"> </w:t>
      </w:r>
      <w:r w:rsidRPr="0093002B">
        <w:rPr>
          <w:rFonts w:ascii="GHEA Grapalat" w:hAnsi="GHEA Grapalat"/>
          <w:i/>
          <w:sz w:val="16"/>
          <w:szCs w:val="16"/>
          <w:lang w:val="hy-AM"/>
        </w:rPr>
        <w:t>հրապարակելը:</w:t>
      </w:r>
    </w:p>
    <w:p w14:paraId="64611055" w14:textId="77777777" w:rsidR="006F5442" w:rsidRPr="0093002B" w:rsidRDefault="006F5442" w:rsidP="006F5442">
      <w:pPr>
        <w:ind w:right="309"/>
        <w:jc w:val="both"/>
        <w:rPr>
          <w:rFonts w:ascii="GHEA Grapalat" w:hAnsi="GHEA Grapalat"/>
          <w:bCs/>
          <w:i/>
          <w:iCs/>
          <w:sz w:val="20"/>
          <w:lang w:val="es-ES"/>
        </w:rPr>
      </w:pPr>
      <w:r w:rsidRPr="0093002B">
        <w:rPr>
          <w:rFonts w:ascii="GHEA Grapalat" w:hAnsi="GHEA Grapalat"/>
          <w:bCs/>
          <w:i/>
          <w:sz w:val="18"/>
          <w:szCs w:val="18"/>
          <w:lang w:val="es-ES"/>
        </w:rPr>
        <w:t>**</w:t>
      </w:r>
      <w:proofErr w:type="spellStart"/>
      <w:r w:rsidRPr="0093002B">
        <w:rPr>
          <w:rFonts w:ascii="GHEA Grapalat" w:hAnsi="GHEA Grapalat"/>
          <w:i/>
          <w:sz w:val="16"/>
          <w:szCs w:val="16"/>
        </w:rPr>
        <w:t>եթե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մասնակիցն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վճարող</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ապա</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տվյալ</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պայմանագրի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գծով</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Հայաստանի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Հանրապետության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պետական</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բյուջե</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վճարվելիք</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ավելացված</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արժեքի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հարկի</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գումարը</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նշվում</w:t>
      </w:r>
      <w:proofErr w:type="spellEnd"/>
      <w:r w:rsidRPr="0093002B">
        <w:rPr>
          <w:rFonts w:ascii="GHEA Grapalat" w:hAnsi="GHEA Grapalat"/>
          <w:i/>
          <w:sz w:val="16"/>
          <w:szCs w:val="16"/>
          <w:lang w:val="af-ZA"/>
        </w:rPr>
        <w:t xml:space="preserve"> </w:t>
      </w:r>
      <w:r w:rsidRPr="0093002B">
        <w:rPr>
          <w:rFonts w:ascii="GHEA Grapalat" w:hAnsi="GHEA Grapalat"/>
          <w:i/>
          <w:sz w:val="16"/>
          <w:szCs w:val="16"/>
        </w:rPr>
        <w:t>է</w:t>
      </w:r>
      <w:r w:rsidRPr="0093002B">
        <w:rPr>
          <w:rFonts w:ascii="GHEA Grapalat" w:hAnsi="GHEA Grapalat"/>
          <w:i/>
          <w:sz w:val="16"/>
          <w:szCs w:val="16"/>
          <w:lang w:val="af-ZA"/>
        </w:rPr>
        <w:t xml:space="preserve"> 4-</w:t>
      </w:r>
      <w:proofErr w:type="spellStart"/>
      <w:r w:rsidRPr="0093002B">
        <w:rPr>
          <w:rFonts w:ascii="GHEA Grapalat" w:hAnsi="GHEA Grapalat"/>
          <w:i/>
          <w:sz w:val="16"/>
          <w:szCs w:val="16"/>
        </w:rPr>
        <w:t>րդ</w:t>
      </w:r>
      <w:proofErr w:type="spellEnd"/>
      <w:r w:rsidRPr="0093002B">
        <w:rPr>
          <w:rFonts w:ascii="GHEA Grapalat" w:hAnsi="GHEA Grapalat"/>
          <w:i/>
          <w:sz w:val="16"/>
          <w:szCs w:val="16"/>
          <w:lang w:val="af-ZA"/>
        </w:rPr>
        <w:t xml:space="preserve"> </w:t>
      </w:r>
      <w:proofErr w:type="spellStart"/>
      <w:r w:rsidRPr="0093002B">
        <w:rPr>
          <w:rFonts w:ascii="GHEA Grapalat" w:hAnsi="GHEA Grapalat"/>
          <w:i/>
          <w:sz w:val="16"/>
          <w:szCs w:val="16"/>
        </w:rPr>
        <w:t>սյունակում</w:t>
      </w:r>
      <w:proofErr w:type="spellEnd"/>
      <w:r w:rsidRPr="0093002B">
        <w:rPr>
          <w:rFonts w:ascii="GHEA Grapalat" w:hAnsi="GHEA Grapalat"/>
          <w:i/>
          <w:sz w:val="16"/>
          <w:szCs w:val="16"/>
        </w:rPr>
        <w:t>։</w:t>
      </w:r>
    </w:p>
    <w:p w14:paraId="242D4872" w14:textId="411DA66A" w:rsidR="00B2572B" w:rsidRPr="0093002B" w:rsidRDefault="00B2572B" w:rsidP="0093002B">
      <w:pPr>
        <w:pStyle w:val="BodyTextIndent3"/>
        <w:spacing w:line="240" w:lineRule="auto"/>
        <w:ind w:firstLine="0"/>
        <w:rPr>
          <w:rFonts w:ascii="GHEA Grapalat" w:hAnsi="GHEA Grapalat"/>
          <w:i/>
          <w:lang w:val="hy-AM"/>
        </w:rPr>
      </w:pPr>
    </w:p>
    <w:p w14:paraId="784114B4" w14:textId="02960DCC" w:rsidR="00B2572B" w:rsidRDefault="00B2572B" w:rsidP="00EF3662">
      <w:pPr>
        <w:pStyle w:val="BodyTextIndent3"/>
        <w:spacing w:line="240" w:lineRule="auto"/>
        <w:jc w:val="right"/>
        <w:rPr>
          <w:rFonts w:ascii="GHEA Grapalat" w:hAnsi="GHEA Grapalat"/>
          <w:i/>
          <w:lang w:val="hy-AM"/>
        </w:rPr>
      </w:pPr>
    </w:p>
    <w:p w14:paraId="519BF8D1" w14:textId="67A53C1F" w:rsidR="00943E8E" w:rsidRDefault="00943E8E" w:rsidP="00EF3662">
      <w:pPr>
        <w:pStyle w:val="BodyTextIndent3"/>
        <w:spacing w:line="240" w:lineRule="auto"/>
        <w:jc w:val="right"/>
        <w:rPr>
          <w:rFonts w:ascii="GHEA Grapalat" w:hAnsi="GHEA Grapalat"/>
          <w:i/>
          <w:lang w:val="hy-AM"/>
        </w:rPr>
      </w:pPr>
    </w:p>
    <w:p w14:paraId="49006C12" w14:textId="4772DC53" w:rsidR="00943E8E" w:rsidRDefault="00943E8E" w:rsidP="00EF3662">
      <w:pPr>
        <w:pStyle w:val="BodyTextIndent3"/>
        <w:spacing w:line="240" w:lineRule="auto"/>
        <w:jc w:val="right"/>
        <w:rPr>
          <w:rFonts w:ascii="GHEA Grapalat" w:hAnsi="GHEA Grapalat"/>
          <w:i/>
          <w:lang w:val="hy-AM"/>
        </w:rPr>
      </w:pPr>
    </w:p>
    <w:p w14:paraId="1C7B3F49" w14:textId="281492B5" w:rsidR="00943E8E" w:rsidRDefault="00943E8E" w:rsidP="00EF3662">
      <w:pPr>
        <w:pStyle w:val="BodyTextIndent3"/>
        <w:spacing w:line="240" w:lineRule="auto"/>
        <w:jc w:val="right"/>
        <w:rPr>
          <w:rFonts w:ascii="GHEA Grapalat" w:hAnsi="GHEA Grapalat"/>
          <w:i/>
          <w:lang w:val="hy-AM"/>
        </w:rPr>
      </w:pPr>
    </w:p>
    <w:p w14:paraId="384CE6D2" w14:textId="3E4CBFC8" w:rsidR="00943E8E" w:rsidRDefault="00943E8E" w:rsidP="00EF3662">
      <w:pPr>
        <w:pStyle w:val="BodyTextIndent3"/>
        <w:spacing w:line="240" w:lineRule="auto"/>
        <w:jc w:val="right"/>
        <w:rPr>
          <w:rFonts w:ascii="GHEA Grapalat" w:hAnsi="GHEA Grapalat"/>
          <w:i/>
          <w:lang w:val="hy-AM"/>
        </w:rPr>
      </w:pPr>
    </w:p>
    <w:p w14:paraId="216637F8" w14:textId="4F7AD5C5" w:rsidR="00943E8E" w:rsidRDefault="00943E8E" w:rsidP="00EF3662">
      <w:pPr>
        <w:pStyle w:val="BodyTextIndent3"/>
        <w:spacing w:line="240" w:lineRule="auto"/>
        <w:jc w:val="right"/>
        <w:rPr>
          <w:rFonts w:ascii="GHEA Grapalat" w:hAnsi="GHEA Grapalat"/>
          <w:i/>
          <w:lang w:val="hy-AM"/>
        </w:rPr>
      </w:pPr>
    </w:p>
    <w:p w14:paraId="3667D78F" w14:textId="655A0C49" w:rsidR="00943E8E" w:rsidRDefault="00943E8E" w:rsidP="00EF3662">
      <w:pPr>
        <w:pStyle w:val="BodyTextIndent3"/>
        <w:spacing w:line="240" w:lineRule="auto"/>
        <w:jc w:val="right"/>
        <w:rPr>
          <w:rFonts w:ascii="GHEA Grapalat" w:hAnsi="GHEA Grapalat"/>
          <w:i/>
          <w:lang w:val="hy-AM"/>
        </w:rPr>
      </w:pPr>
    </w:p>
    <w:p w14:paraId="4A9630A0" w14:textId="4ABEC753" w:rsidR="00943E8E" w:rsidRDefault="00943E8E" w:rsidP="00EF3662">
      <w:pPr>
        <w:pStyle w:val="BodyTextIndent3"/>
        <w:spacing w:line="240" w:lineRule="auto"/>
        <w:jc w:val="right"/>
        <w:rPr>
          <w:rFonts w:ascii="GHEA Grapalat" w:hAnsi="GHEA Grapalat"/>
          <w:i/>
          <w:lang w:val="hy-AM"/>
        </w:rPr>
      </w:pPr>
    </w:p>
    <w:p w14:paraId="13F1A51B" w14:textId="70BCF027" w:rsidR="00943E8E" w:rsidRDefault="00943E8E" w:rsidP="00EF3662">
      <w:pPr>
        <w:pStyle w:val="BodyTextIndent3"/>
        <w:spacing w:line="240" w:lineRule="auto"/>
        <w:jc w:val="right"/>
        <w:rPr>
          <w:rFonts w:ascii="GHEA Grapalat" w:hAnsi="GHEA Grapalat"/>
          <w:i/>
          <w:lang w:val="hy-AM"/>
        </w:rPr>
      </w:pPr>
    </w:p>
    <w:p w14:paraId="1B560467" w14:textId="1D72D67E" w:rsidR="00943E8E" w:rsidRDefault="00943E8E" w:rsidP="00EF3662">
      <w:pPr>
        <w:pStyle w:val="BodyTextIndent3"/>
        <w:spacing w:line="240" w:lineRule="auto"/>
        <w:jc w:val="right"/>
        <w:rPr>
          <w:rFonts w:ascii="GHEA Grapalat" w:hAnsi="GHEA Grapalat"/>
          <w:i/>
          <w:lang w:val="hy-AM"/>
        </w:rPr>
      </w:pPr>
    </w:p>
    <w:p w14:paraId="599B671B" w14:textId="76FEE195" w:rsidR="00943E8E" w:rsidRDefault="00943E8E" w:rsidP="00EF3662">
      <w:pPr>
        <w:pStyle w:val="BodyTextIndent3"/>
        <w:spacing w:line="240" w:lineRule="auto"/>
        <w:jc w:val="right"/>
        <w:rPr>
          <w:rFonts w:ascii="GHEA Grapalat" w:hAnsi="GHEA Grapalat"/>
          <w:i/>
          <w:lang w:val="hy-AM"/>
        </w:rPr>
      </w:pPr>
    </w:p>
    <w:p w14:paraId="2B20F6BC" w14:textId="3598C247" w:rsidR="00943E8E" w:rsidRDefault="00943E8E" w:rsidP="00EF3662">
      <w:pPr>
        <w:pStyle w:val="BodyTextIndent3"/>
        <w:spacing w:line="240" w:lineRule="auto"/>
        <w:jc w:val="right"/>
        <w:rPr>
          <w:rFonts w:ascii="GHEA Grapalat" w:hAnsi="GHEA Grapalat"/>
          <w:i/>
          <w:lang w:val="hy-AM"/>
        </w:rPr>
      </w:pPr>
    </w:p>
    <w:p w14:paraId="40620019" w14:textId="48C308AD" w:rsidR="00943E8E" w:rsidRDefault="00943E8E" w:rsidP="00EF3662">
      <w:pPr>
        <w:pStyle w:val="BodyTextIndent3"/>
        <w:spacing w:line="240" w:lineRule="auto"/>
        <w:jc w:val="right"/>
        <w:rPr>
          <w:rFonts w:ascii="GHEA Grapalat" w:hAnsi="GHEA Grapalat"/>
          <w:i/>
          <w:lang w:val="hy-AM"/>
        </w:rPr>
      </w:pPr>
    </w:p>
    <w:p w14:paraId="7D30B8A6" w14:textId="4252AFE0" w:rsidR="00943E8E" w:rsidRDefault="00943E8E" w:rsidP="00EF3662">
      <w:pPr>
        <w:pStyle w:val="BodyTextIndent3"/>
        <w:spacing w:line="240" w:lineRule="auto"/>
        <w:jc w:val="right"/>
        <w:rPr>
          <w:rFonts w:ascii="GHEA Grapalat" w:hAnsi="GHEA Grapalat"/>
          <w:i/>
          <w:lang w:val="hy-AM"/>
        </w:rPr>
      </w:pPr>
    </w:p>
    <w:p w14:paraId="4C33A2D6" w14:textId="77777777" w:rsidR="0012354B" w:rsidRDefault="0012354B" w:rsidP="00090A7B">
      <w:pPr>
        <w:pStyle w:val="BodyTextIndent3"/>
        <w:spacing w:line="240" w:lineRule="auto"/>
        <w:jc w:val="right"/>
        <w:rPr>
          <w:rFonts w:ascii="GHEA Grapalat" w:hAnsi="GHEA Grapalat" w:cs="Sylfaen"/>
          <w:b/>
          <w:lang w:val="hy-AM"/>
        </w:rPr>
      </w:pPr>
      <w:bookmarkStart w:id="19" w:name="_Hlk143768341"/>
    </w:p>
    <w:p w14:paraId="0463B819" w14:textId="77777777" w:rsidR="00BB3C85" w:rsidRDefault="00BB3C85" w:rsidP="00090A7B">
      <w:pPr>
        <w:pStyle w:val="BodyTextIndent3"/>
        <w:spacing w:line="240" w:lineRule="auto"/>
        <w:jc w:val="right"/>
        <w:rPr>
          <w:rFonts w:ascii="GHEA Grapalat" w:hAnsi="GHEA Grapalat" w:cs="Sylfaen"/>
          <w:b/>
          <w:lang w:val="hy-AM"/>
        </w:rPr>
      </w:pPr>
    </w:p>
    <w:p w14:paraId="38735569" w14:textId="77777777" w:rsidR="00BB3C85" w:rsidRDefault="00BB3C85" w:rsidP="00090A7B">
      <w:pPr>
        <w:pStyle w:val="BodyTextIndent3"/>
        <w:spacing w:line="240" w:lineRule="auto"/>
        <w:jc w:val="right"/>
        <w:rPr>
          <w:rFonts w:ascii="GHEA Grapalat" w:hAnsi="GHEA Grapalat" w:cs="Sylfaen"/>
          <w:b/>
          <w:lang w:val="hy-AM"/>
        </w:rPr>
      </w:pPr>
    </w:p>
    <w:p w14:paraId="49FFA334" w14:textId="009A3F19" w:rsidR="00090A7B" w:rsidRPr="0093002B" w:rsidRDefault="00090A7B" w:rsidP="00090A7B">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3</w:t>
      </w:r>
    </w:p>
    <w:p w14:paraId="6F24CB8B" w14:textId="1546938C" w:rsidR="00090A7B" w:rsidRPr="0093002B" w:rsidRDefault="00090A7B" w:rsidP="00090A7B">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A84F28">
        <w:rPr>
          <w:rFonts w:ascii="GHEA Grapalat" w:hAnsi="GHEA Grapalat"/>
          <w:b/>
          <w:lang w:val="hy-AM"/>
        </w:rPr>
        <w:t>26/25</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71A1828A" w14:textId="54072115" w:rsidR="00090A7B" w:rsidRDefault="00F57EA6" w:rsidP="00090A7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090A7B" w:rsidRPr="005E1F72">
        <w:rPr>
          <w:rFonts w:ascii="GHEA Grapalat" w:hAnsi="GHEA Grapalat" w:cs="Arial"/>
          <w:b/>
          <w:lang w:val="hy-AM"/>
        </w:rPr>
        <w:t xml:space="preserve">ի </w:t>
      </w:r>
      <w:r w:rsidR="00090A7B" w:rsidRPr="005E1F72">
        <w:rPr>
          <w:rFonts w:ascii="GHEA Grapalat" w:hAnsi="GHEA Grapalat" w:cs="Sylfaen"/>
          <w:b/>
          <w:lang w:val="hy-AM"/>
        </w:rPr>
        <w:t>հրավերի</w:t>
      </w:r>
    </w:p>
    <w:p w14:paraId="01739611" w14:textId="77777777" w:rsidR="00755612" w:rsidRDefault="00755612"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p>
    <w:p w14:paraId="77100683" w14:textId="0E558247" w:rsidR="001557AE" w:rsidRPr="0093002B" w:rsidRDefault="001557AE" w:rsidP="001557AE">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CD6D44A" w14:textId="77777777" w:rsidR="007154FC" w:rsidRPr="0093002B" w:rsidRDefault="007154FC" w:rsidP="007154FC">
      <w:pPr>
        <w:pStyle w:val="NormalWeb"/>
        <w:shd w:val="clear" w:color="auto" w:fill="FFFFFF"/>
        <w:spacing w:before="0" w:beforeAutospacing="0" w:after="0" w:afterAutospacing="0"/>
        <w:ind w:firstLine="375"/>
        <w:rPr>
          <w:rStyle w:val="Strong"/>
          <w:lang w:val="hy-AM"/>
        </w:rPr>
      </w:pPr>
    </w:p>
    <w:p w14:paraId="189AE8BC" w14:textId="49138F3F" w:rsidR="007154FC" w:rsidRPr="0093002B"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sidR="00894405">
        <w:rPr>
          <w:rStyle w:val="Strong"/>
          <w:rFonts w:ascii="GHEA Grapalat" w:hAnsi="GHEA Grapalat"/>
          <w:b w:val="0"/>
          <w:bCs w:val="0"/>
          <w:sz w:val="20"/>
          <w:szCs w:val="20"/>
          <w:lang w:val="hy-AM"/>
        </w:rPr>
        <w:t xml:space="preserve">, ինչպես նաև սույն երաշխիքի բնօրինակից արտատպված </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սկանավորված</w:t>
      </w:r>
      <w:r w:rsidR="00894405" w:rsidRPr="001F62BA">
        <w:rPr>
          <w:rStyle w:val="Strong"/>
          <w:rFonts w:ascii="GHEA Grapalat" w:hAnsi="GHEA Grapalat"/>
          <w:b w:val="0"/>
          <w:bCs w:val="0"/>
          <w:sz w:val="20"/>
          <w:szCs w:val="20"/>
          <w:lang w:val="hy-AM"/>
        </w:rPr>
        <w:t>)</w:t>
      </w:r>
      <w:r w:rsidR="00894405">
        <w:rPr>
          <w:rStyle w:val="Strong"/>
          <w:rFonts w:ascii="GHEA Grapalat" w:hAnsi="GHEA Grapalat"/>
          <w:b w:val="0"/>
          <w:bCs w:val="0"/>
          <w:sz w:val="20"/>
          <w:szCs w:val="20"/>
          <w:lang w:val="hy-AM"/>
        </w:rPr>
        <w:t xml:space="preserve"> տարբերակը</w:t>
      </w:r>
      <w:r w:rsidR="00894405"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sidR="00894405">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09DF4393" w14:textId="77777777" w:rsidR="007154FC" w:rsidRPr="0093002B" w:rsidRDefault="007154FC" w:rsidP="007154F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w:t>
      </w:r>
      <w:r w:rsidR="009E1525" w:rsidRPr="0093002B">
        <w:rPr>
          <w:rFonts w:ascii="GHEA Grapalat" w:hAnsi="GHEA Grapalat" w:cs="Sylfaen"/>
          <w:vertAlign w:val="superscript"/>
          <w:lang w:val="hy-AM"/>
        </w:rPr>
        <w:t>պատվիրատուի անվանումը</w:t>
      </w:r>
    </w:p>
    <w:p w14:paraId="312D6AC6" w14:textId="75E30A54" w:rsidR="006A0F27" w:rsidRPr="00755612" w:rsidRDefault="007154FC" w:rsidP="006E4901">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w:t>
      </w:r>
      <w:r w:rsidR="009E1525" w:rsidRPr="0093002B">
        <w:rPr>
          <w:rStyle w:val="Strong"/>
          <w:rFonts w:ascii="GHEA Grapalat" w:hAnsi="GHEA Grapalat"/>
          <w:b w:val="0"/>
          <w:bCs w:val="0"/>
          <w:sz w:val="20"/>
          <w:szCs w:val="20"/>
          <w:lang w:val="hy-AM"/>
        </w:rPr>
        <w:t>բենեֆիցիար</w:t>
      </w:r>
      <w:r w:rsidRPr="0093002B">
        <w:rPr>
          <w:rStyle w:val="Strong"/>
          <w:rFonts w:ascii="GHEA Grapalat" w:hAnsi="GHEA Grapalat"/>
          <w:b w:val="0"/>
          <w:bCs w:val="0"/>
          <w:sz w:val="20"/>
          <w:szCs w:val="20"/>
          <w:lang w:val="hy-AM"/>
        </w:rPr>
        <w:t xml:space="preserve">) </w:t>
      </w:r>
      <w:r w:rsidR="009E1525" w:rsidRPr="0093002B">
        <w:rPr>
          <w:rStyle w:val="Strong"/>
          <w:rFonts w:ascii="GHEA Grapalat" w:hAnsi="GHEA Grapalat"/>
          <w:b w:val="0"/>
          <w:bCs w:val="0"/>
          <w:sz w:val="20"/>
          <w:szCs w:val="20"/>
          <w:lang w:val="hy-AM"/>
        </w:rPr>
        <w:t xml:space="preserve">կողմից </w:t>
      </w:r>
      <w:r w:rsidR="00755612"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A84F28">
        <w:rPr>
          <w:rFonts w:ascii="GHEA Grapalat" w:hAnsi="GHEA Grapalat" w:cs="Arial"/>
          <w:b/>
          <w:sz w:val="20"/>
          <w:szCs w:val="20"/>
          <w:lang w:val="hy-AM"/>
        </w:rPr>
        <w:t>26/25</w:t>
      </w:r>
      <w:r w:rsidR="009E1525" w:rsidRPr="0093002B">
        <w:rPr>
          <w:rStyle w:val="Strong"/>
          <w:rFonts w:ascii="GHEA Grapalat" w:hAnsi="GHEA Grapalat"/>
          <w:b w:val="0"/>
          <w:bCs w:val="0"/>
          <w:sz w:val="20"/>
          <w:szCs w:val="20"/>
          <w:lang w:val="hy-AM"/>
        </w:rPr>
        <w:t xml:space="preserve"> ծածկագրով կազմակերպված</w:t>
      </w:r>
      <w:r w:rsidR="009E1525" w:rsidRPr="0093002B">
        <w:rPr>
          <w:rFonts w:cs="Sylfaen"/>
          <w:vertAlign w:val="superscript"/>
          <w:lang w:val="hy-AM"/>
        </w:rPr>
        <w:t xml:space="preserve">   </w:t>
      </w:r>
      <w:r w:rsidR="006A0F27" w:rsidRPr="0093002B">
        <w:rPr>
          <w:rStyle w:val="Strong"/>
          <w:rFonts w:ascii="GHEA Grapalat" w:hAnsi="GHEA Grapalat"/>
          <w:b w:val="0"/>
          <w:bCs w:val="0"/>
          <w:sz w:val="20"/>
          <w:szCs w:val="20"/>
          <w:lang w:val="hy-AM"/>
        </w:rPr>
        <w:t xml:space="preserve">գնման </w:t>
      </w:r>
      <w:r w:rsidR="009E1525" w:rsidRPr="0093002B">
        <w:rPr>
          <w:rStyle w:val="Strong"/>
          <w:rFonts w:ascii="GHEA Grapalat" w:hAnsi="GHEA Grapalat"/>
          <w:b w:val="0"/>
          <w:bCs w:val="0"/>
          <w:sz w:val="20"/>
          <w:szCs w:val="20"/>
          <w:lang w:val="hy-AM"/>
        </w:rPr>
        <w:t xml:space="preserve">ընթացակարգին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lang w:val="hy-AM"/>
        </w:rPr>
        <w:t xml:space="preserve"> </w:t>
      </w:r>
      <w:r w:rsidR="006A0F27"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006A0F27" w:rsidRPr="0093002B">
        <w:rPr>
          <w:rStyle w:val="Strong"/>
          <w:rFonts w:ascii="GHEA Grapalat" w:hAnsi="GHEA Grapalat"/>
          <w:b w:val="0"/>
          <w:bCs w:val="0"/>
          <w:sz w:val="20"/>
          <w:szCs w:val="20"/>
          <w:lang w:val="hy-AM"/>
        </w:rPr>
        <w:t xml:space="preserve">ցիպալ) </w:t>
      </w:r>
      <w:r w:rsidR="009E1525" w:rsidRPr="0093002B">
        <w:rPr>
          <w:rStyle w:val="Strong"/>
          <w:rFonts w:ascii="GHEA Grapalat" w:hAnsi="GHEA Grapalat"/>
          <w:b w:val="0"/>
          <w:bCs w:val="0"/>
          <w:sz w:val="20"/>
          <w:szCs w:val="20"/>
          <w:lang w:val="hy-AM"/>
        </w:rPr>
        <w:t>մասնակցելու</w:t>
      </w:r>
      <w:r w:rsidR="006A0F27" w:rsidRPr="0093002B">
        <w:rPr>
          <w:rStyle w:val="Strong"/>
          <w:rFonts w:ascii="GHEA Grapalat" w:hAnsi="GHEA Grapalat"/>
          <w:b w:val="0"/>
          <w:bCs w:val="0"/>
          <w:sz w:val="20"/>
          <w:szCs w:val="20"/>
          <w:lang w:val="hy-AM"/>
        </w:rPr>
        <w:t>ց</w:t>
      </w:r>
      <w:r w:rsidR="009E1525" w:rsidRPr="0093002B">
        <w:rPr>
          <w:rStyle w:val="Strong"/>
          <w:rFonts w:ascii="GHEA Grapalat" w:hAnsi="GHEA Grapalat"/>
          <w:b w:val="0"/>
          <w:bCs w:val="0"/>
          <w:sz w:val="20"/>
          <w:szCs w:val="20"/>
          <w:lang w:val="hy-AM"/>
        </w:rPr>
        <w:t xml:space="preserve"> </w:t>
      </w:r>
    </w:p>
    <w:p w14:paraId="3665EDB2" w14:textId="77777777" w:rsidR="006A0F27" w:rsidRPr="0093002B"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7F5C8F3D" w14:textId="77777777" w:rsidR="007154FC" w:rsidRPr="0093002B"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006A0F27" w:rsidRPr="0093002B">
        <w:rPr>
          <w:rStyle w:val="Strong"/>
          <w:rFonts w:ascii="GHEA Grapalat" w:hAnsi="GHEA Grapalat"/>
          <w:b w:val="0"/>
          <w:bCs w:val="0"/>
          <w:sz w:val="20"/>
          <w:szCs w:val="20"/>
          <w:lang w:val="hy-AM"/>
        </w:rPr>
        <w:t>:</w:t>
      </w:r>
      <w:r w:rsidR="007154FC" w:rsidRPr="0093002B">
        <w:rPr>
          <w:rStyle w:val="Strong"/>
          <w:rFonts w:ascii="GHEA Grapalat" w:hAnsi="GHEA Grapalat"/>
          <w:b w:val="0"/>
          <w:bCs w:val="0"/>
          <w:sz w:val="20"/>
          <w:szCs w:val="20"/>
          <w:lang w:val="hy-AM"/>
        </w:rPr>
        <w:t xml:space="preserve"> </w:t>
      </w:r>
    </w:p>
    <w:p w14:paraId="1CF0259A" w14:textId="77777777" w:rsidR="009E1525" w:rsidRPr="0093002B"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3DF43F6" w14:textId="77777777" w:rsidR="009E1525" w:rsidRPr="0093002B"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673F04FD" w14:textId="77777777" w:rsidR="00961895" w:rsidRPr="0093002B"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93002B">
        <w:rPr>
          <w:rStyle w:val="Strong"/>
          <w:rFonts w:ascii="GHEA Grapalat" w:hAnsi="GHEA Grapalat"/>
          <w:b w:val="0"/>
          <w:bCs w:val="0"/>
          <w:sz w:val="20"/>
          <w:szCs w:val="20"/>
          <w:lang w:val="hy-AM"/>
        </w:rPr>
        <w:t xml:space="preserve">ներկայացված պահանջով (այսուհետ՝ պահանջ) </w:t>
      </w:r>
      <w:r w:rsidR="006A0F27" w:rsidRPr="0093002B">
        <w:rPr>
          <w:rStyle w:val="Strong"/>
          <w:rFonts w:ascii="GHEA Grapalat" w:hAnsi="GHEA Grapalat"/>
          <w:b w:val="0"/>
          <w:bCs w:val="0"/>
          <w:sz w:val="20"/>
          <w:szCs w:val="20"/>
          <w:lang w:val="hy-AM"/>
        </w:rPr>
        <w:t xml:space="preserve">բենեֆիցիարին վճարել </w:t>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r w:rsidR="009E1525" w:rsidRPr="0093002B">
        <w:rPr>
          <w:rStyle w:val="Strong"/>
          <w:rFonts w:ascii="GHEA Grapalat" w:hAnsi="GHEA Grapalat"/>
          <w:b w:val="0"/>
          <w:bCs w:val="0"/>
          <w:sz w:val="20"/>
          <w:szCs w:val="20"/>
          <w:u w:val="single"/>
          <w:lang w:val="hy-AM"/>
        </w:rPr>
        <w:tab/>
      </w:r>
    </w:p>
    <w:p w14:paraId="77AF48D4" w14:textId="77777777" w:rsidR="00961895" w:rsidRPr="0093002B"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A89F4F0" w14:textId="7684C726" w:rsidR="00961895" w:rsidRPr="0093002B"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երաշխիքի գումար)՝</w:t>
      </w:r>
      <w:r w:rsidR="007154F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պահանջն ստանալուց </w:t>
      </w:r>
      <w:r w:rsidR="005853D6" w:rsidRPr="0093002B">
        <w:rPr>
          <w:rStyle w:val="Strong"/>
          <w:rFonts w:ascii="GHEA Grapalat" w:hAnsi="GHEA Grapalat"/>
          <w:b w:val="0"/>
          <w:bCs w:val="0"/>
          <w:sz w:val="20"/>
          <w:szCs w:val="20"/>
          <w:lang w:val="hy-AM"/>
        </w:rPr>
        <w:t>հինգ</w:t>
      </w:r>
      <w:r w:rsidR="009D3747" w:rsidRPr="0093002B">
        <w:rPr>
          <w:rStyle w:val="Strong"/>
          <w:rFonts w:ascii="GHEA Grapalat" w:hAnsi="GHEA Grapalat"/>
          <w:b w:val="0"/>
          <w:bCs w:val="0"/>
          <w:sz w:val="20"/>
          <w:szCs w:val="20"/>
          <w:lang w:val="hy-AM"/>
        </w:rPr>
        <w:t xml:space="preserve"> աշխատանքային օրվա ընթացքում:</w:t>
      </w:r>
      <w:r w:rsidR="004C77DB"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4C77DB" w:rsidRPr="0093002B">
        <w:rPr>
          <w:rStyle w:val="Strong"/>
          <w:rFonts w:ascii="GHEA Grapalat" w:hAnsi="GHEA Grapalat"/>
          <w:b w:val="0"/>
          <w:bCs w:val="0"/>
          <w:sz w:val="20"/>
          <w:szCs w:val="20"/>
          <w:lang w:val="hy-AM"/>
        </w:rPr>
        <w:t>Վճարումը</w:t>
      </w:r>
      <w:r w:rsidR="00244642" w:rsidRPr="0093002B">
        <w:rPr>
          <w:rStyle w:val="Strong"/>
          <w:rFonts w:ascii="GHEA Grapalat" w:hAnsi="GHEA Grapalat"/>
          <w:b w:val="0"/>
          <w:bCs w:val="0"/>
          <w:sz w:val="20"/>
          <w:szCs w:val="20"/>
          <w:lang w:val="hy-AM"/>
        </w:rPr>
        <w:t xml:space="preserve"> </w:t>
      </w:r>
      <w:r w:rsidR="000C0396" w:rsidRPr="0093002B">
        <w:rPr>
          <w:rStyle w:val="Strong"/>
          <w:rFonts w:ascii="GHEA Grapalat" w:hAnsi="GHEA Grapalat"/>
          <w:b w:val="0"/>
          <w:bCs w:val="0"/>
          <w:sz w:val="20"/>
          <w:szCs w:val="20"/>
          <w:lang w:val="hy-AM"/>
        </w:rPr>
        <w:t xml:space="preserve"> </w:t>
      </w:r>
      <w:r w:rsidR="00962585" w:rsidRPr="0093002B">
        <w:rPr>
          <w:rStyle w:val="Strong"/>
          <w:rFonts w:ascii="GHEA Grapalat" w:hAnsi="GHEA Grapalat"/>
          <w:b w:val="0"/>
          <w:bCs w:val="0"/>
          <w:sz w:val="20"/>
          <w:szCs w:val="20"/>
          <w:lang w:val="hy-AM"/>
        </w:rPr>
        <w:t>կատարվում է բենեֆիցիարի</w:t>
      </w:r>
      <w:r w:rsidR="000C0396" w:rsidRPr="0093002B">
        <w:rPr>
          <w:rStyle w:val="Strong"/>
          <w:rFonts w:ascii="GHEA Grapalat" w:hAnsi="GHEA Grapalat"/>
          <w:b w:val="0"/>
          <w:bCs w:val="0"/>
          <w:sz w:val="20"/>
          <w:szCs w:val="20"/>
          <w:lang w:val="hy-AM"/>
        </w:rPr>
        <w:t xml:space="preserve"> </w:t>
      </w:r>
      <w:r w:rsidR="00090A7B" w:rsidRPr="0016373D">
        <w:rPr>
          <w:rFonts w:ascii="GHEA Grapalat" w:hAnsi="GHEA Grapalat" w:cs="Arial"/>
          <w:b/>
          <w:sz w:val="20"/>
          <w:szCs w:val="20"/>
          <w:lang w:val="hy-AM"/>
        </w:rPr>
        <w:t>900015211429</w:t>
      </w:r>
      <w:r w:rsidR="00961895" w:rsidRPr="0093002B">
        <w:rPr>
          <w:rStyle w:val="Strong"/>
          <w:rFonts w:ascii="GHEA Grapalat" w:hAnsi="GHEA Grapalat"/>
          <w:b w:val="0"/>
          <w:bCs w:val="0"/>
          <w:sz w:val="20"/>
          <w:szCs w:val="20"/>
          <w:lang w:val="hy-AM"/>
        </w:rPr>
        <w:t xml:space="preserve"> հ</w:t>
      </w:r>
      <w:r w:rsidR="000C0396" w:rsidRPr="0093002B">
        <w:rPr>
          <w:rStyle w:val="Strong"/>
          <w:rFonts w:ascii="GHEA Grapalat" w:hAnsi="GHEA Grapalat"/>
          <w:b w:val="0"/>
          <w:bCs w:val="0"/>
          <w:sz w:val="20"/>
          <w:szCs w:val="20"/>
          <w:lang w:val="hy-AM"/>
        </w:rPr>
        <w:t xml:space="preserve">աշվեհամարին </w:t>
      </w:r>
      <w:r w:rsidR="00961895" w:rsidRPr="0093002B">
        <w:rPr>
          <w:rStyle w:val="Strong"/>
          <w:rFonts w:ascii="GHEA Grapalat" w:hAnsi="GHEA Grapalat"/>
          <w:b w:val="0"/>
          <w:bCs w:val="0"/>
          <w:sz w:val="20"/>
          <w:szCs w:val="20"/>
          <w:lang w:val="hy-AM"/>
        </w:rPr>
        <w:t>փոխանցման միջոցով:</w:t>
      </w:r>
    </w:p>
    <w:p w14:paraId="73648052"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19BB65C" w14:textId="77777777" w:rsidR="001557AE" w:rsidRPr="00965EF3"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7DAFC8E6" w14:textId="62236AC3" w:rsidR="000C0396" w:rsidRPr="00965EF3" w:rsidRDefault="001557AE" w:rsidP="000C0396">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w:t>
      </w:r>
      <w:r w:rsidR="00965EF3" w:rsidRPr="00651C76">
        <w:rPr>
          <w:rFonts w:ascii="GHEA Grapalat" w:hAnsi="GHEA Grapalat"/>
          <w:sz w:val="20"/>
          <w:szCs w:val="20"/>
          <w:lang w:val="hy-AM"/>
        </w:rPr>
        <w:t xml:space="preserve"> թողարկման պահից և ուժի մեջ է</w:t>
      </w:r>
      <w:r w:rsidRPr="00920C62">
        <w:rPr>
          <w:rFonts w:ascii="GHEA Grapalat" w:hAnsi="GHEA Grapalat"/>
          <w:sz w:val="20"/>
          <w:szCs w:val="20"/>
          <w:lang w:val="hy-AM"/>
        </w:rPr>
        <w:t xml:space="preserve"> </w:t>
      </w:r>
      <w:r w:rsidR="000C0396" w:rsidRPr="00965EF3">
        <w:rPr>
          <w:rFonts w:ascii="GHEA Grapalat" w:hAnsi="GHEA Grapalat"/>
          <w:sz w:val="20"/>
          <w:szCs w:val="20"/>
          <w:lang w:val="hy-AM"/>
        </w:rPr>
        <w:t xml:space="preserve">բենեֆիցիարի կողմից </w:t>
      </w:r>
      <w:r w:rsidR="000C0396" w:rsidRPr="00965EF3">
        <w:rPr>
          <w:rFonts w:ascii="GHEA Grapalat" w:hAnsi="GHEA Grapalat"/>
          <w:sz w:val="20"/>
          <w:szCs w:val="20"/>
          <w:u w:val="single"/>
          <w:lang w:val="hy-AM"/>
        </w:rPr>
        <w:tab/>
      </w:r>
      <w:r w:rsidR="00090A7B" w:rsidRPr="00166F43">
        <w:rPr>
          <w:rFonts w:ascii="GHEA Grapalat" w:hAnsi="GHEA Grapalat" w:cs="Arial"/>
          <w:b/>
          <w:sz w:val="20"/>
          <w:szCs w:val="20"/>
          <w:lang w:val="hy-AM"/>
        </w:rPr>
        <w:t>ԵՔ-</w:t>
      </w:r>
      <w:r w:rsidR="00B56F16">
        <w:rPr>
          <w:rFonts w:ascii="GHEA Grapalat" w:hAnsi="GHEA Grapalat" w:cs="Arial"/>
          <w:b/>
          <w:sz w:val="20"/>
          <w:szCs w:val="20"/>
          <w:lang w:val="hy-AM"/>
        </w:rPr>
        <w:t>ԲՄԱՇՁԲ-</w:t>
      </w:r>
      <w:r w:rsidR="00A84F28">
        <w:rPr>
          <w:rFonts w:ascii="GHEA Grapalat" w:hAnsi="GHEA Grapalat" w:cs="Arial"/>
          <w:b/>
          <w:sz w:val="20"/>
          <w:szCs w:val="20"/>
          <w:lang w:val="hy-AM"/>
        </w:rPr>
        <w:t>26/25</w:t>
      </w:r>
      <w:r w:rsidR="000C0396" w:rsidRPr="00965EF3">
        <w:rPr>
          <w:rFonts w:ascii="GHEA Grapalat" w:hAnsi="GHEA Grapalat"/>
          <w:sz w:val="20"/>
          <w:szCs w:val="20"/>
          <w:lang w:val="hy-AM"/>
        </w:rPr>
        <w:t xml:space="preserve"> ծածկագրով </w:t>
      </w:r>
    </w:p>
    <w:p w14:paraId="368FD246" w14:textId="01F32D32" w:rsidR="00B01CA2" w:rsidRPr="0093002B" w:rsidRDefault="000C0396" w:rsidP="00076F99">
      <w:pPr>
        <w:pStyle w:val="ListParagraph"/>
        <w:tabs>
          <w:tab w:val="left" w:pos="0"/>
        </w:tabs>
        <w:ind w:left="142" w:firstLine="153"/>
        <w:mirrorIndents/>
        <w:jc w:val="both"/>
        <w:rPr>
          <w:rFonts w:ascii="GHEA Grapalat" w:eastAsia="Calibri" w:hAnsi="GHEA Grapalat"/>
          <w:sz w:val="20"/>
          <w:szCs w:val="20"/>
          <w:lang w:val="hy-AM"/>
        </w:rPr>
      </w:pPr>
      <w:r w:rsidRPr="00965EF3">
        <w:rPr>
          <w:rFonts w:ascii="GHEA Grapalat" w:hAnsi="GHEA Grapalat"/>
          <w:sz w:val="20"/>
          <w:szCs w:val="20"/>
          <w:lang w:val="hy-AM"/>
        </w:rPr>
        <w:t>կազմակերպված գնման ընթացակագին մասնակցելու նպատակով պրինցիպալի կողմից հայտ</w:t>
      </w:r>
      <w:r w:rsidR="00965EF3" w:rsidRPr="00B57BD6">
        <w:rPr>
          <w:rFonts w:ascii="GHEA Grapalat" w:hAnsi="GHEA Grapalat"/>
          <w:sz w:val="20"/>
          <w:szCs w:val="20"/>
          <w:lang w:val="hy-AM"/>
        </w:rPr>
        <w:t>երի</w:t>
      </w:r>
      <w:r w:rsidRPr="00AB37ED">
        <w:rPr>
          <w:rFonts w:ascii="GHEA Grapalat" w:hAnsi="GHEA Grapalat"/>
          <w:sz w:val="20"/>
          <w:szCs w:val="20"/>
          <w:lang w:val="hy-AM"/>
        </w:rPr>
        <w:t xml:space="preserve"> </w:t>
      </w:r>
      <w:r w:rsidR="00965EF3" w:rsidRPr="00B57BD6">
        <w:rPr>
          <w:rFonts w:ascii="GHEA Grapalat" w:hAnsi="GHEA Grapalat"/>
          <w:sz w:val="20"/>
          <w:szCs w:val="20"/>
          <w:lang w:val="hy-AM"/>
        </w:rPr>
        <w:t>ներկայացման վերջնաժամկետը լրանալու</w:t>
      </w:r>
      <w:r w:rsidR="00965EF3" w:rsidRPr="00965EF3">
        <w:rPr>
          <w:rFonts w:ascii="GHEA Grapalat" w:hAnsi="GHEA Grapalat"/>
          <w:sz w:val="20"/>
          <w:szCs w:val="20"/>
          <w:lang w:val="hy-AM"/>
        </w:rPr>
        <w:t xml:space="preserve"> </w:t>
      </w:r>
      <w:r w:rsidRPr="00AB37ED">
        <w:rPr>
          <w:rFonts w:ascii="GHEA Grapalat" w:hAnsi="GHEA Grapalat"/>
          <w:sz w:val="20"/>
          <w:szCs w:val="20"/>
          <w:lang w:val="hy-AM"/>
        </w:rPr>
        <w:t xml:space="preserve">օրվանից հաշված </w:t>
      </w:r>
      <w:r w:rsidR="00023C28">
        <w:rPr>
          <w:rFonts w:ascii="GHEA Grapalat" w:hAnsi="GHEA Grapalat"/>
          <w:sz w:val="20"/>
          <w:szCs w:val="20"/>
          <w:lang w:val="hy-AM"/>
        </w:rPr>
        <w:t>9</w:t>
      </w:r>
      <w:r w:rsidR="00FE426D" w:rsidRPr="00FE426D">
        <w:rPr>
          <w:rFonts w:ascii="GHEA Grapalat" w:hAnsi="GHEA Grapalat" w:cs="Sylfaen"/>
          <w:b/>
          <w:bCs/>
          <w:sz w:val="20"/>
          <w:lang w:val="hy-AM"/>
        </w:rPr>
        <w:t>0 (</w:t>
      </w:r>
      <w:r w:rsidR="00023C28">
        <w:rPr>
          <w:rFonts w:ascii="GHEA Grapalat" w:hAnsi="GHEA Grapalat" w:cs="Sylfaen"/>
          <w:b/>
          <w:bCs/>
          <w:sz w:val="20"/>
          <w:lang w:val="hy-AM"/>
        </w:rPr>
        <w:t>իննսուն</w:t>
      </w:r>
      <w:r w:rsidR="004639BD" w:rsidRPr="004639BD">
        <w:rPr>
          <w:rFonts w:ascii="GHEA Grapalat" w:hAnsi="GHEA Grapalat" w:cs="Sylfaen"/>
          <w:b/>
          <w:bCs/>
          <w:sz w:val="20"/>
          <w:lang w:val="hy-AM"/>
        </w:rPr>
        <w:t xml:space="preserve"> աշխատանքային օր</w:t>
      </w:r>
      <w:r w:rsidR="00090A7B" w:rsidRPr="0018472B">
        <w:rPr>
          <w:rFonts w:ascii="GHEA Grapalat" w:hAnsi="GHEA Grapalat" w:cs="Sylfaen"/>
          <w:b/>
          <w:bCs/>
          <w:sz w:val="20"/>
          <w:lang w:val="hy-AM"/>
        </w:rPr>
        <w:t>)</w:t>
      </w:r>
      <w:r w:rsidRPr="004639BD">
        <w:rPr>
          <w:rFonts w:ascii="GHEA Grapalat" w:hAnsi="GHEA Grapalat" w:cs="Sylfaen"/>
          <w:b/>
          <w:bCs/>
          <w:sz w:val="20"/>
          <w:lang w:val="hy-AM"/>
        </w:rPr>
        <w:t>:</w:t>
      </w:r>
      <w:r w:rsidR="00460310" w:rsidRPr="00651C76">
        <w:rPr>
          <w:rFonts w:ascii="GHEA Grapalat" w:hAnsi="GHEA Grapalat"/>
          <w:sz w:val="20"/>
          <w:szCs w:val="20"/>
          <w:vertAlign w:val="superscript"/>
          <w:lang w:val="hy-AM"/>
        </w:rPr>
        <w:t>**</w:t>
      </w:r>
      <w:r w:rsidR="00B01CA2" w:rsidRPr="00651C76">
        <w:rPr>
          <w:rFonts w:ascii="GHEA Grapalat" w:hAnsi="GHEA Grapalat"/>
          <w:sz w:val="20"/>
          <w:szCs w:val="20"/>
          <w:lang w:val="hy-AM"/>
        </w:rPr>
        <w:t xml:space="preserve"> </w:t>
      </w:r>
      <w:r w:rsidR="00072A83" w:rsidRPr="00965EF3">
        <w:rPr>
          <w:rFonts w:ascii="GHEA Grapalat" w:hAnsi="GHEA Grapalat"/>
          <w:sz w:val="20"/>
          <w:szCs w:val="20"/>
          <w:lang w:val="hy-AM"/>
        </w:rPr>
        <w:t>Սույն երաշխիքի տրամադրման փաստի վերաբերյալ տեղեկատվությունը</w:t>
      </w:r>
      <w:r w:rsidR="0078375F" w:rsidRPr="00965EF3">
        <w:rPr>
          <w:rFonts w:ascii="GHEA Grapalat" w:hAnsi="GHEA Grapalat"/>
          <w:sz w:val="20"/>
          <w:szCs w:val="20"/>
          <w:lang w:val="hy-AM"/>
        </w:rPr>
        <w:t>՝ երաշխիքի համարը, տրամադրող բանկի անվանումը և սույն երաշխիքի 1-ին կետում նշված ծածկագիրը</w:t>
      </w:r>
      <w:r w:rsidR="00072A83" w:rsidRPr="0093002B">
        <w:rPr>
          <w:rFonts w:ascii="GHEA Grapalat" w:hAnsi="GHEA Grapalat"/>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72A83" w:rsidRPr="0093002B">
        <w:rPr>
          <w:rFonts w:ascii="GHEA Grapalat" w:eastAsia="Calibri" w:hAnsi="GHEA Grapalat"/>
          <w:sz w:val="20"/>
          <w:szCs w:val="20"/>
          <w:lang w:val="hy-AM"/>
        </w:rPr>
        <w:t xml:space="preserve">գնահատող հանձնաժողովի </w:t>
      </w:r>
      <w:r w:rsidR="00072A83" w:rsidRPr="0093002B">
        <w:rPr>
          <w:rFonts w:ascii="GHEA Grapalat" w:hAnsi="GHEA Grapalat"/>
          <w:sz w:val="20"/>
          <w:szCs w:val="20"/>
          <w:lang w:val="hy-AM"/>
        </w:rPr>
        <w:t>քարտուղարի</w:t>
      </w:r>
      <w:r w:rsidR="00894405">
        <w:rPr>
          <w:rFonts w:ascii="GHEA Grapalat" w:hAnsi="GHEA Grapalat"/>
          <w:sz w:val="20"/>
          <w:szCs w:val="20"/>
          <w:lang w:val="hy-AM"/>
        </w:rPr>
        <w:t xml:space="preserve">՝ </w:t>
      </w:r>
      <w:hyperlink r:id="rId13" w:history="1">
        <w:r w:rsidR="007B3CEF">
          <w:rPr>
            <w:rStyle w:val="Hyperlink"/>
            <w:rFonts w:ascii="GHEA Grapalat" w:hAnsi="GHEA Grapalat"/>
            <w:sz w:val="20"/>
            <w:szCs w:val="20"/>
            <w:lang w:val="hy-AM"/>
          </w:rPr>
          <w:t>gor.muradyan@yerevan.am</w:t>
        </w:r>
      </w:hyperlink>
      <w:r w:rsidR="00B57BD6">
        <w:rPr>
          <w:rFonts w:ascii="GHEA Grapalat" w:hAnsi="GHEA Grapalat"/>
          <w:sz w:val="20"/>
          <w:szCs w:val="20"/>
          <w:lang w:val="hy-AM"/>
        </w:rPr>
        <w:t xml:space="preserve">  </w:t>
      </w:r>
      <w:r w:rsidR="00072A83" w:rsidRPr="0093002B">
        <w:rPr>
          <w:rFonts w:ascii="GHEA Grapalat" w:hAnsi="GHEA Grapalat"/>
          <w:sz w:val="20"/>
          <w:szCs w:val="20"/>
          <w:lang w:val="hy-AM"/>
        </w:rPr>
        <w:t xml:space="preserve">էլեկտրոնային փոստի հասցեին։     </w:t>
      </w:r>
    </w:p>
    <w:p w14:paraId="4682985A" w14:textId="46A50BD8" w:rsidR="000C0396" w:rsidRPr="0093002B" w:rsidRDefault="001557AE" w:rsidP="002F4AE5">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6. Բենեֆիցիարը պահանջը ներկայացնում է երաշխիք տվող անձին գրավոր ձևով: Պահանջին կից ներկայացվում </w:t>
      </w:r>
      <w:r w:rsidR="00AC4A7E" w:rsidRPr="0093002B">
        <w:rPr>
          <w:rFonts w:ascii="GHEA Grapalat" w:hAnsi="GHEA Grapalat"/>
          <w:sz w:val="20"/>
          <w:szCs w:val="20"/>
          <w:lang w:val="hy-AM"/>
        </w:rPr>
        <w:t>է</w:t>
      </w:r>
      <w:r w:rsidR="004F53E2" w:rsidRPr="0093002B">
        <w:rPr>
          <w:rFonts w:ascii="GHEA Grapalat" w:hAnsi="GHEA Grapalat"/>
          <w:sz w:val="20"/>
          <w:szCs w:val="20"/>
          <w:lang w:val="hy-AM"/>
        </w:rPr>
        <w:t xml:space="preserve"> </w:t>
      </w:r>
      <w:r w:rsidR="009C370D" w:rsidRPr="0093002B">
        <w:rPr>
          <w:rFonts w:ascii="GHEA Grapalat" w:hAnsi="GHEA Grapalat"/>
          <w:sz w:val="20"/>
          <w:szCs w:val="20"/>
          <w:lang w:val="hy-AM"/>
        </w:rPr>
        <w:t xml:space="preserve"> </w:t>
      </w:r>
      <w:r w:rsidR="000C0396" w:rsidRPr="0093002B">
        <w:rPr>
          <w:rFonts w:ascii="GHEA Grapalat" w:hAnsi="GHEA Grapalat"/>
          <w:sz w:val="20"/>
          <w:szCs w:val="20"/>
          <w:lang w:val="hy-AM"/>
        </w:rPr>
        <w:t>հայտը մերժելու մասին գնահատող հանձնաժողովի նիստի արձանագրության պատճենը</w:t>
      </w:r>
      <w:r w:rsidR="00894405">
        <w:rPr>
          <w:rFonts w:ascii="GHEA Grapalat" w:hAnsi="GHEA Grapalat"/>
          <w:sz w:val="20"/>
          <w:szCs w:val="20"/>
          <w:lang w:val="hy-AM"/>
        </w:rPr>
        <w:t xml:space="preserve"> և երաշխիքը</w:t>
      </w:r>
      <w:r w:rsidR="001C2F9F" w:rsidRPr="0093002B">
        <w:rPr>
          <w:rFonts w:ascii="GHEA Grapalat" w:hAnsi="GHEA Grapalat"/>
          <w:sz w:val="20"/>
          <w:szCs w:val="20"/>
          <w:lang w:val="hy-AM"/>
        </w:rPr>
        <w:t>:</w:t>
      </w:r>
    </w:p>
    <w:p w14:paraId="1B1B9521" w14:textId="77777777" w:rsidR="009C370D" w:rsidRPr="0093002B" w:rsidRDefault="000C0396"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հետո առավելագույնը հինգ աշխատանքային օրվա ընթացքում քննարկում է ներկայացված պահանջը և</w:t>
      </w:r>
      <w:r w:rsidR="009C370D" w:rsidRPr="0093002B">
        <w:rPr>
          <w:rFonts w:ascii="GHEA Grapalat" w:hAnsi="GHEA Grapalat"/>
          <w:sz w:val="20"/>
          <w:szCs w:val="20"/>
          <w:lang w:val="hy-AM"/>
        </w:rPr>
        <w:t xml:space="preserve"> կից փաստաթղթերը՝ սույն երաշխիքի պայմաններին դրանց համապատասխանությունը պարզելու համար:</w:t>
      </w:r>
    </w:p>
    <w:p w14:paraId="0C34E410" w14:textId="77777777" w:rsidR="001557AE" w:rsidRPr="0093002B" w:rsidRDefault="000265BD"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1557AE" w:rsidRPr="0093002B">
        <w:rPr>
          <w:rFonts w:ascii="GHEA Grapalat" w:hAnsi="GHEA Grapalat"/>
          <w:sz w:val="20"/>
          <w:szCs w:val="20"/>
          <w:lang w:val="hy-AM"/>
        </w:rPr>
        <w:t>. Երաշխիք տվող անձը մերժում է բենեֆիցիարի պահանջը, եթե`</w:t>
      </w:r>
    </w:p>
    <w:p w14:paraId="641E01D1"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6E389E1E" w14:textId="77777777" w:rsidR="001557AE" w:rsidRPr="0093002B" w:rsidRDefault="001557AE" w:rsidP="001557AE">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0D16D405" w14:textId="77777777" w:rsidR="001557AE" w:rsidRPr="0093002B" w:rsidRDefault="000265B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1557AE"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FD085AE"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DA53116" w14:textId="77777777" w:rsidR="001557AE" w:rsidRPr="0093002B" w:rsidRDefault="001557AE"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055900C6"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27F4EFF"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290666C7"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5A1A77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5A2BC39" w14:textId="77777777" w:rsidR="009C370D" w:rsidRPr="0093002B" w:rsidRDefault="009C370D" w:rsidP="009C370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F1BCCDE" w14:textId="5C7ED861" w:rsidR="009C370D" w:rsidRPr="0093002B"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bookmarkEnd w:id="19"/>
    <w:p w14:paraId="4E3F705F" w14:textId="77777777" w:rsidR="005C432A" w:rsidRDefault="005C432A" w:rsidP="00460310">
      <w:pPr>
        <w:pStyle w:val="BodyTextIndent3"/>
        <w:spacing w:line="240" w:lineRule="auto"/>
        <w:jc w:val="left"/>
        <w:rPr>
          <w:rFonts w:ascii="GHEA Grapalat" w:hAnsi="GHEA Grapalat" w:cs="Sylfaen"/>
          <w:vertAlign w:val="superscript"/>
          <w:lang w:val="hy-AM"/>
        </w:rPr>
      </w:pPr>
    </w:p>
    <w:p w14:paraId="72C6B9C3" w14:textId="20378858" w:rsidR="005C432A" w:rsidRPr="0093002B" w:rsidRDefault="005C432A" w:rsidP="005C432A">
      <w:pPr>
        <w:pStyle w:val="FootnoteText"/>
        <w:jc w:val="both"/>
        <w:rPr>
          <w:rFonts w:ascii="GHEA Grapalat" w:hAnsi="GHEA Grapalat"/>
          <w:i/>
          <w:sz w:val="18"/>
          <w:szCs w:val="18"/>
          <w:lang w:val="hy-AM"/>
        </w:rPr>
      </w:pPr>
      <w:bookmarkStart w:id="20"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42B4C0C" w14:textId="763AF114" w:rsidR="00460310" w:rsidRPr="0093002B" w:rsidRDefault="00460310" w:rsidP="00460310">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20"/>
    <w:p w14:paraId="093FF30F" w14:textId="6DA5B096" w:rsidR="00460310" w:rsidRPr="0093002B" w:rsidRDefault="00460310" w:rsidP="009C370D">
      <w:pPr>
        <w:pStyle w:val="NormalWeb"/>
        <w:shd w:val="clear" w:color="auto" w:fill="FFFFFF"/>
        <w:spacing w:before="0" w:beforeAutospacing="0" w:after="0" w:afterAutospacing="0"/>
        <w:rPr>
          <w:rFonts w:ascii="GHEA Grapalat" w:hAnsi="GHEA Grapalat" w:cs="Sylfaen"/>
          <w:vertAlign w:val="superscript"/>
          <w:lang w:val="hy-AM"/>
        </w:rPr>
      </w:pPr>
    </w:p>
    <w:p w14:paraId="488F4BA5" w14:textId="77777777" w:rsidR="001557AE" w:rsidRPr="0093002B" w:rsidRDefault="001557AE" w:rsidP="009C370D">
      <w:pPr>
        <w:pStyle w:val="BodyTextIndent3"/>
        <w:spacing w:line="240" w:lineRule="auto"/>
        <w:jc w:val="center"/>
        <w:rPr>
          <w:rFonts w:ascii="GHEA Grapalat" w:hAnsi="GHEA Grapalat" w:cs="Arial"/>
          <w:b/>
          <w:lang w:val="hy-AM"/>
        </w:rPr>
      </w:pPr>
    </w:p>
    <w:p w14:paraId="3C55E178" w14:textId="77777777" w:rsidR="00B2572B" w:rsidRPr="0093002B" w:rsidRDefault="00B2572B" w:rsidP="00ED36CA">
      <w:pPr>
        <w:pStyle w:val="BodyTextIndent3"/>
        <w:spacing w:line="240" w:lineRule="auto"/>
        <w:jc w:val="right"/>
        <w:rPr>
          <w:rFonts w:ascii="GHEA Grapalat" w:hAnsi="GHEA Grapalat"/>
          <w:szCs w:val="24"/>
          <w:lang w:val="hy-AM"/>
        </w:rPr>
      </w:pPr>
    </w:p>
    <w:p w14:paraId="45B77AFB" w14:textId="77777777" w:rsidR="009C370D" w:rsidRPr="0093002B" w:rsidRDefault="005F5280" w:rsidP="009C370D">
      <w:pPr>
        <w:pStyle w:val="BodyTextIndent3"/>
        <w:spacing w:line="240" w:lineRule="auto"/>
        <w:jc w:val="right"/>
        <w:rPr>
          <w:rFonts w:ascii="GHEA Grapalat" w:hAnsi="GHEA Grapalat" w:cs="Arial"/>
          <w:b/>
          <w:lang w:val="hy-AM"/>
        </w:rPr>
      </w:pPr>
      <w:r w:rsidRPr="0093002B">
        <w:rPr>
          <w:rFonts w:ascii="GHEA Grapalat" w:hAnsi="GHEA Grapalat" w:cs="Sylfaen"/>
          <w:b/>
          <w:lang w:val="hy-AM"/>
        </w:rPr>
        <w:br w:type="page"/>
      </w:r>
      <w:r w:rsidR="009C370D" w:rsidRPr="0093002B">
        <w:rPr>
          <w:rFonts w:ascii="GHEA Grapalat" w:hAnsi="GHEA Grapalat" w:cs="Sylfaen"/>
          <w:b/>
          <w:lang w:val="hy-AM"/>
        </w:rPr>
        <w:lastRenderedPageBreak/>
        <w:t>Հավելված</w:t>
      </w:r>
      <w:r w:rsidR="009C370D" w:rsidRPr="0093002B">
        <w:rPr>
          <w:rFonts w:ascii="GHEA Grapalat" w:hAnsi="GHEA Grapalat" w:cs="Arial"/>
          <w:b/>
          <w:lang w:val="hy-AM"/>
        </w:rPr>
        <w:t xml:space="preserve"> 4</w:t>
      </w:r>
    </w:p>
    <w:p w14:paraId="68C940E4" w14:textId="543BAD80" w:rsidR="00755612" w:rsidRPr="0093002B" w:rsidRDefault="00755612" w:rsidP="00755612">
      <w:pPr>
        <w:pStyle w:val="BodyTextIndent3"/>
        <w:spacing w:line="240" w:lineRule="auto"/>
        <w:jc w:val="right"/>
        <w:rPr>
          <w:rFonts w:ascii="GHEA Grapalat" w:hAnsi="GHEA Grapalat" w:cs="Arial"/>
          <w:b/>
          <w:lang w:val="hy-AM"/>
        </w:rPr>
      </w:pPr>
      <w:r>
        <w:rPr>
          <w:rFonts w:ascii="GHEA Grapalat" w:hAnsi="GHEA Grapalat"/>
          <w:b/>
          <w:lang w:val="hy-AM"/>
        </w:rPr>
        <w:t>ԵՔ-</w:t>
      </w:r>
      <w:r w:rsidR="00B56F16">
        <w:rPr>
          <w:rFonts w:ascii="GHEA Grapalat" w:hAnsi="GHEA Grapalat"/>
          <w:b/>
          <w:lang w:val="hy-AM"/>
        </w:rPr>
        <w:t>ԲՄԱՇՁԲ-</w:t>
      </w:r>
      <w:r w:rsidR="00A84F28">
        <w:rPr>
          <w:rFonts w:ascii="GHEA Grapalat" w:hAnsi="GHEA Grapalat"/>
          <w:b/>
          <w:lang w:val="hy-AM"/>
        </w:rPr>
        <w:t>26/25</w:t>
      </w:r>
      <w:r w:rsidRPr="0093002B">
        <w:rPr>
          <w:rFonts w:ascii="GHEA Grapalat" w:hAnsi="GHEA Grapalat" w:cs="Sylfaen"/>
          <w:b/>
          <w:lang w:val="es-ES"/>
        </w:rPr>
        <w:t>*</w:t>
      </w:r>
      <w:r w:rsidRPr="0093002B">
        <w:rPr>
          <w:rFonts w:ascii="GHEA Grapalat" w:hAnsi="GHEA Grapalat"/>
          <w:b/>
          <w:lang w:val="hy-AM"/>
        </w:rPr>
        <w:t xml:space="preserve">  </w:t>
      </w:r>
      <w:r w:rsidRPr="0093002B">
        <w:rPr>
          <w:rFonts w:ascii="GHEA Grapalat" w:hAnsi="GHEA Grapalat" w:cs="Sylfaen"/>
          <w:b/>
          <w:lang w:val="hy-AM"/>
        </w:rPr>
        <w:t>ծածկագրով</w:t>
      </w:r>
    </w:p>
    <w:p w14:paraId="0BCB559B" w14:textId="06AC7E52" w:rsidR="00755612" w:rsidRDefault="00F57EA6" w:rsidP="00755612">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755612" w:rsidRPr="005E1F72">
        <w:rPr>
          <w:rFonts w:ascii="GHEA Grapalat" w:hAnsi="GHEA Grapalat" w:cs="Arial"/>
          <w:b/>
          <w:lang w:val="hy-AM"/>
        </w:rPr>
        <w:t xml:space="preserve">ի </w:t>
      </w:r>
      <w:r w:rsidR="00755612" w:rsidRPr="005E1F72">
        <w:rPr>
          <w:rFonts w:ascii="GHEA Grapalat" w:hAnsi="GHEA Grapalat" w:cs="Sylfaen"/>
          <w:b/>
          <w:lang w:val="hy-AM"/>
        </w:rPr>
        <w:t>հրավերի</w:t>
      </w:r>
    </w:p>
    <w:p w14:paraId="7A58C04D"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39D631D3" w14:textId="77777777" w:rsidR="007A5E2D" w:rsidRPr="0093002B"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(որակավորման ապահովում)</w:t>
      </w:r>
    </w:p>
    <w:p w14:paraId="69423C33"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11D85C"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40A62DEB" w14:textId="77777777" w:rsidR="00091EBC" w:rsidRPr="0093002B"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ընթացակարգի ծածկագիրը </w:t>
      </w:r>
    </w:p>
    <w:p w14:paraId="423C6ACF" w14:textId="77777777" w:rsidR="00F27778" w:rsidRPr="0093002B"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lang w:val="hy-AM"/>
        </w:rPr>
        <w:t>գնման ընթացակարգի</w:t>
      </w:r>
      <w:r w:rsidRPr="0093002B">
        <w:rPr>
          <w:rStyle w:val="Strong"/>
          <w:rFonts w:ascii="GHEA Grapalat" w:hAnsi="GHEA Grapalat"/>
          <w:b w:val="0"/>
          <w:bCs w:val="0"/>
          <w:sz w:val="20"/>
          <w:szCs w:val="20"/>
          <w:lang w:val="hy-AM"/>
        </w:rPr>
        <w:t xml:space="preserve"> արդյունքում</w:t>
      </w:r>
      <w:r w:rsidR="00091EBC" w:rsidRPr="0093002B">
        <w:rPr>
          <w:rStyle w:val="Strong"/>
          <w:rFonts w:ascii="GHEA Grapalat" w:hAnsi="GHEA Grapalat"/>
          <w:b w:val="0"/>
          <w:bCs w:val="0"/>
          <w:sz w:val="20"/>
          <w:szCs w:val="20"/>
          <w:lang w:val="hy-AM"/>
        </w:rPr>
        <w:t xml:space="preserve"> </w:t>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091EBC" w:rsidRPr="0093002B">
        <w:rPr>
          <w:rStyle w:val="Strong"/>
          <w:rFonts w:ascii="GHEA Grapalat" w:hAnsi="GHEA Grapalat"/>
          <w:b w:val="0"/>
          <w:bCs w:val="0"/>
          <w:sz w:val="20"/>
          <w:szCs w:val="20"/>
          <w:lang w:val="hy-AM"/>
        </w:rPr>
        <w:t xml:space="preserve"> </w:t>
      </w:r>
    </w:p>
    <w:p w14:paraId="22DA6A42" w14:textId="77777777" w:rsidR="00F27778" w:rsidRPr="0093002B" w:rsidRDefault="00F27778" w:rsidP="00091EBC">
      <w:pPr>
        <w:pStyle w:val="NormalWeb"/>
        <w:shd w:val="clear" w:color="auto" w:fill="FFFFFF"/>
        <w:spacing w:before="0" w:beforeAutospacing="0" w:after="0" w:afterAutospacing="0"/>
        <w:ind w:firstLine="375"/>
        <w:rPr>
          <w:rFonts w:cs="Sylfaen"/>
          <w:vertAlign w:val="superscript"/>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ընտրված մասնակցի անվանումը</w:t>
      </w:r>
    </w:p>
    <w:p w14:paraId="302B1E66" w14:textId="2A32878A" w:rsidR="00F27778"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(այսուհետ՝ պրի</w:t>
      </w:r>
      <w:r w:rsidR="00ED1E15" w:rsidRPr="0093002B">
        <w:rPr>
          <w:rStyle w:val="Strong"/>
          <w:rFonts w:ascii="GHEA Grapalat" w:hAnsi="GHEA Grapalat"/>
          <w:b w:val="0"/>
          <w:bCs w:val="0"/>
          <w:sz w:val="20"/>
          <w:szCs w:val="20"/>
          <w:lang w:val="hy-AM"/>
        </w:rPr>
        <w:t>ն</w:t>
      </w:r>
      <w:r w:rsidRPr="0093002B">
        <w:rPr>
          <w:rStyle w:val="Strong"/>
          <w:rFonts w:ascii="GHEA Grapalat" w:hAnsi="GHEA Grapalat"/>
          <w:b w:val="0"/>
          <w:bCs w:val="0"/>
          <w:sz w:val="20"/>
          <w:szCs w:val="20"/>
          <w:lang w:val="hy-AM"/>
        </w:rPr>
        <w:t xml:space="preserve">ցիպալ) </w:t>
      </w:r>
      <w:r w:rsidR="00F27778" w:rsidRPr="0093002B">
        <w:rPr>
          <w:rStyle w:val="Strong"/>
          <w:rFonts w:ascii="GHEA Grapalat" w:hAnsi="GHEA Grapalat"/>
          <w:b w:val="0"/>
          <w:bCs w:val="0"/>
          <w:sz w:val="20"/>
          <w:szCs w:val="20"/>
          <w:lang w:val="hy-AM"/>
        </w:rPr>
        <w:t xml:space="preserve">կողմից կնքվելիք </w:t>
      </w:r>
      <w:r w:rsidR="007A5E2D" w:rsidRPr="0093002B">
        <w:rPr>
          <w:rStyle w:val="Strong"/>
          <w:rFonts w:ascii="GHEA Grapalat" w:hAnsi="GHEA Grapalat"/>
          <w:b w:val="0"/>
          <w:bCs w:val="0"/>
          <w:sz w:val="20"/>
          <w:szCs w:val="20"/>
          <w:lang w:val="hy-AM"/>
        </w:rPr>
        <w:t>N</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t xml:space="preserve">           </w:t>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u w:val="single"/>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r>
      <w:r w:rsidR="00F27778" w:rsidRPr="0093002B">
        <w:rPr>
          <w:rStyle w:val="Strong"/>
          <w:rFonts w:ascii="GHEA Grapalat" w:hAnsi="GHEA Grapalat"/>
          <w:b w:val="0"/>
          <w:bCs w:val="0"/>
          <w:sz w:val="20"/>
          <w:szCs w:val="20"/>
          <w:lang w:val="hy-AM"/>
        </w:rPr>
        <w:tab/>
        <w:t xml:space="preserve">  </w:t>
      </w:r>
      <w:r w:rsidR="00F27778"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 xml:space="preserve"> </w:t>
      </w:r>
      <w:r w:rsidR="00F27778" w:rsidRPr="0093002B">
        <w:rPr>
          <w:rStyle w:val="Strong"/>
          <w:rFonts w:ascii="GHEA Grapalat" w:hAnsi="GHEA Grapalat"/>
          <w:b w:val="0"/>
          <w:bCs w:val="0"/>
          <w:sz w:val="20"/>
          <w:szCs w:val="20"/>
          <w:lang w:val="hy-AM"/>
        </w:rPr>
        <w:tab/>
        <w:t xml:space="preserve">            </w:t>
      </w:r>
      <w:r w:rsidR="00E23921"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013A0048" w14:textId="77777777" w:rsidR="00091EBC" w:rsidRPr="0093002B"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պայմանագրով </w:t>
      </w:r>
      <w:r w:rsidR="00091EBC"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93002B">
        <w:rPr>
          <w:rStyle w:val="Strong"/>
          <w:rFonts w:ascii="GHEA Grapalat" w:hAnsi="GHEA Grapalat"/>
          <w:b w:val="0"/>
          <w:bCs w:val="0"/>
          <w:sz w:val="20"/>
          <w:szCs w:val="20"/>
          <w:lang w:val="hy-AM"/>
        </w:rPr>
        <w:t xml:space="preserve">ման ապահովում </w:t>
      </w:r>
      <w:r w:rsidR="00091EBC" w:rsidRPr="0093002B">
        <w:rPr>
          <w:rStyle w:val="Strong"/>
          <w:rFonts w:ascii="GHEA Grapalat" w:hAnsi="GHEA Grapalat"/>
          <w:b w:val="0"/>
          <w:bCs w:val="0"/>
          <w:sz w:val="20"/>
          <w:szCs w:val="20"/>
          <w:lang w:val="hy-AM"/>
        </w:rPr>
        <w:t>(այսուհետ՝ երաշխավորված պարտավորություններ</w:t>
      </w:r>
      <w:r w:rsidR="007A5E2D" w:rsidRPr="0093002B">
        <w:rPr>
          <w:rStyle w:val="Strong"/>
          <w:rFonts w:ascii="GHEA Grapalat" w:hAnsi="GHEA Grapalat"/>
          <w:b w:val="0"/>
          <w:bCs w:val="0"/>
          <w:sz w:val="20"/>
          <w:szCs w:val="20"/>
          <w:lang w:val="hy-AM"/>
        </w:rPr>
        <w:t>)</w:t>
      </w:r>
      <w:r w:rsidR="00091EBC" w:rsidRPr="0093002B">
        <w:rPr>
          <w:rStyle w:val="Strong"/>
          <w:rFonts w:ascii="GHEA Grapalat" w:hAnsi="GHEA Grapalat"/>
          <w:b w:val="0"/>
          <w:bCs w:val="0"/>
          <w:sz w:val="20"/>
          <w:szCs w:val="20"/>
          <w:lang w:val="hy-AM"/>
        </w:rPr>
        <w:t xml:space="preserve">: </w:t>
      </w:r>
    </w:p>
    <w:p w14:paraId="292979BD"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37300840" w14:textId="1D3E5286" w:rsidR="00091EBC" w:rsidRPr="0093002B"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00091EBC" w:rsidRPr="0093002B">
        <w:rPr>
          <w:rStyle w:val="Strong"/>
          <w:rFonts w:ascii="GHEA Grapalat" w:hAnsi="GHEA Grapalat"/>
          <w:b w:val="0"/>
          <w:bCs w:val="0"/>
          <w:sz w:val="20"/>
          <w:szCs w:val="20"/>
          <w:lang w:val="hy-AM"/>
        </w:rPr>
        <w:t xml:space="preserve"> </w:t>
      </w:r>
      <w:r w:rsidR="00091EBC" w:rsidRPr="0093002B">
        <w:rPr>
          <w:rFonts w:ascii="GHEA Grapalat" w:hAnsi="GHEA Grapalat" w:cs="Sylfaen"/>
          <w:vertAlign w:val="superscript"/>
          <w:lang w:val="hy-AM"/>
        </w:rPr>
        <w:t xml:space="preserve">երաշխիքը տվող բանկի </w:t>
      </w:r>
      <w:r w:rsidR="00101A56" w:rsidRPr="0093002B">
        <w:rPr>
          <w:rFonts w:ascii="GHEA Grapalat" w:hAnsi="GHEA Grapalat" w:cs="Sylfaen"/>
          <w:vertAlign w:val="superscript"/>
          <w:lang w:val="hy-AM"/>
        </w:rPr>
        <w:t xml:space="preserve"> </w:t>
      </w:r>
      <w:r w:rsidR="00091EBC" w:rsidRPr="0093002B">
        <w:rPr>
          <w:rFonts w:ascii="GHEA Grapalat" w:hAnsi="GHEA Grapalat" w:cs="Sylfaen"/>
          <w:vertAlign w:val="superscript"/>
          <w:lang w:val="hy-AM"/>
        </w:rPr>
        <w:t>անվանումը</w:t>
      </w:r>
    </w:p>
    <w:p w14:paraId="48B95442" w14:textId="77777777" w:rsidR="00091EBC"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6E4901" w:rsidRPr="0093002B">
        <w:rPr>
          <w:rStyle w:val="Strong"/>
          <w:rFonts w:ascii="GHEA Grapalat" w:hAnsi="GHEA Grapalat"/>
          <w:b w:val="0"/>
          <w:bCs w:val="0"/>
          <w:sz w:val="20"/>
          <w:szCs w:val="20"/>
          <w:u w:val="single"/>
          <w:lang w:val="hy-AM"/>
        </w:rPr>
        <w:tab/>
        <w:t xml:space="preserve">  </w:t>
      </w:r>
    </w:p>
    <w:p w14:paraId="08E2316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w:t>
      </w:r>
      <w:r w:rsidR="006E4901"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գումարը թվերով և տառերով</w:t>
      </w:r>
    </w:p>
    <w:p w14:paraId="688E3CEB" w14:textId="773E308C" w:rsidR="006E4901" w:rsidRPr="0093002B"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C65633"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w:t>
      </w:r>
      <w:r w:rsidR="006E4901" w:rsidRPr="0093002B">
        <w:rPr>
          <w:rStyle w:val="Strong"/>
          <w:rFonts w:ascii="GHEA Grapalat" w:hAnsi="GHEA Grapalat"/>
          <w:b w:val="0"/>
          <w:bCs w:val="0"/>
          <w:sz w:val="20"/>
          <w:szCs w:val="20"/>
          <w:lang w:val="hy-AM"/>
        </w:rPr>
        <w:t>փոխանցման միջոցով:</w:t>
      </w:r>
    </w:p>
    <w:p w14:paraId="7EFE3046"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788EE383" w14:textId="77777777" w:rsidR="00091EBC" w:rsidRPr="0093002B"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2A520DA3" w:rsidR="00B01CA2" w:rsidRPr="0093002B"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AB37ED">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պրինցիպալի միջև 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5239E3E7"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11E90444"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ծածկագրով կնքվելիք պայմանագիրն ուժի մեջ մտնելու օրվանից մինչև</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3555508"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w:t>
      </w:r>
      <w:r w:rsidR="004823CC"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պայմանագրո</w:t>
      </w:r>
      <w:r w:rsidR="004823CC" w:rsidRPr="0093002B">
        <w:rPr>
          <w:rFonts w:ascii="GHEA Grapalat" w:hAnsi="GHEA Grapalat" w:cs="Sylfaen"/>
          <w:vertAlign w:val="superscript"/>
          <w:lang w:val="hy-AM"/>
        </w:rPr>
        <w:t xml:space="preserve">վ նախատեսված </w:t>
      </w:r>
    </w:p>
    <w:p w14:paraId="6BABF3D0" w14:textId="77777777" w:rsidR="00B01CA2" w:rsidRPr="0093002B" w:rsidRDefault="00B01CA2" w:rsidP="00B01CA2">
      <w:pPr>
        <w:pStyle w:val="ListParagraph"/>
        <w:tabs>
          <w:tab w:val="left" w:pos="0"/>
        </w:tabs>
        <w:ind w:left="0"/>
        <w:mirrorIndents/>
        <w:jc w:val="both"/>
        <w:rPr>
          <w:rFonts w:ascii="GHEA Grapalat" w:hAnsi="GHEA Grapalat" w:cs="Sylfaen"/>
          <w:vertAlign w:val="superscript"/>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EB55F95"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cs="Sylfaen"/>
          <w:vertAlign w:val="superscript"/>
          <w:lang w:val="hy-AM"/>
        </w:rPr>
        <w:t xml:space="preserve"> աշխատանքի կատ</w:t>
      </w:r>
      <w:r w:rsidR="004823CC" w:rsidRPr="0093002B">
        <w:rPr>
          <w:rFonts w:ascii="GHEA Grapalat" w:hAnsi="GHEA Grapalat" w:cs="Sylfaen"/>
          <w:vertAlign w:val="superscript"/>
          <w:lang w:val="hy-AM"/>
        </w:rPr>
        <w:t xml:space="preserve">արման </w:t>
      </w:r>
      <w:r w:rsidRPr="0093002B">
        <w:rPr>
          <w:rFonts w:ascii="GHEA Grapalat" w:hAnsi="GHEA Grapalat" w:cs="Sylfaen"/>
          <w:vertAlign w:val="superscript"/>
          <w:lang w:val="hy-AM"/>
        </w:rPr>
        <w:t xml:space="preserve">վերջնաժամկետը  </w:t>
      </w:r>
    </w:p>
    <w:p w14:paraId="55AE9ADC" w14:textId="59798F19" w:rsidR="00AB37ED" w:rsidRPr="003750DF" w:rsidRDefault="00B01CA2" w:rsidP="00AB37ED">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AB37ED">
        <w:rPr>
          <w:rFonts w:ascii="GHEA Grapalat" w:hAnsi="GHEA Grapalat"/>
          <w:sz w:val="20"/>
          <w:szCs w:val="20"/>
          <w:lang w:val="hy-AM"/>
        </w:rPr>
        <w:t>՝</w:t>
      </w:r>
      <w:r w:rsidRPr="0093002B">
        <w:rPr>
          <w:rFonts w:ascii="GHEA Grapalat" w:hAnsi="GHEA Grapalat"/>
          <w:sz w:val="20"/>
          <w:szCs w:val="20"/>
          <w:lang w:val="hy-AM"/>
        </w:rPr>
        <w:t xml:space="preserve"> </w:t>
      </w:r>
      <w:r w:rsidR="00AB37ED">
        <w:rPr>
          <w:rFonts w:ascii="GHEA Grapalat" w:hAnsi="GHEA Grapalat"/>
          <w:sz w:val="20"/>
          <w:szCs w:val="20"/>
          <w:lang w:val="hy-AM"/>
        </w:rPr>
        <w:t xml:space="preserve"> </w:t>
      </w:r>
      <w:hyperlink r:id="rId14" w:history="1">
        <w:r w:rsidR="007B3CEF">
          <w:rPr>
            <w:rStyle w:val="Hyperlink"/>
            <w:rFonts w:ascii="GHEA Grapalat" w:hAnsi="GHEA Grapalat"/>
            <w:sz w:val="20"/>
            <w:szCs w:val="20"/>
            <w:lang w:val="hy-AM"/>
          </w:rPr>
          <w:t>gor.muradyan@yerevan.am</w:t>
        </w:r>
      </w:hyperlink>
      <w:r w:rsidR="00AB37ED" w:rsidRPr="008242F8">
        <w:rPr>
          <w:rFonts w:ascii="GHEA Grapalat" w:hAnsi="GHEA Grapalat"/>
          <w:color w:val="000000"/>
          <w:sz w:val="20"/>
          <w:szCs w:val="20"/>
          <w:lang w:val="hy-AM"/>
        </w:rPr>
        <w:t xml:space="preserve">  էլեկտրոնային փոստի</w:t>
      </w:r>
      <w:r w:rsidR="00AB37ED">
        <w:rPr>
          <w:rFonts w:ascii="GHEA Grapalat" w:hAnsi="GHEA Grapalat"/>
          <w:color w:val="000000"/>
          <w:sz w:val="20"/>
          <w:szCs w:val="20"/>
          <w:lang w:val="hy-AM"/>
        </w:rPr>
        <w:t xml:space="preserve">        </w:t>
      </w:r>
      <w:r w:rsidR="00AB37ED" w:rsidRPr="008242F8">
        <w:rPr>
          <w:rFonts w:ascii="GHEA Grapalat" w:hAnsi="GHEA Grapalat"/>
          <w:color w:val="000000"/>
          <w:sz w:val="20"/>
          <w:szCs w:val="20"/>
          <w:lang w:val="hy-AM"/>
        </w:rPr>
        <w:t xml:space="preserve">   </w:t>
      </w:r>
    </w:p>
    <w:p w14:paraId="4F20BC0F" w14:textId="155CD15A" w:rsidR="00B01CA2" w:rsidRPr="0093002B" w:rsidRDefault="00B01CA2" w:rsidP="00B01CA2">
      <w:pPr>
        <w:pStyle w:val="ListParagraph"/>
        <w:tabs>
          <w:tab w:val="left" w:pos="0"/>
        </w:tabs>
        <w:ind w:left="0"/>
        <w:mirrorIndents/>
        <w:jc w:val="both"/>
        <w:rPr>
          <w:rFonts w:ascii="GHEA Grapalat" w:hAnsi="GHEA Grapalat"/>
          <w:sz w:val="20"/>
          <w:szCs w:val="20"/>
          <w:lang w:val="hy-AM"/>
        </w:rPr>
      </w:pPr>
      <w:r w:rsidRPr="0093002B">
        <w:rPr>
          <w:rFonts w:ascii="GHEA Grapalat" w:hAnsi="GHEA Grapalat"/>
          <w:sz w:val="20"/>
          <w:szCs w:val="20"/>
          <w:lang w:val="hy-AM"/>
        </w:rPr>
        <w:t xml:space="preserve">հասցեին։     </w:t>
      </w:r>
    </w:p>
    <w:p w14:paraId="35DB58A0" w14:textId="77777777" w:rsidR="00091EBC" w:rsidRPr="0093002B"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93002B"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1</w:t>
      </w:r>
      <w:r w:rsidR="00091EBC" w:rsidRPr="0093002B">
        <w:rPr>
          <w:rFonts w:ascii="GHEA Grapalat" w:hAnsi="GHEA Grapalat"/>
          <w:sz w:val="20"/>
          <w:szCs w:val="20"/>
          <w:lang w:val="hy-AM"/>
        </w:rPr>
        <w:t xml:space="preserve">) </w:t>
      </w:r>
      <w:r w:rsidR="007A5E2D"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24041A" w:rsidRPr="0093002B">
        <w:rPr>
          <w:rFonts w:ascii="GHEA Grapalat" w:hAnsi="GHEA Grapalat"/>
          <w:sz w:val="20"/>
          <w:szCs w:val="20"/>
          <w:u w:val="single"/>
          <w:lang w:val="hy-AM"/>
        </w:rPr>
        <w:tab/>
      </w:r>
      <w:r w:rsidRPr="0093002B">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93002B"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w:t>
      </w:r>
      <w:r w:rsidR="0024041A" w:rsidRPr="0093002B">
        <w:rPr>
          <w:rFonts w:ascii="GHEA Grapalat" w:hAnsi="GHEA Grapalat" w:cs="Sylfaen"/>
          <w:vertAlign w:val="superscript"/>
          <w:lang w:val="hy-AM"/>
        </w:rPr>
        <w:t xml:space="preserve">       </w:t>
      </w:r>
      <w:r w:rsidRPr="0093002B">
        <w:rPr>
          <w:rFonts w:ascii="GHEA Grapalat" w:hAnsi="GHEA Grapalat" w:cs="Sylfaen"/>
          <w:vertAlign w:val="superscript"/>
          <w:lang w:val="hy-AM"/>
        </w:rPr>
        <w:t xml:space="preserve">  կնքվելիք պայմանագրի </w:t>
      </w:r>
      <w:r w:rsidR="007A5E2D" w:rsidRPr="0093002B">
        <w:rPr>
          <w:rFonts w:ascii="GHEA Grapalat" w:hAnsi="GHEA Grapalat" w:cs="Sylfaen"/>
          <w:vertAlign w:val="superscript"/>
          <w:lang w:val="hy-AM"/>
        </w:rPr>
        <w:t>համարը</w:t>
      </w:r>
    </w:p>
    <w:p w14:paraId="113513C8" w14:textId="77777777" w:rsidR="00091EBC" w:rsidRPr="0093002B"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կատարված փոփոխությունների, լրացուցիչ համաձայնագրերի պատճենները</w:t>
      </w:r>
      <w:r w:rsidR="00091EBC" w:rsidRPr="0093002B">
        <w:rPr>
          <w:rFonts w:ascii="GHEA Grapalat" w:hAnsi="GHEA Grapalat"/>
          <w:sz w:val="20"/>
          <w:szCs w:val="20"/>
          <w:lang w:val="hy-AM"/>
        </w:rPr>
        <w:t>.</w:t>
      </w:r>
    </w:p>
    <w:p w14:paraId="3C4498C1" w14:textId="77777777" w:rsidR="007B3D9D" w:rsidRPr="0093002B"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2</w:t>
      </w:r>
      <w:r w:rsidR="00091EBC" w:rsidRPr="0093002B">
        <w:rPr>
          <w:rFonts w:ascii="GHEA Grapalat" w:hAnsi="GHEA Grapalat"/>
          <w:sz w:val="20"/>
          <w:szCs w:val="20"/>
          <w:lang w:val="hy-AM"/>
        </w:rPr>
        <w:t xml:space="preserve">) </w:t>
      </w:r>
      <w:r w:rsidRPr="0093002B">
        <w:rPr>
          <w:rFonts w:ascii="GHEA Grapalat" w:hAnsi="GHEA Grapalat"/>
          <w:sz w:val="20"/>
          <w:szCs w:val="20"/>
          <w:lang w:val="hy-AM"/>
        </w:rPr>
        <w:t xml:space="preserve">բենեֆիցիարի կողմից պայմանագիրը միակողմանի լուծելու մասին </w:t>
      </w:r>
      <w:r>
        <w:fldChar w:fldCharType="begin"/>
      </w:r>
      <w:r w:rsidRPr="000D4C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101A56"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E038A0" w:rsidRPr="0093002B">
        <w:rPr>
          <w:rFonts w:ascii="GHEA Grapalat" w:hAnsi="GHEA Grapalat"/>
          <w:sz w:val="20"/>
          <w:szCs w:val="20"/>
          <w:lang w:val="hy-AM"/>
        </w:rPr>
        <w:t>:</w:t>
      </w:r>
    </w:p>
    <w:p w14:paraId="2EA4E75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93002B"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6AD82A7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DF6BD9D" w14:textId="77777777" w:rsidR="00091EBC" w:rsidRPr="0093002B"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0265BD"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lastRenderedPageBreak/>
        <w:t>1</w:t>
      </w:r>
      <w:r w:rsidR="000265BD"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w:t>
      </w:r>
      <w:r w:rsidR="0070371B" w:rsidRPr="0093002B">
        <w:rPr>
          <w:rFonts w:ascii="GHEA Grapalat" w:hAnsi="GHEA Grapalat"/>
          <w:sz w:val="20"/>
          <w:szCs w:val="20"/>
          <w:lang w:val="hy-AM"/>
        </w:rPr>
        <w:t xml:space="preserve">մարմնի ղեկավար </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E03EF1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57F8B14E"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250CCAC8" w14:textId="77777777" w:rsidR="005C432A" w:rsidRDefault="005C432A" w:rsidP="005C432A">
      <w:pPr>
        <w:pStyle w:val="FootnoteText"/>
        <w:jc w:val="both"/>
        <w:rPr>
          <w:rFonts w:ascii="GHEA Grapalat" w:hAnsi="GHEA Grapalat"/>
          <w:i/>
          <w:sz w:val="18"/>
          <w:szCs w:val="18"/>
          <w:lang w:val="hy-AM"/>
        </w:rPr>
      </w:pPr>
    </w:p>
    <w:p w14:paraId="0E9750E5" w14:textId="77777777" w:rsidR="005C432A" w:rsidRDefault="005C432A" w:rsidP="005C432A">
      <w:pPr>
        <w:pStyle w:val="FootnoteText"/>
        <w:jc w:val="both"/>
        <w:rPr>
          <w:rFonts w:ascii="GHEA Grapalat" w:hAnsi="GHEA Grapalat"/>
          <w:i/>
          <w:sz w:val="18"/>
          <w:szCs w:val="18"/>
          <w:lang w:val="hy-AM"/>
        </w:rPr>
      </w:pPr>
    </w:p>
    <w:p w14:paraId="531D99DC" w14:textId="77777777" w:rsidR="005C432A" w:rsidRDefault="005C432A" w:rsidP="005C432A">
      <w:pPr>
        <w:pStyle w:val="FootnoteText"/>
        <w:jc w:val="both"/>
        <w:rPr>
          <w:rFonts w:ascii="GHEA Grapalat" w:hAnsi="GHEA Grapalat"/>
          <w:i/>
          <w:sz w:val="18"/>
          <w:szCs w:val="18"/>
          <w:lang w:val="hy-AM"/>
        </w:rPr>
      </w:pPr>
    </w:p>
    <w:p w14:paraId="09CAE6BE" w14:textId="77777777" w:rsidR="005C432A" w:rsidRDefault="005C432A" w:rsidP="005C432A">
      <w:pPr>
        <w:pStyle w:val="FootnoteText"/>
        <w:jc w:val="both"/>
        <w:rPr>
          <w:rFonts w:ascii="GHEA Grapalat" w:hAnsi="GHEA Grapalat"/>
          <w:i/>
          <w:sz w:val="18"/>
          <w:szCs w:val="18"/>
          <w:lang w:val="hy-AM"/>
        </w:rPr>
      </w:pPr>
    </w:p>
    <w:p w14:paraId="2A9A1F1B" w14:textId="77777777" w:rsidR="005C432A" w:rsidRDefault="005C432A" w:rsidP="005C432A">
      <w:pPr>
        <w:pStyle w:val="FootnoteText"/>
        <w:jc w:val="both"/>
        <w:rPr>
          <w:rFonts w:ascii="GHEA Grapalat" w:hAnsi="GHEA Grapalat"/>
          <w:i/>
          <w:sz w:val="18"/>
          <w:szCs w:val="18"/>
          <w:lang w:val="hy-AM"/>
        </w:rPr>
      </w:pPr>
    </w:p>
    <w:p w14:paraId="4D9F8BD3" w14:textId="77777777" w:rsidR="005C432A" w:rsidRDefault="005C432A" w:rsidP="005C432A">
      <w:pPr>
        <w:pStyle w:val="FootnoteText"/>
        <w:jc w:val="both"/>
        <w:rPr>
          <w:rFonts w:ascii="GHEA Grapalat" w:hAnsi="GHEA Grapalat"/>
          <w:i/>
          <w:sz w:val="18"/>
          <w:szCs w:val="18"/>
          <w:lang w:val="hy-AM"/>
        </w:rPr>
      </w:pPr>
    </w:p>
    <w:p w14:paraId="03E67ADD" w14:textId="77777777" w:rsidR="005C432A" w:rsidRDefault="005C432A" w:rsidP="005C432A">
      <w:pPr>
        <w:pStyle w:val="FootnoteText"/>
        <w:jc w:val="both"/>
        <w:rPr>
          <w:rFonts w:ascii="GHEA Grapalat" w:hAnsi="GHEA Grapalat"/>
          <w:i/>
          <w:sz w:val="18"/>
          <w:szCs w:val="18"/>
          <w:lang w:val="hy-AM"/>
        </w:rPr>
      </w:pPr>
    </w:p>
    <w:p w14:paraId="0D76559A" w14:textId="7CC3F04B"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7C69ECAA" w14:textId="77777777" w:rsidR="008D2826" w:rsidRDefault="009C370D" w:rsidP="005326E7">
      <w:pPr>
        <w:pStyle w:val="BodyTextIndent3"/>
        <w:spacing w:line="240" w:lineRule="auto"/>
        <w:jc w:val="right"/>
        <w:rPr>
          <w:rFonts w:ascii="GHEA Grapalat" w:hAnsi="GHEA Grapalat"/>
          <w:b/>
          <w:lang w:val="hy-AM"/>
        </w:rPr>
      </w:pPr>
      <w:r w:rsidRPr="0093002B">
        <w:rPr>
          <w:rFonts w:ascii="GHEA Grapalat" w:hAnsi="GHEA Grapalat"/>
          <w:b/>
          <w:lang w:val="hy-AM"/>
        </w:rPr>
        <w:br w:type="page"/>
      </w:r>
    </w:p>
    <w:p w14:paraId="01233AB3" w14:textId="4239E4C9" w:rsidR="00631658" w:rsidRPr="00581D02" w:rsidRDefault="00631658" w:rsidP="00216093">
      <w:pPr>
        <w:pStyle w:val="BodyTextIndent3"/>
        <w:spacing w:line="240" w:lineRule="auto"/>
        <w:jc w:val="right"/>
        <w:rPr>
          <w:rFonts w:ascii="GHEA Grapalat" w:hAnsi="GHEA Grapalat" w:cs="Sylfaen"/>
          <w:i/>
          <w:lang w:val="hy-AM"/>
        </w:rPr>
      </w:pPr>
    </w:p>
    <w:p w14:paraId="24258978" w14:textId="1B95429D" w:rsidR="00091EBC" w:rsidRPr="0093002B" w:rsidRDefault="00091EBC" w:rsidP="00091EBC">
      <w:pPr>
        <w:pStyle w:val="BodyTextIndent3"/>
        <w:spacing w:line="240" w:lineRule="auto"/>
        <w:jc w:val="right"/>
        <w:rPr>
          <w:rFonts w:ascii="GHEA Grapalat" w:hAnsi="GHEA Grapalat" w:cs="Arial"/>
          <w:b/>
          <w:lang w:val="hy-AM"/>
        </w:rPr>
      </w:pPr>
      <w:r w:rsidRPr="0093002B">
        <w:rPr>
          <w:rFonts w:ascii="GHEA Grapalat" w:hAnsi="GHEA Grapalat" w:cs="Sylfaen"/>
          <w:b/>
          <w:lang w:val="hy-AM"/>
        </w:rPr>
        <w:t>Հավելված</w:t>
      </w:r>
      <w:r w:rsidRPr="0093002B">
        <w:rPr>
          <w:rFonts w:ascii="GHEA Grapalat" w:hAnsi="GHEA Grapalat" w:cs="Arial"/>
          <w:b/>
          <w:lang w:val="hy-AM"/>
        </w:rPr>
        <w:t xml:space="preserve"> </w:t>
      </w:r>
      <w:r w:rsidR="00BF7D70" w:rsidRPr="0093002B">
        <w:rPr>
          <w:rFonts w:ascii="GHEA Grapalat" w:hAnsi="GHEA Grapalat" w:cs="Arial"/>
          <w:b/>
          <w:lang w:val="hy-AM"/>
        </w:rPr>
        <w:t>5</w:t>
      </w:r>
    </w:p>
    <w:p w14:paraId="5C940626" w14:textId="6235640D" w:rsidR="00D96EA5" w:rsidRPr="00734A5D" w:rsidRDefault="00D96EA5" w:rsidP="00D96EA5">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Pr="00734A5D">
        <w:rPr>
          <w:rFonts w:ascii="GHEA Grapalat" w:hAnsi="GHEA Grapalat"/>
          <w:b/>
          <w:lang w:val="hy-AM"/>
        </w:rPr>
        <w:t>ԵՔ-</w:t>
      </w:r>
      <w:r w:rsidR="00B56F16">
        <w:rPr>
          <w:rFonts w:ascii="GHEA Grapalat" w:hAnsi="GHEA Grapalat"/>
          <w:b/>
          <w:lang w:val="hy-AM"/>
        </w:rPr>
        <w:t>ԲՄԱՇՁԲ-</w:t>
      </w:r>
      <w:r w:rsidR="00A84F28">
        <w:rPr>
          <w:rFonts w:ascii="GHEA Grapalat" w:hAnsi="GHEA Grapalat"/>
          <w:b/>
          <w:lang w:val="hy-AM"/>
        </w:rPr>
        <w:t>26/25</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5BCC1D0" w14:textId="6BA32CAE" w:rsidR="00D96EA5" w:rsidRPr="00734A5D" w:rsidRDefault="00F57EA6" w:rsidP="00D96EA5">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D96EA5" w:rsidRPr="00734A5D">
        <w:rPr>
          <w:rFonts w:ascii="GHEA Grapalat" w:hAnsi="GHEA Grapalat" w:cs="Arial"/>
          <w:b/>
          <w:lang w:val="hy-AM"/>
        </w:rPr>
        <w:t xml:space="preserve">ի </w:t>
      </w:r>
      <w:r w:rsidR="00D96EA5" w:rsidRPr="00734A5D">
        <w:rPr>
          <w:rFonts w:ascii="GHEA Grapalat" w:hAnsi="GHEA Grapalat" w:cs="Sylfaen"/>
          <w:b/>
          <w:lang w:val="hy-AM"/>
        </w:rPr>
        <w:t>հրավերի</w:t>
      </w:r>
    </w:p>
    <w:p w14:paraId="5A7FD03F" w14:textId="77777777" w:rsidR="00091EBC" w:rsidRPr="0093002B" w:rsidRDefault="00091EBC" w:rsidP="00091EBC">
      <w:pPr>
        <w:pStyle w:val="BodyTextIndent3"/>
        <w:spacing w:line="240" w:lineRule="auto"/>
        <w:jc w:val="right"/>
        <w:rPr>
          <w:rFonts w:ascii="GHEA Grapalat" w:hAnsi="GHEA Grapalat" w:cs="Sylfaen"/>
          <w:b/>
          <w:lang w:val="hy-AM"/>
        </w:rPr>
      </w:pPr>
    </w:p>
    <w:p w14:paraId="7464DB53" w14:textId="77777777" w:rsidR="00091EBC" w:rsidRPr="0093002B"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5C3EE235" w14:textId="77777777" w:rsidR="001C7C1A" w:rsidRPr="0093002B" w:rsidRDefault="001C7C1A" w:rsidP="001C7C1A">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(պայմանագրի ապահովում)</w:t>
      </w:r>
    </w:p>
    <w:p w14:paraId="7378EA2F" w14:textId="77777777" w:rsidR="00091EBC" w:rsidRPr="0093002B" w:rsidRDefault="00091EBC" w:rsidP="00091EBC">
      <w:pPr>
        <w:pStyle w:val="NormalWeb"/>
        <w:shd w:val="clear" w:color="auto" w:fill="FFFFFF"/>
        <w:spacing w:before="0" w:beforeAutospacing="0" w:after="0" w:afterAutospacing="0"/>
        <w:ind w:firstLine="375"/>
        <w:rPr>
          <w:rStyle w:val="Strong"/>
          <w:lang w:val="hy-AM"/>
        </w:rPr>
      </w:pPr>
    </w:p>
    <w:p w14:paraId="00BD129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(այսուհետ՝ երաշխիք) հանդիսանում է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707F456E" w14:textId="77777777" w:rsidR="00091EBC" w:rsidRPr="0093002B" w:rsidRDefault="00091EBC" w:rsidP="00091EBC">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5D978299" w14:textId="4841D9BF" w:rsidR="00091EBC" w:rsidRPr="0093002B"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93002B">
        <w:rPr>
          <w:rStyle w:val="Strong"/>
          <w:rFonts w:ascii="GHEA Grapalat" w:hAnsi="GHEA Grapalat"/>
          <w:b w:val="0"/>
          <w:bCs w:val="0"/>
          <w:sz w:val="20"/>
          <w:szCs w:val="20"/>
          <w:lang w:val="hy-AM"/>
        </w:rPr>
        <w:t xml:space="preserve">(այսուհետ՝ բենեֆիցիար) և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00146D17" w:rsidRPr="0093002B">
        <w:rPr>
          <w:rStyle w:val="Strong"/>
          <w:rFonts w:ascii="GHEA Grapalat" w:hAnsi="GHEA Grapalat"/>
          <w:b w:val="0"/>
          <w:bCs w:val="0"/>
          <w:sz w:val="20"/>
          <w:szCs w:val="20"/>
          <w:u w:val="single"/>
          <w:lang w:val="hy-AM"/>
        </w:rPr>
        <w:t xml:space="preserve">  </w:t>
      </w:r>
      <w:r w:rsidR="00ED1E15" w:rsidRPr="0093002B">
        <w:rPr>
          <w:rStyle w:val="Strong"/>
          <w:rFonts w:ascii="GHEA Grapalat" w:hAnsi="GHEA Grapalat"/>
          <w:b w:val="0"/>
          <w:bCs w:val="0"/>
          <w:sz w:val="20"/>
          <w:szCs w:val="20"/>
          <w:lang w:val="hy-AM"/>
        </w:rPr>
        <w:t xml:space="preserve">(այսուհետ՝ պրինցիպալ) </w:t>
      </w:r>
      <w:r w:rsidRPr="0093002B">
        <w:rPr>
          <w:rStyle w:val="Strong"/>
          <w:rFonts w:ascii="GHEA Grapalat" w:hAnsi="GHEA Grapalat"/>
          <w:b w:val="0"/>
          <w:bCs w:val="0"/>
          <w:sz w:val="20"/>
          <w:szCs w:val="20"/>
          <w:lang w:val="hy-AM"/>
        </w:rPr>
        <w:t xml:space="preserve"> միջև </w:t>
      </w:r>
      <w:r w:rsidRPr="0093002B">
        <w:rPr>
          <w:rFonts w:cs="Sylfaen"/>
          <w:vertAlign w:val="superscript"/>
          <w:lang w:val="hy-AM"/>
        </w:rPr>
        <w:t xml:space="preserve">                       </w:t>
      </w:r>
      <w:r w:rsidRPr="0093002B">
        <w:rPr>
          <w:rFonts w:cs="Sylfaen"/>
          <w:vertAlign w:val="superscript"/>
          <w:lang w:val="hy-AM"/>
        </w:rPr>
        <w:tab/>
      </w:r>
      <w:r w:rsidRPr="0093002B">
        <w:rPr>
          <w:rFonts w:cs="Sylfaen"/>
          <w:vertAlign w:val="superscript"/>
          <w:lang w:val="hy-AM"/>
        </w:rPr>
        <w:tab/>
      </w:r>
      <w:r w:rsidRPr="0093002B">
        <w:rPr>
          <w:rFonts w:cs="Sylfaen"/>
          <w:vertAlign w:val="superscript"/>
          <w:lang w:val="hy-AM"/>
        </w:rPr>
        <w:tab/>
      </w:r>
      <w:r w:rsidRPr="0093002B">
        <w:rPr>
          <w:rFonts w:ascii="GHEA Grapalat" w:hAnsi="GHEA Grapalat" w:cs="Sylfaen"/>
          <w:vertAlign w:val="superscript"/>
          <w:lang w:val="hy-AM"/>
        </w:rPr>
        <w:t xml:space="preserve">ընտրված մասնակցի անվանումը </w:t>
      </w:r>
    </w:p>
    <w:p w14:paraId="187A13B5"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կնքվելիք N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Fonts w:ascii="GHEA Grapalat" w:hAnsi="GHEA Grapalat" w:cs="Sylfaen"/>
          <w:vertAlign w:val="superscript"/>
          <w:lang w:val="hy-AM"/>
        </w:rPr>
        <w:t xml:space="preserve">կնքվելիք պայմանագրի </w:t>
      </w:r>
      <w:r w:rsidR="007A5E2D" w:rsidRPr="0093002B">
        <w:rPr>
          <w:rFonts w:ascii="GHEA Grapalat" w:hAnsi="GHEA Grapalat" w:cs="Sylfaen"/>
          <w:vertAlign w:val="superscript"/>
          <w:lang w:val="hy-AM"/>
        </w:rPr>
        <w:t>համարը</w:t>
      </w:r>
    </w:p>
    <w:p w14:paraId="675D53FE" w14:textId="77777777" w:rsidR="00091EBC" w:rsidRPr="0093002B"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93002B">
        <w:rPr>
          <w:rStyle w:val="Strong"/>
          <w:rFonts w:ascii="GHEA Grapalat" w:hAnsi="GHEA Grapalat"/>
          <w:b w:val="0"/>
          <w:bCs w:val="0"/>
          <w:sz w:val="20"/>
          <w:szCs w:val="20"/>
          <w:lang w:val="hy-AM"/>
        </w:rPr>
        <w:t>ում</w:t>
      </w:r>
      <w:r w:rsidRPr="0093002B">
        <w:rPr>
          <w:rStyle w:val="Strong"/>
          <w:rFonts w:ascii="GHEA Grapalat" w:hAnsi="GHEA Grapalat"/>
          <w:b w:val="0"/>
          <w:bCs w:val="0"/>
          <w:sz w:val="20"/>
          <w:szCs w:val="20"/>
          <w:lang w:val="hy-AM"/>
        </w:rPr>
        <w:t xml:space="preserve">: </w:t>
      </w:r>
    </w:p>
    <w:p w14:paraId="026C1430" w14:textId="77777777" w:rsidR="00091EBC" w:rsidRPr="0093002B"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074F31E9" w14:textId="77777777" w:rsidR="00091EBC" w:rsidRPr="0093002B"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043A5B2B" w14:textId="77777777"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4DC82879" w14:textId="77777777" w:rsidR="00091EBC" w:rsidRPr="0093002B"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12C58CD2" w14:textId="5942AF3A" w:rsidR="00091EBC" w:rsidRPr="0093002B"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w:t>
      </w:r>
      <w:r w:rsidR="005853D6" w:rsidRPr="0093002B">
        <w:rPr>
          <w:rStyle w:val="Strong"/>
          <w:rFonts w:ascii="GHEA Grapalat" w:hAnsi="GHEA Grapalat"/>
          <w:b w:val="0"/>
          <w:bCs w:val="0"/>
          <w:sz w:val="20"/>
          <w:szCs w:val="20"/>
          <w:lang w:val="hy-AM"/>
        </w:rPr>
        <w:t>հինգ</w:t>
      </w:r>
      <w:r w:rsidRPr="0093002B">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D96EA5" w:rsidRPr="0016373D">
        <w:rPr>
          <w:rFonts w:ascii="GHEA Grapalat" w:hAnsi="GHEA Grapalat" w:cs="Arial"/>
          <w:b/>
          <w:sz w:val="20"/>
          <w:szCs w:val="20"/>
          <w:lang w:val="hy-AM"/>
        </w:rPr>
        <w:t>900015211429</w:t>
      </w:r>
      <w:r w:rsidR="0006003D" w:rsidRPr="0006003D">
        <w:rPr>
          <w:rFonts w:ascii="GHEA Grapalat" w:hAnsi="GHEA Grapalat" w:cs="Arial"/>
          <w:b/>
          <w:sz w:val="20"/>
          <w:szCs w:val="20"/>
          <w:lang w:val="hy-AM"/>
        </w:rPr>
        <w:t xml:space="preserve"> </w:t>
      </w:r>
      <w:r w:rsidRPr="0093002B">
        <w:rPr>
          <w:rStyle w:val="Strong"/>
          <w:rFonts w:ascii="GHEA Grapalat" w:hAnsi="GHEA Grapalat"/>
          <w:b w:val="0"/>
          <w:bCs w:val="0"/>
          <w:sz w:val="20"/>
          <w:szCs w:val="20"/>
          <w:lang w:val="hy-AM"/>
        </w:rPr>
        <w:t>հաշվեհամարին փոխանցման միջոցով:</w:t>
      </w:r>
    </w:p>
    <w:p w14:paraId="10C70A9F"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3EEF323B"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D10FA33" w:rsidR="00B01CA2" w:rsidRPr="0093002B"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5. </w:t>
      </w:r>
      <w:r w:rsidR="00B01CA2" w:rsidRPr="0093002B">
        <w:rPr>
          <w:rFonts w:ascii="GHEA Grapalat" w:hAnsi="GHEA Grapalat"/>
          <w:sz w:val="20"/>
          <w:szCs w:val="20"/>
          <w:lang w:val="hy-AM"/>
        </w:rPr>
        <w:t>Երաշխիքը գործում է</w:t>
      </w:r>
      <w:r w:rsidR="00651C76">
        <w:rPr>
          <w:rFonts w:ascii="GHEA Grapalat" w:hAnsi="GHEA Grapalat"/>
          <w:sz w:val="20"/>
          <w:szCs w:val="20"/>
          <w:lang w:val="hy-AM"/>
        </w:rPr>
        <w:t xml:space="preserve"> թողարկման պահից և ուժի մեջ է</w:t>
      </w:r>
      <w:r w:rsidR="00B01CA2" w:rsidRPr="0093002B">
        <w:rPr>
          <w:rFonts w:ascii="GHEA Grapalat" w:hAnsi="GHEA Grapalat"/>
          <w:sz w:val="20"/>
          <w:szCs w:val="20"/>
          <w:lang w:val="hy-AM"/>
        </w:rPr>
        <w:t xml:space="preserve"> բենեֆիցիարի և պրից</w:t>
      </w:r>
      <w:r w:rsidR="00982A6B">
        <w:rPr>
          <w:rFonts w:ascii="GHEA Grapalat" w:hAnsi="GHEA Grapalat"/>
          <w:sz w:val="20"/>
          <w:szCs w:val="20"/>
          <w:lang w:val="hy-AM"/>
        </w:rPr>
        <w:t>ն</w:t>
      </w:r>
      <w:r w:rsidR="00B01CA2" w:rsidRPr="0093002B">
        <w:rPr>
          <w:rFonts w:ascii="GHEA Grapalat" w:hAnsi="GHEA Grapalat"/>
          <w:sz w:val="20"/>
          <w:szCs w:val="20"/>
          <w:lang w:val="hy-AM"/>
        </w:rPr>
        <w:t xml:space="preserve">իպալի միջև կնքվելիքN </w:t>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r w:rsidR="00B01CA2" w:rsidRPr="0093002B">
        <w:rPr>
          <w:rFonts w:ascii="GHEA Grapalat" w:hAnsi="GHEA Grapalat"/>
          <w:sz w:val="20"/>
          <w:szCs w:val="20"/>
          <w:u w:val="single"/>
          <w:lang w:val="hy-AM"/>
        </w:rPr>
        <w:tab/>
      </w:r>
    </w:p>
    <w:p w14:paraId="779299A5" w14:textId="77777777" w:rsidR="00B01CA2" w:rsidRPr="0093002B"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համարը </w:t>
      </w:r>
    </w:p>
    <w:p w14:paraId="4E1D4A33" w14:textId="77777777" w:rsidR="00B01CA2" w:rsidRPr="0093002B" w:rsidRDefault="00B01CA2" w:rsidP="00B01CA2">
      <w:pPr>
        <w:pStyle w:val="ListParagraph"/>
        <w:tabs>
          <w:tab w:val="left" w:pos="0"/>
        </w:tabs>
        <w:ind w:left="0"/>
        <w:mirrorIndents/>
        <w:jc w:val="both"/>
        <w:rPr>
          <w:rFonts w:ascii="GHEA Grapalat" w:hAnsi="GHEA Grapalat"/>
          <w:sz w:val="20"/>
          <w:szCs w:val="20"/>
          <w:u w:val="single"/>
          <w:lang w:val="hy-AM"/>
        </w:rPr>
      </w:pPr>
      <w:r w:rsidRPr="0093002B">
        <w:rPr>
          <w:rFonts w:ascii="GHEA Grapalat" w:hAnsi="GHEA Grapalat"/>
          <w:sz w:val="20"/>
          <w:szCs w:val="20"/>
          <w:lang w:val="hy-AM"/>
        </w:rPr>
        <w:t xml:space="preserve">պայմանագիրն ուժի մեջ մտնելու օրվանից մինչև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25B5DC0E" w14:textId="339A8D89" w:rsidR="00651C76" w:rsidRPr="008242F8" w:rsidRDefault="00B01CA2" w:rsidP="00651C76">
      <w:pPr>
        <w:pStyle w:val="ListParagraph"/>
        <w:tabs>
          <w:tab w:val="left" w:pos="0"/>
        </w:tabs>
        <w:ind w:left="0"/>
        <w:mirrorIndents/>
        <w:jc w:val="both"/>
        <w:rPr>
          <w:rFonts w:ascii="GHEA Grapalat" w:eastAsia="Calibri" w:hAnsi="GHEA Grapalat"/>
          <w:color w:val="000000"/>
          <w:sz w:val="20"/>
          <w:szCs w:val="20"/>
          <w:lang w:val="hy-AM"/>
        </w:rPr>
      </w:pPr>
      <w:r w:rsidRPr="0093002B">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651C76">
        <w:rPr>
          <w:rFonts w:ascii="GHEA Grapalat" w:hAnsi="GHEA Grapalat"/>
          <w:sz w:val="20"/>
          <w:szCs w:val="20"/>
          <w:lang w:val="hy-AM"/>
        </w:rPr>
        <w:t>՝</w:t>
      </w:r>
      <w:r w:rsidRPr="0093002B">
        <w:rPr>
          <w:rFonts w:ascii="GHEA Grapalat" w:hAnsi="GHEA Grapalat"/>
          <w:sz w:val="20"/>
          <w:szCs w:val="20"/>
          <w:lang w:val="hy-AM"/>
        </w:rPr>
        <w:t xml:space="preserve"> </w:t>
      </w:r>
      <w:hyperlink r:id="rId15" w:history="1">
        <w:r w:rsidR="007B3CEF">
          <w:rPr>
            <w:rStyle w:val="Hyperlink"/>
            <w:rFonts w:ascii="GHEA Grapalat" w:hAnsi="GHEA Grapalat"/>
            <w:sz w:val="20"/>
            <w:szCs w:val="20"/>
            <w:lang w:val="hy-AM"/>
          </w:rPr>
          <w:t>gor.muradyan@yerevan.am</w:t>
        </w:r>
      </w:hyperlink>
      <w:r w:rsidR="00651C76" w:rsidRPr="008242F8">
        <w:rPr>
          <w:rFonts w:ascii="GHEA Grapalat" w:hAnsi="GHEA Grapalat"/>
          <w:color w:val="000000"/>
          <w:sz w:val="20"/>
          <w:szCs w:val="20"/>
          <w:lang w:val="hy-AM"/>
        </w:rPr>
        <w:t xml:space="preserve">     </w:t>
      </w:r>
    </w:p>
    <w:p w14:paraId="54B458B9" w14:textId="1206711C" w:rsidR="00B01CA2" w:rsidRPr="0093002B" w:rsidRDefault="00651C76" w:rsidP="00B01CA2">
      <w:pPr>
        <w:pStyle w:val="ListParagraph"/>
        <w:tabs>
          <w:tab w:val="left" w:pos="0"/>
        </w:tabs>
        <w:ind w:left="0"/>
        <w:mirrorIndents/>
        <w:jc w:val="both"/>
        <w:rPr>
          <w:rFonts w:ascii="GHEA Grapalat" w:hAnsi="GHEA Grapalat"/>
          <w:sz w:val="20"/>
          <w:szCs w:val="20"/>
          <w:lang w:val="hy-AM"/>
        </w:rPr>
      </w:pPr>
      <w:r>
        <w:rPr>
          <w:rFonts w:ascii="GHEA Grapalat" w:hAnsi="GHEA Grapalat"/>
          <w:color w:val="000000"/>
          <w:sz w:val="20"/>
          <w:szCs w:val="20"/>
          <w:lang w:val="hy-AM"/>
        </w:rPr>
        <w:t xml:space="preserve">էլեկտրոնային փոստի </w:t>
      </w:r>
      <w:r w:rsidR="00B01CA2" w:rsidRPr="0093002B">
        <w:rPr>
          <w:rFonts w:ascii="GHEA Grapalat" w:hAnsi="GHEA Grapalat"/>
          <w:sz w:val="20"/>
          <w:szCs w:val="20"/>
          <w:lang w:val="hy-AM"/>
        </w:rPr>
        <w:t xml:space="preserve">հասցեին։     </w:t>
      </w:r>
    </w:p>
    <w:p w14:paraId="25BC9503" w14:textId="77777777" w:rsidR="00091EBC" w:rsidRPr="0093002B"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93002B"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1) </w:t>
      </w:r>
      <w:r w:rsidR="0091775C" w:rsidRPr="0093002B">
        <w:rPr>
          <w:rFonts w:ascii="GHEA Grapalat" w:hAnsi="GHEA Grapalat"/>
          <w:sz w:val="20"/>
          <w:szCs w:val="20"/>
          <w:lang w:val="hy-AM"/>
        </w:rPr>
        <w:t xml:space="preserve">N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0091775C" w:rsidRPr="0093002B">
        <w:rPr>
          <w:rFonts w:ascii="GHEA Grapalat" w:hAnsi="GHEA Grapalat"/>
          <w:sz w:val="20"/>
          <w:szCs w:val="20"/>
          <w:u w:val="single"/>
          <w:lang w:val="hy-AM"/>
        </w:rPr>
        <w:tab/>
        <w:t xml:space="preserve">     </w:t>
      </w:r>
      <w:r w:rsidRPr="0093002B">
        <w:rPr>
          <w:rFonts w:ascii="GHEA Grapalat" w:hAnsi="GHEA Grapalat"/>
          <w:sz w:val="20"/>
          <w:szCs w:val="20"/>
          <w:lang w:val="hy-AM"/>
        </w:rPr>
        <w:t xml:space="preserve"> պայմանագրի, ներառյալ նաև դրանում </w:t>
      </w:r>
      <w:r w:rsidR="0091775C" w:rsidRPr="0093002B">
        <w:rPr>
          <w:rFonts w:ascii="GHEA Grapalat" w:hAnsi="GHEA Grapalat"/>
          <w:sz w:val="20"/>
          <w:szCs w:val="20"/>
          <w:lang w:val="hy-AM"/>
        </w:rPr>
        <w:t>կատարված</w:t>
      </w:r>
    </w:p>
    <w:p w14:paraId="6E0E98C0" w14:textId="77777777" w:rsidR="00DC3470" w:rsidRPr="0093002B"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կնքվելիք պայմանագրի </w:t>
      </w:r>
      <w:r w:rsidR="0091775C" w:rsidRPr="0093002B">
        <w:rPr>
          <w:rFonts w:ascii="GHEA Grapalat" w:hAnsi="GHEA Grapalat" w:cs="Sylfaen"/>
          <w:vertAlign w:val="superscript"/>
          <w:lang w:val="hy-AM"/>
        </w:rPr>
        <w:t>համարը</w:t>
      </w:r>
      <w:r w:rsidRPr="0093002B">
        <w:rPr>
          <w:rFonts w:ascii="GHEA Grapalat" w:hAnsi="GHEA Grapalat" w:cs="Sylfaen"/>
          <w:vertAlign w:val="superscript"/>
          <w:lang w:val="hy-AM"/>
        </w:rPr>
        <w:t xml:space="preserve"> </w:t>
      </w:r>
    </w:p>
    <w:p w14:paraId="4106FDCD" w14:textId="214B3EA5" w:rsidR="00DC3470" w:rsidRPr="0093002B"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93002B">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93002B"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 xml:space="preserve">2) բենեֆիցիարի կողմից պայմանագիրը միակողմանի լուծելու մասին </w:t>
      </w:r>
      <w:r>
        <w:fldChar w:fldCharType="begin"/>
      </w:r>
      <w:r w:rsidRPr="000D4C3B">
        <w:rPr>
          <w:lang w:val="hy-AM"/>
        </w:rPr>
        <w:instrText>HYPERLINK "http://www.procurement.am"</w:instrText>
      </w:r>
      <w:r>
        <w:fldChar w:fldCharType="separate"/>
      </w:r>
      <w:r w:rsidRPr="0093002B">
        <w:rPr>
          <w:rStyle w:val="Hyperlink"/>
          <w:rFonts w:ascii="GHEA Grapalat" w:hAnsi="GHEA Grapalat"/>
          <w:color w:val="auto"/>
          <w:sz w:val="20"/>
          <w:szCs w:val="20"/>
          <w:lang w:val="hy-AM"/>
        </w:rPr>
        <w:t>www.procurement.am</w:t>
      </w:r>
      <w:r>
        <w:fldChar w:fldCharType="end"/>
      </w:r>
      <w:r w:rsidRPr="0093002B">
        <w:rPr>
          <w:rFonts w:ascii="GHEA Grapalat" w:hAnsi="GHEA Grapalat"/>
          <w:sz w:val="20"/>
          <w:szCs w:val="20"/>
          <w:lang w:val="hy-AM"/>
        </w:rPr>
        <w:t xml:space="preserve"> հասց</w:t>
      </w:r>
      <w:r w:rsidR="00BC0C24" w:rsidRPr="0093002B">
        <w:rPr>
          <w:rFonts w:ascii="GHEA Grapalat" w:hAnsi="GHEA Grapalat"/>
          <w:sz w:val="20"/>
          <w:szCs w:val="20"/>
          <w:lang w:val="hy-AM"/>
        </w:rPr>
        <w:t>ե</w:t>
      </w:r>
      <w:r w:rsidRPr="0093002B">
        <w:rPr>
          <w:rFonts w:ascii="GHEA Grapalat" w:hAnsi="GHEA Grapalat"/>
          <w:sz w:val="20"/>
          <w:szCs w:val="20"/>
          <w:lang w:val="hy-AM"/>
        </w:rPr>
        <w:t>ով գործող տեղեկագրում հրապարակած ծանուցումը</w:t>
      </w:r>
      <w:r w:rsidR="00CF2170" w:rsidRPr="0093002B">
        <w:rPr>
          <w:rFonts w:ascii="GHEA Grapalat" w:hAnsi="GHEA Grapalat"/>
          <w:sz w:val="20"/>
          <w:szCs w:val="20"/>
          <w:lang w:val="hy-AM"/>
        </w:rPr>
        <w:t>:</w:t>
      </w:r>
    </w:p>
    <w:p w14:paraId="6E51218A"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93002B">
        <w:rPr>
          <w:rFonts w:ascii="GHEA Grapalat" w:hAnsi="GHEA Grapalat"/>
          <w:sz w:val="20"/>
          <w:szCs w:val="20"/>
          <w:lang w:val="hy-AM"/>
        </w:rPr>
        <w:t>ց</w:t>
      </w:r>
      <w:r w:rsidRPr="0093002B">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93002B"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w:t>
      </w:r>
      <w:r w:rsidR="00091EBC" w:rsidRPr="0093002B">
        <w:rPr>
          <w:rFonts w:ascii="GHEA Grapalat" w:hAnsi="GHEA Grapalat"/>
          <w:sz w:val="20"/>
          <w:szCs w:val="20"/>
          <w:lang w:val="hy-AM"/>
        </w:rPr>
        <w:t>. Երաշխիք տվող անձը մերժում է բենեֆիցիարի պահանջը, եթե`</w:t>
      </w:r>
    </w:p>
    <w:p w14:paraId="15C17072"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93002B"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93002B"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w:t>
      </w:r>
      <w:r w:rsidR="00091EBC" w:rsidRPr="0093002B">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0</w:t>
      </w:r>
      <w:r w:rsidRPr="0093002B">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w:t>
      </w:r>
      <w:r w:rsidR="00A05038" w:rsidRPr="0093002B">
        <w:rPr>
          <w:rFonts w:ascii="GHEA Grapalat" w:hAnsi="GHEA Grapalat"/>
          <w:sz w:val="20"/>
          <w:szCs w:val="20"/>
          <w:lang w:val="hy-AM"/>
        </w:rPr>
        <w:t>1</w:t>
      </w:r>
      <w:r w:rsidRPr="0093002B">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lastRenderedPageBreak/>
        <w:t xml:space="preserve">Գործադիր </w:t>
      </w:r>
      <w:r w:rsidR="0070371B" w:rsidRPr="0093002B">
        <w:rPr>
          <w:rFonts w:ascii="GHEA Grapalat" w:hAnsi="GHEA Grapalat"/>
          <w:sz w:val="20"/>
          <w:szCs w:val="20"/>
          <w:lang w:val="hy-AM"/>
        </w:rPr>
        <w:t>մարմնի ղեկավար</w:t>
      </w:r>
      <w:r w:rsidRPr="0093002B">
        <w:rPr>
          <w:rFonts w:ascii="GHEA Grapalat" w:hAnsi="GHEA Grapalat"/>
          <w:sz w:val="20"/>
          <w:szCs w:val="20"/>
          <w:lang w:val="hy-AM"/>
        </w:rPr>
        <w:t xml:space="preserve">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7EA746E8"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93002B"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3DD7824F" w14:textId="77777777" w:rsidR="00091EBC" w:rsidRPr="0093002B"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0FAEEFF0" w14:textId="77777777" w:rsidR="00091EBC" w:rsidRPr="0093002B" w:rsidRDefault="00091EBC" w:rsidP="00091EBC">
      <w:pPr>
        <w:pStyle w:val="BodyTextIndent3"/>
        <w:spacing w:line="240" w:lineRule="auto"/>
        <w:jc w:val="center"/>
        <w:rPr>
          <w:rFonts w:ascii="GHEA Grapalat" w:hAnsi="GHEA Grapalat" w:cs="Arial"/>
          <w:b/>
          <w:lang w:val="hy-AM"/>
        </w:rPr>
      </w:pPr>
    </w:p>
    <w:p w14:paraId="4537787E" w14:textId="7337CFA1" w:rsidR="00091EBC" w:rsidRDefault="00091EBC" w:rsidP="00091EBC">
      <w:pPr>
        <w:pStyle w:val="BodyTextIndent3"/>
        <w:spacing w:line="240" w:lineRule="auto"/>
        <w:jc w:val="right"/>
        <w:rPr>
          <w:rFonts w:ascii="GHEA Grapalat" w:hAnsi="GHEA Grapalat"/>
          <w:szCs w:val="24"/>
          <w:lang w:val="hy-AM"/>
        </w:rPr>
      </w:pPr>
    </w:p>
    <w:p w14:paraId="1807A172" w14:textId="77777777" w:rsidR="005C432A" w:rsidRPr="0093002B" w:rsidRDefault="005C432A" w:rsidP="005C432A">
      <w:pPr>
        <w:pStyle w:val="FootnoteText"/>
        <w:jc w:val="both"/>
        <w:rPr>
          <w:rFonts w:ascii="GHEA Grapalat" w:hAnsi="GHEA Grapalat"/>
          <w:i/>
          <w:sz w:val="18"/>
          <w:szCs w:val="18"/>
          <w:lang w:val="hy-AM"/>
        </w:rPr>
      </w:pP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F25587D" w14:textId="16C076C6" w:rsidR="005C432A" w:rsidRDefault="005C432A" w:rsidP="00091EBC">
      <w:pPr>
        <w:pStyle w:val="BodyTextIndent3"/>
        <w:spacing w:line="240" w:lineRule="auto"/>
        <w:jc w:val="right"/>
        <w:rPr>
          <w:rFonts w:ascii="GHEA Grapalat" w:hAnsi="GHEA Grapalat"/>
          <w:szCs w:val="24"/>
          <w:lang w:val="hy-AM"/>
        </w:rPr>
      </w:pPr>
    </w:p>
    <w:p w14:paraId="709948B8" w14:textId="43879CED" w:rsidR="005C432A" w:rsidRDefault="005C432A" w:rsidP="00091EBC">
      <w:pPr>
        <w:pStyle w:val="BodyTextIndent3"/>
        <w:spacing w:line="240" w:lineRule="auto"/>
        <w:jc w:val="right"/>
        <w:rPr>
          <w:rFonts w:ascii="GHEA Grapalat" w:hAnsi="GHEA Grapalat"/>
          <w:szCs w:val="24"/>
          <w:lang w:val="hy-AM"/>
        </w:rPr>
      </w:pPr>
    </w:p>
    <w:p w14:paraId="449C0118" w14:textId="2FE2DD1F" w:rsidR="005C432A" w:rsidRDefault="005C432A" w:rsidP="00091EBC">
      <w:pPr>
        <w:pStyle w:val="BodyTextIndent3"/>
        <w:spacing w:line="240" w:lineRule="auto"/>
        <w:jc w:val="right"/>
        <w:rPr>
          <w:rFonts w:ascii="GHEA Grapalat" w:hAnsi="GHEA Grapalat"/>
          <w:szCs w:val="24"/>
          <w:lang w:val="hy-AM"/>
        </w:rPr>
      </w:pPr>
    </w:p>
    <w:p w14:paraId="2D49BB37" w14:textId="009FF55E" w:rsidR="005C432A" w:rsidRDefault="005C432A" w:rsidP="00091EBC">
      <w:pPr>
        <w:pStyle w:val="BodyTextIndent3"/>
        <w:spacing w:line="240" w:lineRule="auto"/>
        <w:jc w:val="right"/>
        <w:rPr>
          <w:rFonts w:ascii="GHEA Grapalat" w:hAnsi="GHEA Grapalat"/>
          <w:szCs w:val="24"/>
          <w:lang w:val="hy-AM"/>
        </w:rPr>
      </w:pPr>
    </w:p>
    <w:p w14:paraId="1394B619" w14:textId="4B1A913C" w:rsidR="005C432A" w:rsidRDefault="005C432A" w:rsidP="00091EBC">
      <w:pPr>
        <w:pStyle w:val="BodyTextIndent3"/>
        <w:spacing w:line="240" w:lineRule="auto"/>
        <w:jc w:val="right"/>
        <w:rPr>
          <w:rFonts w:ascii="GHEA Grapalat" w:hAnsi="GHEA Grapalat"/>
          <w:szCs w:val="24"/>
          <w:lang w:val="hy-AM"/>
        </w:rPr>
      </w:pPr>
    </w:p>
    <w:p w14:paraId="554279F5" w14:textId="724D955A" w:rsidR="005C432A" w:rsidRDefault="005C432A" w:rsidP="00091EBC">
      <w:pPr>
        <w:pStyle w:val="BodyTextIndent3"/>
        <w:spacing w:line="240" w:lineRule="auto"/>
        <w:jc w:val="right"/>
        <w:rPr>
          <w:rFonts w:ascii="GHEA Grapalat" w:hAnsi="GHEA Grapalat"/>
          <w:szCs w:val="24"/>
          <w:lang w:val="hy-AM"/>
        </w:rPr>
      </w:pPr>
    </w:p>
    <w:p w14:paraId="2567865F" w14:textId="0F9ABAEA" w:rsidR="005C432A" w:rsidRDefault="005C432A" w:rsidP="00091EBC">
      <w:pPr>
        <w:pStyle w:val="BodyTextIndent3"/>
        <w:spacing w:line="240" w:lineRule="auto"/>
        <w:jc w:val="right"/>
        <w:rPr>
          <w:rFonts w:ascii="GHEA Grapalat" w:hAnsi="GHEA Grapalat"/>
          <w:szCs w:val="24"/>
          <w:lang w:val="hy-AM"/>
        </w:rPr>
      </w:pPr>
    </w:p>
    <w:p w14:paraId="3E0152AA" w14:textId="76E43031" w:rsidR="005C432A" w:rsidRDefault="005C432A" w:rsidP="00091EBC">
      <w:pPr>
        <w:pStyle w:val="BodyTextIndent3"/>
        <w:spacing w:line="240" w:lineRule="auto"/>
        <w:jc w:val="right"/>
        <w:rPr>
          <w:rFonts w:ascii="GHEA Grapalat" w:hAnsi="GHEA Grapalat"/>
          <w:szCs w:val="24"/>
          <w:lang w:val="hy-AM"/>
        </w:rPr>
      </w:pPr>
    </w:p>
    <w:p w14:paraId="2B19C35C" w14:textId="16686822" w:rsidR="00927C52" w:rsidRDefault="00927C52" w:rsidP="00091EBC">
      <w:pPr>
        <w:pStyle w:val="BodyTextIndent3"/>
        <w:spacing w:line="240" w:lineRule="auto"/>
        <w:jc w:val="right"/>
        <w:rPr>
          <w:rFonts w:ascii="GHEA Grapalat" w:hAnsi="GHEA Grapalat"/>
          <w:szCs w:val="24"/>
          <w:lang w:val="hy-AM"/>
        </w:rPr>
      </w:pPr>
    </w:p>
    <w:p w14:paraId="3E6F8D4F" w14:textId="588CE8F0" w:rsidR="00927C52" w:rsidRDefault="00927C52" w:rsidP="00091EBC">
      <w:pPr>
        <w:pStyle w:val="BodyTextIndent3"/>
        <w:spacing w:line="240" w:lineRule="auto"/>
        <w:jc w:val="right"/>
        <w:rPr>
          <w:rFonts w:ascii="GHEA Grapalat" w:hAnsi="GHEA Grapalat"/>
          <w:szCs w:val="24"/>
          <w:lang w:val="hy-AM"/>
        </w:rPr>
      </w:pPr>
    </w:p>
    <w:p w14:paraId="30D125D7" w14:textId="62A57D19" w:rsidR="00927C52" w:rsidRDefault="00927C52" w:rsidP="00091EBC">
      <w:pPr>
        <w:pStyle w:val="BodyTextIndent3"/>
        <w:spacing w:line="240" w:lineRule="auto"/>
        <w:jc w:val="right"/>
        <w:rPr>
          <w:rFonts w:ascii="GHEA Grapalat" w:hAnsi="GHEA Grapalat"/>
          <w:szCs w:val="24"/>
          <w:lang w:val="hy-AM"/>
        </w:rPr>
      </w:pPr>
    </w:p>
    <w:p w14:paraId="01BD19AD" w14:textId="4E8EC369" w:rsidR="00927C52" w:rsidRDefault="00927C52" w:rsidP="00091EBC">
      <w:pPr>
        <w:pStyle w:val="BodyTextIndent3"/>
        <w:spacing w:line="240" w:lineRule="auto"/>
        <w:jc w:val="right"/>
        <w:rPr>
          <w:rFonts w:ascii="GHEA Grapalat" w:hAnsi="GHEA Grapalat"/>
          <w:szCs w:val="24"/>
          <w:lang w:val="hy-AM"/>
        </w:rPr>
      </w:pPr>
    </w:p>
    <w:p w14:paraId="55EB6A83" w14:textId="43620C7D" w:rsidR="00927C52" w:rsidRDefault="00927C52" w:rsidP="00091EBC">
      <w:pPr>
        <w:pStyle w:val="BodyTextIndent3"/>
        <w:spacing w:line="240" w:lineRule="auto"/>
        <w:jc w:val="right"/>
        <w:rPr>
          <w:rFonts w:ascii="GHEA Grapalat" w:hAnsi="GHEA Grapalat"/>
          <w:szCs w:val="24"/>
          <w:lang w:val="hy-AM"/>
        </w:rPr>
      </w:pPr>
    </w:p>
    <w:p w14:paraId="2385FCA4" w14:textId="6639E243" w:rsidR="00927C52" w:rsidRDefault="00927C52" w:rsidP="00091EBC">
      <w:pPr>
        <w:pStyle w:val="BodyTextIndent3"/>
        <w:spacing w:line="240" w:lineRule="auto"/>
        <w:jc w:val="right"/>
        <w:rPr>
          <w:rFonts w:ascii="GHEA Grapalat" w:hAnsi="GHEA Grapalat"/>
          <w:szCs w:val="24"/>
          <w:lang w:val="hy-AM"/>
        </w:rPr>
      </w:pPr>
    </w:p>
    <w:p w14:paraId="55AA1781" w14:textId="795490AB" w:rsidR="00927C52" w:rsidRDefault="00927C52" w:rsidP="00091EBC">
      <w:pPr>
        <w:pStyle w:val="BodyTextIndent3"/>
        <w:spacing w:line="240" w:lineRule="auto"/>
        <w:jc w:val="right"/>
        <w:rPr>
          <w:rFonts w:ascii="GHEA Grapalat" w:hAnsi="GHEA Grapalat"/>
          <w:szCs w:val="24"/>
          <w:lang w:val="hy-AM"/>
        </w:rPr>
      </w:pPr>
    </w:p>
    <w:p w14:paraId="3C3EE409" w14:textId="53BF071C" w:rsidR="00927C52" w:rsidRDefault="00927C52" w:rsidP="00091EBC">
      <w:pPr>
        <w:pStyle w:val="BodyTextIndent3"/>
        <w:spacing w:line="240" w:lineRule="auto"/>
        <w:jc w:val="right"/>
        <w:rPr>
          <w:rFonts w:ascii="GHEA Grapalat" w:hAnsi="GHEA Grapalat"/>
          <w:szCs w:val="24"/>
          <w:lang w:val="hy-AM"/>
        </w:rPr>
      </w:pPr>
    </w:p>
    <w:p w14:paraId="62808ED8" w14:textId="78F4CDDB" w:rsidR="00927C52" w:rsidRDefault="00927C52" w:rsidP="00091EBC">
      <w:pPr>
        <w:pStyle w:val="BodyTextIndent3"/>
        <w:spacing w:line="240" w:lineRule="auto"/>
        <w:jc w:val="right"/>
        <w:rPr>
          <w:rFonts w:ascii="GHEA Grapalat" w:hAnsi="GHEA Grapalat"/>
          <w:szCs w:val="24"/>
          <w:lang w:val="hy-AM"/>
        </w:rPr>
      </w:pPr>
    </w:p>
    <w:p w14:paraId="628A3F25" w14:textId="6CA5608E" w:rsidR="00927C52" w:rsidRDefault="00927C52" w:rsidP="00091EBC">
      <w:pPr>
        <w:pStyle w:val="BodyTextIndent3"/>
        <w:spacing w:line="240" w:lineRule="auto"/>
        <w:jc w:val="right"/>
        <w:rPr>
          <w:rFonts w:ascii="GHEA Grapalat" w:hAnsi="GHEA Grapalat"/>
          <w:szCs w:val="24"/>
          <w:lang w:val="hy-AM"/>
        </w:rPr>
      </w:pPr>
    </w:p>
    <w:p w14:paraId="1F7619EE" w14:textId="10CD7A22" w:rsidR="00927C52" w:rsidRDefault="00927C52" w:rsidP="00091EBC">
      <w:pPr>
        <w:pStyle w:val="BodyTextIndent3"/>
        <w:spacing w:line="240" w:lineRule="auto"/>
        <w:jc w:val="right"/>
        <w:rPr>
          <w:rFonts w:ascii="GHEA Grapalat" w:hAnsi="GHEA Grapalat"/>
          <w:szCs w:val="24"/>
          <w:lang w:val="hy-AM"/>
        </w:rPr>
      </w:pPr>
    </w:p>
    <w:p w14:paraId="35D32672" w14:textId="0076B0D2" w:rsidR="00927C52" w:rsidRDefault="00927C52" w:rsidP="00091EBC">
      <w:pPr>
        <w:pStyle w:val="BodyTextIndent3"/>
        <w:spacing w:line="240" w:lineRule="auto"/>
        <w:jc w:val="right"/>
        <w:rPr>
          <w:rFonts w:ascii="GHEA Grapalat" w:hAnsi="GHEA Grapalat"/>
          <w:szCs w:val="24"/>
          <w:lang w:val="hy-AM"/>
        </w:rPr>
      </w:pPr>
    </w:p>
    <w:p w14:paraId="646A0DC0" w14:textId="539E780F" w:rsidR="00927C52" w:rsidRDefault="00927C52" w:rsidP="00091EBC">
      <w:pPr>
        <w:pStyle w:val="BodyTextIndent3"/>
        <w:spacing w:line="240" w:lineRule="auto"/>
        <w:jc w:val="right"/>
        <w:rPr>
          <w:rFonts w:ascii="GHEA Grapalat" w:hAnsi="GHEA Grapalat"/>
          <w:szCs w:val="24"/>
          <w:lang w:val="hy-AM"/>
        </w:rPr>
      </w:pPr>
    </w:p>
    <w:p w14:paraId="0170BFAE" w14:textId="5D761CB9" w:rsidR="00927C52" w:rsidRDefault="00927C52" w:rsidP="00091EBC">
      <w:pPr>
        <w:pStyle w:val="BodyTextIndent3"/>
        <w:spacing w:line="240" w:lineRule="auto"/>
        <w:jc w:val="right"/>
        <w:rPr>
          <w:rFonts w:ascii="GHEA Grapalat" w:hAnsi="GHEA Grapalat"/>
          <w:szCs w:val="24"/>
          <w:lang w:val="hy-AM"/>
        </w:rPr>
      </w:pPr>
    </w:p>
    <w:p w14:paraId="1738CCFD" w14:textId="791CB470" w:rsidR="00927C52" w:rsidRDefault="00927C52" w:rsidP="00091EBC">
      <w:pPr>
        <w:pStyle w:val="BodyTextIndent3"/>
        <w:spacing w:line="240" w:lineRule="auto"/>
        <w:jc w:val="right"/>
        <w:rPr>
          <w:rFonts w:ascii="GHEA Grapalat" w:hAnsi="GHEA Grapalat"/>
          <w:szCs w:val="24"/>
          <w:lang w:val="hy-AM"/>
        </w:rPr>
      </w:pPr>
    </w:p>
    <w:p w14:paraId="5D43252C" w14:textId="73F5E5D1" w:rsidR="00927C52" w:rsidRDefault="00927C52" w:rsidP="00091EBC">
      <w:pPr>
        <w:pStyle w:val="BodyTextIndent3"/>
        <w:spacing w:line="240" w:lineRule="auto"/>
        <w:jc w:val="right"/>
        <w:rPr>
          <w:rFonts w:ascii="GHEA Grapalat" w:hAnsi="GHEA Grapalat"/>
          <w:szCs w:val="24"/>
          <w:lang w:val="hy-AM"/>
        </w:rPr>
      </w:pPr>
    </w:p>
    <w:p w14:paraId="3B7E8527" w14:textId="7FC6F751" w:rsidR="00927C52" w:rsidRDefault="00927C52" w:rsidP="00091EBC">
      <w:pPr>
        <w:pStyle w:val="BodyTextIndent3"/>
        <w:spacing w:line="240" w:lineRule="auto"/>
        <w:jc w:val="right"/>
        <w:rPr>
          <w:rFonts w:ascii="GHEA Grapalat" w:hAnsi="GHEA Grapalat"/>
          <w:szCs w:val="24"/>
          <w:lang w:val="hy-AM"/>
        </w:rPr>
      </w:pPr>
    </w:p>
    <w:p w14:paraId="0F0AC994" w14:textId="2BE3DCA7" w:rsidR="00927C52" w:rsidRDefault="00927C52" w:rsidP="00091EBC">
      <w:pPr>
        <w:pStyle w:val="BodyTextIndent3"/>
        <w:spacing w:line="240" w:lineRule="auto"/>
        <w:jc w:val="right"/>
        <w:rPr>
          <w:rFonts w:ascii="GHEA Grapalat" w:hAnsi="GHEA Grapalat"/>
          <w:szCs w:val="24"/>
          <w:lang w:val="hy-AM"/>
        </w:rPr>
      </w:pPr>
    </w:p>
    <w:p w14:paraId="5F94BABF" w14:textId="67CD278C" w:rsidR="00927C52" w:rsidRDefault="00927C52" w:rsidP="00091EBC">
      <w:pPr>
        <w:pStyle w:val="BodyTextIndent3"/>
        <w:spacing w:line="240" w:lineRule="auto"/>
        <w:jc w:val="right"/>
        <w:rPr>
          <w:rFonts w:ascii="GHEA Grapalat" w:hAnsi="GHEA Grapalat"/>
          <w:szCs w:val="24"/>
          <w:lang w:val="hy-AM"/>
        </w:rPr>
      </w:pPr>
    </w:p>
    <w:p w14:paraId="447310DB" w14:textId="0D5A8A16" w:rsidR="00927C52" w:rsidRDefault="00927C52" w:rsidP="00091EBC">
      <w:pPr>
        <w:pStyle w:val="BodyTextIndent3"/>
        <w:spacing w:line="240" w:lineRule="auto"/>
        <w:jc w:val="right"/>
        <w:rPr>
          <w:rFonts w:ascii="GHEA Grapalat" w:hAnsi="GHEA Grapalat"/>
          <w:szCs w:val="24"/>
          <w:lang w:val="hy-AM"/>
        </w:rPr>
      </w:pPr>
    </w:p>
    <w:p w14:paraId="65703060" w14:textId="1BFCD088" w:rsidR="00927C52" w:rsidRDefault="00927C52" w:rsidP="00091EBC">
      <w:pPr>
        <w:pStyle w:val="BodyTextIndent3"/>
        <w:spacing w:line="240" w:lineRule="auto"/>
        <w:jc w:val="right"/>
        <w:rPr>
          <w:rFonts w:ascii="GHEA Grapalat" w:hAnsi="GHEA Grapalat"/>
          <w:szCs w:val="24"/>
          <w:lang w:val="hy-AM"/>
        </w:rPr>
      </w:pPr>
    </w:p>
    <w:p w14:paraId="4CD8BC56" w14:textId="31BDFB4C" w:rsidR="00927C52" w:rsidRDefault="00927C52" w:rsidP="00091EBC">
      <w:pPr>
        <w:pStyle w:val="BodyTextIndent3"/>
        <w:spacing w:line="240" w:lineRule="auto"/>
        <w:jc w:val="right"/>
        <w:rPr>
          <w:rFonts w:ascii="GHEA Grapalat" w:hAnsi="GHEA Grapalat"/>
          <w:szCs w:val="24"/>
          <w:lang w:val="hy-AM"/>
        </w:rPr>
      </w:pPr>
    </w:p>
    <w:p w14:paraId="605E5418" w14:textId="1DCD137C" w:rsidR="00927C52" w:rsidRDefault="00927C52" w:rsidP="00091EBC">
      <w:pPr>
        <w:pStyle w:val="BodyTextIndent3"/>
        <w:spacing w:line="240" w:lineRule="auto"/>
        <w:jc w:val="right"/>
        <w:rPr>
          <w:rFonts w:ascii="GHEA Grapalat" w:hAnsi="GHEA Grapalat"/>
          <w:szCs w:val="24"/>
          <w:lang w:val="hy-AM"/>
        </w:rPr>
      </w:pPr>
    </w:p>
    <w:p w14:paraId="5F712BB3" w14:textId="13A65FF3" w:rsidR="00927C52" w:rsidRDefault="00927C52" w:rsidP="00091EBC">
      <w:pPr>
        <w:pStyle w:val="BodyTextIndent3"/>
        <w:spacing w:line="240" w:lineRule="auto"/>
        <w:jc w:val="right"/>
        <w:rPr>
          <w:rFonts w:ascii="GHEA Grapalat" w:hAnsi="GHEA Grapalat"/>
          <w:szCs w:val="24"/>
          <w:lang w:val="hy-AM"/>
        </w:rPr>
      </w:pPr>
    </w:p>
    <w:p w14:paraId="70BBB2A9" w14:textId="6BC1DEE0" w:rsidR="00927C52" w:rsidRDefault="00927C52" w:rsidP="00091EBC">
      <w:pPr>
        <w:pStyle w:val="BodyTextIndent3"/>
        <w:spacing w:line="240" w:lineRule="auto"/>
        <w:jc w:val="right"/>
        <w:rPr>
          <w:rFonts w:ascii="GHEA Grapalat" w:hAnsi="GHEA Grapalat"/>
          <w:szCs w:val="24"/>
          <w:lang w:val="hy-AM"/>
        </w:rPr>
      </w:pPr>
    </w:p>
    <w:p w14:paraId="07901D5B" w14:textId="3EC2E7C7" w:rsidR="00927C52" w:rsidRDefault="00927C52" w:rsidP="00091EBC">
      <w:pPr>
        <w:pStyle w:val="BodyTextIndent3"/>
        <w:spacing w:line="240" w:lineRule="auto"/>
        <w:jc w:val="right"/>
        <w:rPr>
          <w:rFonts w:ascii="GHEA Grapalat" w:hAnsi="GHEA Grapalat"/>
          <w:szCs w:val="24"/>
          <w:lang w:val="hy-AM"/>
        </w:rPr>
      </w:pPr>
    </w:p>
    <w:p w14:paraId="56428E37" w14:textId="5256B46A" w:rsidR="00927C52" w:rsidRDefault="00927C52" w:rsidP="00091EBC">
      <w:pPr>
        <w:pStyle w:val="BodyTextIndent3"/>
        <w:spacing w:line="240" w:lineRule="auto"/>
        <w:jc w:val="right"/>
        <w:rPr>
          <w:rFonts w:ascii="GHEA Grapalat" w:hAnsi="GHEA Grapalat"/>
          <w:szCs w:val="24"/>
          <w:lang w:val="hy-AM"/>
        </w:rPr>
      </w:pPr>
    </w:p>
    <w:p w14:paraId="63541794" w14:textId="2C197723" w:rsidR="00927C52" w:rsidRDefault="00927C52" w:rsidP="00091EBC">
      <w:pPr>
        <w:pStyle w:val="BodyTextIndent3"/>
        <w:spacing w:line="240" w:lineRule="auto"/>
        <w:jc w:val="right"/>
        <w:rPr>
          <w:rFonts w:ascii="GHEA Grapalat" w:hAnsi="GHEA Grapalat"/>
          <w:szCs w:val="24"/>
          <w:lang w:val="hy-AM"/>
        </w:rPr>
      </w:pPr>
    </w:p>
    <w:p w14:paraId="67FC428B" w14:textId="5391BD9D" w:rsidR="00927C52" w:rsidRDefault="00927C52" w:rsidP="00091EBC">
      <w:pPr>
        <w:pStyle w:val="BodyTextIndent3"/>
        <w:spacing w:line="240" w:lineRule="auto"/>
        <w:jc w:val="right"/>
        <w:rPr>
          <w:rFonts w:ascii="GHEA Grapalat" w:hAnsi="GHEA Grapalat"/>
          <w:szCs w:val="24"/>
          <w:lang w:val="hy-AM"/>
        </w:rPr>
      </w:pPr>
    </w:p>
    <w:p w14:paraId="19241830" w14:textId="18C0AF59" w:rsidR="00927C52" w:rsidRDefault="00927C52" w:rsidP="00091EBC">
      <w:pPr>
        <w:pStyle w:val="BodyTextIndent3"/>
        <w:spacing w:line="240" w:lineRule="auto"/>
        <w:jc w:val="right"/>
        <w:rPr>
          <w:rFonts w:ascii="GHEA Grapalat" w:hAnsi="GHEA Grapalat"/>
          <w:szCs w:val="24"/>
          <w:lang w:val="hy-AM"/>
        </w:rPr>
      </w:pPr>
    </w:p>
    <w:p w14:paraId="3313AEDE" w14:textId="152843B5" w:rsidR="00927C52" w:rsidRDefault="00927C52" w:rsidP="00091EBC">
      <w:pPr>
        <w:pStyle w:val="BodyTextIndent3"/>
        <w:spacing w:line="240" w:lineRule="auto"/>
        <w:jc w:val="right"/>
        <w:rPr>
          <w:rFonts w:ascii="GHEA Grapalat" w:hAnsi="GHEA Grapalat"/>
          <w:szCs w:val="24"/>
          <w:lang w:val="hy-AM"/>
        </w:rPr>
      </w:pPr>
    </w:p>
    <w:p w14:paraId="44BA2E0D" w14:textId="35858483" w:rsidR="00927C52" w:rsidRDefault="00927C52" w:rsidP="00091EBC">
      <w:pPr>
        <w:pStyle w:val="BodyTextIndent3"/>
        <w:spacing w:line="240" w:lineRule="auto"/>
        <w:jc w:val="right"/>
        <w:rPr>
          <w:rFonts w:ascii="GHEA Grapalat" w:hAnsi="GHEA Grapalat"/>
          <w:szCs w:val="24"/>
          <w:lang w:val="hy-AM"/>
        </w:rPr>
      </w:pPr>
    </w:p>
    <w:p w14:paraId="5E395C9F" w14:textId="59A32118" w:rsidR="00927C52" w:rsidRDefault="00927C52" w:rsidP="00091EBC">
      <w:pPr>
        <w:pStyle w:val="BodyTextIndent3"/>
        <w:spacing w:line="240" w:lineRule="auto"/>
        <w:jc w:val="right"/>
        <w:rPr>
          <w:rFonts w:ascii="GHEA Grapalat" w:hAnsi="GHEA Grapalat"/>
          <w:szCs w:val="24"/>
          <w:lang w:val="hy-AM"/>
        </w:rPr>
      </w:pPr>
    </w:p>
    <w:p w14:paraId="62396DAF" w14:textId="5031B5DB" w:rsidR="00927C52" w:rsidRDefault="00927C52" w:rsidP="00091EBC">
      <w:pPr>
        <w:pStyle w:val="BodyTextIndent3"/>
        <w:spacing w:line="240" w:lineRule="auto"/>
        <w:jc w:val="right"/>
        <w:rPr>
          <w:rFonts w:ascii="GHEA Grapalat" w:hAnsi="GHEA Grapalat"/>
          <w:szCs w:val="24"/>
          <w:lang w:val="hy-AM"/>
        </w:rPr>
      </w:pPr>
    </w:p>
    <w:p w14:paraId="1E1A5FE3" w14:textId="74DD4C52" w:rsidR="00927C52" w:rsidRDefault="00927C52" w:rsidP="00091EBC">
      <w:pPr>
        <w:pStyle w:val="BodyTextIndent3"/>
        <w:spacing w:line="240" w:lineRule="auto"/>
        <w:jc w:val="right"/>
        <w:rPr>
          <w:rFonts w:ascii="GHEA Grapalat" w:hAnsi="GHEA Grapalat"/>
          <w:szCs w:val="24"/>
          <w:lang w:val="hy-AM"/>
        </w:rPr>
      </w:pPr>
    </w:p>
    <w:p w14:paraId="68C5E338" w14:textId="0AAAB7E2" w:rsidR="00927C52" w:rsidRDefault="00927C52" w:rsidP="00091EBC">
      <w:pPr>
        <w:pStyle w:val="BodyTextIndent3"/>
        <w:spacing w:line="240" w:lineRule="auto"/>
        <w:jc w:val="right"/>
        <w:rPr>
          <w:rFonts w:ascii="GHEA Grapalat" w:hAnsi="GHEA Grapalat"/>
          <w:szCs w:val="24"/>
          <w:lang w:val="hy-AM"/>
        </w:rPr>
      </w:pPr>
    </w:p>
    <w:p w14:paraId="525D1917" w14:textId="589865D7" w:rsidR="00927C52" w:rsidRDefault="00927C52" w:rsidP="00091EBC">
      <w:pPr>
        <w:pStyle w:val="BodyTextIndent3"/>
        <w:spacing w:line="240" w:lineRule="auto"/>
        <w:jc w:val="right"/>
        <w:rPr>
          <w:rFonts w:ascii="GHEA Grapalat" w:hAnsi="GHEA Grapalat"/>
          <w:szCs w:val="24"/>
          <w:lang w:val="hy-AM"/>
        </w:rPr>
      </w:pPr>
    </w:p>
    <w:p w14:paraId="6987C4D1" w14:textId="77777777" w:rsidR="00927C52" w:rsidRDefault="00927C52" w:rsidP="00091EBC">
      <w:pPr>
        <w:pStyle w:val="BodyTextIndent3"/>
        <w:spacing w:line="240" w:lineRule="auto"/>
        <w:jc w:val="right"/>
        <w:rPr>
          <w:rFonts w:ascii="GHEA Grapalat" w:hAnsi="GHEA Grapalat"/>
          <w:szCs w:val="24"/>
          <w:lang w:val="hy-AM"/>
        </w:rPr>
      </w:pPr>
    </w:p>
    <w:p w14:paraId="7C37E7CE" w14:textId="07C4D1AF" w:rsidR="005C432A" w:rsidRDefault="005C432A" w:rsidP="00091EBC">
      <w:pPr>
        <w:pStyle w:val="BodyTextIndent3"/>
        <w:spacing w:line="240" w:lineRule="auto"/>
        <w:jc w:val="right"/>
        <w:rPr>
          <w:rFonts w:ascii="GHEA Grapalat" w:hAnsi="GHEA Grapalat"/>
          <w:szCs w:val="24"/>
          <w:lang w:val="hy-AM"/>
        </w:rPr>
      </w:pPr>
    </w:p>
    <w:p w14:paraId="24ACE631" w14:textId="77777777" w:rsidR="005C432A" w:rsidRPr="0093002B" w:rsidRDefault="005C432A" w:rsidP="00091EBC">
      <w:pPr>
        <w:pStyle w:val="BodyTextIndent3"/>
        <w:spacing w:line="240" w:lineRule="auto"/>
        <w:jc w:val="right"/>
        <w:rPr>
          <w:rFonts w:ascii="GHEA Grapalat" w:hAnsi="GHEA Grapalat"/>
          <w:szCs w:val="24"/>
          <w:lang w:val="hy-AM"/>
        </w:rPr>
      </w:pPr>
    </w:p>
    <w:p w14:paraId="7C165D5A" w14:textId="77777777" w:rsidR="00631658" w:rsidRPr="0093002B" w:rsidRDefault="00631658" w:rsidP="00631658">
      <w:pPr>
        <w:jc w:val="right"/>
        <w:rPr>
          <w:rFonts w:ascii="GHEA Grapalat" w:hAnsi="GHEA Grapalat" w:cs="GHEA Grapalat"/>
          <w:i/>
          <w:sz w:val="18"/>
          <w:szCs w:val="18"/>
          <w:lang w:val="hy-AM"/>
        </w:rPr>
      </w:pPr>
    </w:p>
    <w:p w14:paraId="062A126A" w14:textId="77777777" w:rsidR="0006003D" w:rsidRDefault="0006003D" w:rsidP="00631658">
      <w:pPr>
        <w:pStyle w:val="BodyTextIndent3"/>
        <w:spacing w:line="240" w:lineRule="auto"/>
        <w:jc w:val="right"/>
        <w:rPr>
          <w:rFonts w:ascii="GHEA Grapalat" w:hAnsi="GHEA Grapalat" w:cs="Sylfaen"/>
          <w:b/>
          <w:lang w:val="hy-AM"/>
        </w:rPr>
      </w:pPr>
    </w:p>
    <w:p w14:paraId="05CE6631" w14:textId="77777777" w:rsidR="0006003D" w:rsidRDefault="0006003D" w:rsidP="00631658">
      <w:pPr>
        <w:pStyle w:val="BodyTextIndent3"/>
        <w:spacing w:line="240" w:lineRule="auto"/>
        <w:jc w:val="right"/>
        <w:rPr>
          <w:rFonts w:ascii="GHEA Grapalat" w:hAnsi="GHEA Grapalat" w:cs="Sylfaen"/>
          <w:b/>
          <w:lang w:val="hy-AM"/>
        </w:rPr>
      </w:pPr>
    </w:p>
    <w:p w14:paraId="7301E59F" w14:textId="77777777" w:rsidR="0006003D" w:rsidRDefault="0006003D" w:rsidP="00631658">
      <w:pPr>
        <w:pStyle w:val="BodyTextIndent3"/>
        <w:spacing w:line="240" w:lineRule="auto"/>
        <w:jc w:val="right"/>
        <w:rPr>
          <w:rFonts w:ascii="GHEA Grapalat" w:hAnsi="GHEA Grapalat" w:cs="Sylfaen"/>
          <w:b/>
          <w:lang w:val="hy-AM"/>
        </w:rPr>
      </w:pPr>
    </w:p>
    <w:p w14:paraId="616BA39D" w14:textId="77777777" w:rsidR="008D2826" w:rsidRDefault="008D2826" w:rsidP="003A7CCB">
      <w:pPr>
        <w:pStyle w:val="BodyTextIndent3"/>
        <w:spacing w:line="240" w:lineRule="auto"/>
        <w:jc w:val="right"/>
        <w:rPr>
          <w:rFonts w:ascii="GHEA Grapalat" w:hAnsi="GHEA Grapalat" w:cs="Sylfaen"/>
          <w:b/>
          <w:lang w:val="hy-AM"/>
        </w:rPr>
      </w:pPr>
    </w:p>
    <w:p w14:paraId="09E38822" w14:textId="4D556E0C" w:rsidR="003A7CCB" w:rsidRPr="00222F7B"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Pr="00222F7B">
        <w:rPr>
          <w:rFonts w:ascii="GHEA Grapalat" w:hAnsi="GHEA Grapalat" w:cs="Sylfaen"/>
          <w:b/>
          <w:lang w:val="hy-AM"/>
        </w:rPr>
        <w:t>7</w:t>
      </w:r>
    </w:p>
    <w:p w14:paraId="78EA3F97" w14:textId="45EA4BC7" w:rsidR="003A7CCB" w:rsidRPr="00FB1EC7" w:rsidRDefault="003A7CCB" w:rsidP="003A7CCB">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Pr>
          <w:rFonts w:ascii="GHEA Grapalat" w:hAnsi="GHEA Grapalat" w:cs="Sylfaen"/>
          <w:b/>
          <w:lang w:val="hy-AM"/>
        </w:rPr>
        <w:t>ԵՔ-</w:t>
      </w:r>
      <w:r w:rsidR="00B56F16">
        <w:rPr>
          <w:rFonts w:ascii="GHEA Grapalat" w:hAnsi="GHEA Grapalat" w:cs="Sylfaen"/>
          <w:b/>
          <w:lang w:val="hy-AM"/>
        </w:rPr>
        <w:t>ԲՄԱՇՁԲ-</w:t>
      </w:r>
      <w:r w:rsidR="00A84F28">
        <w:rPr>
          <w:rFonts w:ascii="GHEA Grapalat" w:hAnsi="GHEA Grapalat" w:cs="Sylfaen"/>
          <w:b/>
          <w:lang w:val="hy-AM"/>
        </w:rPr>
        <w:t>26/25</w:t>
      </w:r>
      <w:r w:rsidRPr="00785E88">
        <w:rPr>
          <w:rFonts w:ascii="GHEA Grapalat" w:hAnsi="GHEA Grapalat" w:cs="Sylfaen"/>
          <w:b/>
          <w:lang w:val="hy-AM"/>
        </w:rPr>
        <w:t>»*  ծածկագրով</w:t>
      </w:r>
    </w:p>
    <w:p w14:paraId="4D966962" w14:textId="13D9C5E9" w:rsidR="003A7CCB" w:rsidRPr="00FB1EC7" w:rsidRDefault="00F57EA6" w:rsidP="003A7CCB">
      <w:pPr>
        <w:pStyle w:val="BodyTextIndent3"/>
        <w:spacing w:line="240" w:lineRule="auto"/>
        <w:jc w:val="right"/>
        <w:rPr>
          <w:rFonts w:ascii="GHEA Grapalat" w:hAnsi="GHEA Grapalat" w:cs="Sylfaen"/>
          <w:b/>
          <w:lang w:val="hy-AM"/>
        </w:rPr>
      </w:pPr>
      <w:r>
        <w:rPr>
          <w:rFonts w:ascii="GHEA Grapalat" w:hAnsi="GHEA Grapalat" w:cs="Sylfaen"/>
          <w:b/>
          <w:lang w:val="hy-AM"/>
        </w:rPr>
        <w:t>բաց մրցույթ</w:t>
      </w:r>
      <w:r w:rsidR="003A7CCB" w:rsidRPr="00FB1EC7">
        <w:rPr>
          <w:rFonts w:ascii="GHEA Grapalat" w:hAnsi="GHEA Grapalat" w:cs="Sylfaen"/>
          <w:b/>
          <w:lang w:val="hy-AM"/>
        </w:rPr>
        <w:t>ի հրավերի</w:t>
      </w:r>
    </w:p>
    <w:p w14:paraId="1E55B33D" w14:textId="77777777" w:rsidR="003A7CCB" w:rsidRPr="00FB1EC7" w:rsidRDefault="003A7CCB" w:rsidP="003A7CCB">
      <w:pPr>
        <w:jc w:val="right"/>
        <w:rPr>
          <w:rFonts w:ascii="GHEA Grapalat" w:hAnsi="GHEA Grapalat"/>
          <w:lang w:val="es-ES"/>
        </w:rPr>
      </w:pPr>
    </w:p>
    <w:p w14:paraId="58C9EE72" w14:textId="77777777" w:rsidR="003A7CCB" w:rsidRPr="00FB1EC7" w:rsidRDefault="003A7CCB" w:rsidP="003A7CCB">
      <w:pPr>
        <w:tabs>
          <w:tab w:val="left" w:pos="2268"/>
        </w:tabs>
        <w:ind w:left="-284" w:firstLine="284"/>
        <w:jc w:val="right"/>
        <w:rPr>
          <w:rFonts w:ascii="GHEA Grapalat" w:hAnsi="GHEA Grapalat"/>
          <w:lang w:val="es-ES"/>
        </w:rPr>
      </w:pPr>
    </w:p>
    <w:p w14:paraId="55CD6999" w14:textId="77777777" w:rsidR="003A7CCB" w:rsidRPr="00FB1EC7" w:rsidRDefault="003A7CCB" w:rsidP="003A7CC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4458F8C9" w14:textId="77777777" w:rsidR="003A7CCB" w:rsidRPr="00FB1EC7" w:rsidRDefault="003A7CCB" w:rsidP="003A7CC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4D0792" w14:textId="77777777" w:rsidR="003A7CCB" w:rsidRPr="00FB1EC7" w:rsidRDefault="003A7CCB" w:rsidP="003A7CCB">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3A2829A1" w14:textId="77777777" w:rsidR="003A7CCB" w:rsidRPr="00FB1EC7" w:rsidRDefault="003A7CCB" w:rsidP="003A7CCB">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93002B" w:rsidRDefault="00F02279" w:rsidP="00F02279">
      <w:pPr>
        <w:jc w:val="both"/>
        <w:rPr>
          <w:rFonts w:ascii="GHEA Grapalat" w:hAnsi="GHEA Grapalat"/>
          <w:lang w:val="es-ES"/>
        </w:rPr>
      </w:pPr>
    </w:p>
    <w:p w14:paraId="50A6D5FE" w14:textId="77777777" w:rsidR="00F02279" w:rsidRPr="0093002B" w:rsidRDefault="00F02279" w:rsidP="00F02279">
      <w:pPr>
        <w:jc w:val="both"/>
        <w:rPr>
          <w:rFonts w:ascii="GHEA Grapalat" w:hAnsi="GHEA Grapalat"/>
          <w:lang w:val="es-ES"/>
        </w:rPr>
      </w:pPr>
    </w:p>
    <w:p w14:paraId="2B6C512F"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75733EBB" w14:textId="77777777" w:rsidR="00F02279" w:rsidRPr="0093002B" w:rsidRDefault="00F02279" w:rsidP="00F02279">
      <w:pPr>
        <w:ind w:firstLine="709"/>
        <w:jc w:val="both"/>
        <w:rPr>
          <w:rFonts w:ascii="GHEA Grapalat" w:hAnsi="GHEA Grapalat"/>
          <w:b/>
          <w:lang w:val="es-ES"/>
        </w:rPr>
      </w:pPr>
    </w:p>
    <w:p w14:paraId="613A70C9" w14:textId="35C21473" w:rsidR="00F02279" w:rsidRPr="0093002B" w:rsidRDefault="00F02279" w:rsidP="00F02279">
      <w:pPr>
        <w:ind w:firstLine="720"/>
        <w:jc w:val="both"/>
        <w:rPr>
          <w:rFonts w:ascii="GHEA Grapalat" w:hAnsi="GHEA Grapalat"/>
          <w:b/>
          <w:sz w:val="20"/>
          <w:szCs w:val="20"/>
          <w:lang w:val="es-ES"/>
        </w:rPr>
      </w:pPr>
      <w:r w:rsidRPr="0093002B">
        <w:rPr>
          <w:rFonts w:ascii="GHEA Grapalat" w:hAnsi="GHEA Grapalat"/>
          <w:b/>
          <w:sz w:val="20"/>
          <w:szCs w:val="20"/>
          <w:lang w:val="es-ES"/>
        </w:rPr>
        <w:t xml:space="preserve">1.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ՊԱՅՄԱՆԱԳՐԻ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ԱՌԱՐԿԱՆ</w:t>
      </w:r>
    </w:p>
    <w:p w14:paraId="13CB4E70" w14:textId="3C67C1CF" w:rsidR="003A7CCB" w:rsidRPr="00456F9A" w:rsidRDefault="003A7CCB" w:rsidP="004B1B9E">
      <w:pPr>
        <w:tabs>
          <w:tab w:val="left" w:pos="990"/>
        </w:tabs>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պայմանագրով</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4B11DA">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4B1B9E">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4B1B9E">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4B1B9E">
        <w:rPr>
          <w:rFonts w:ascii="GHEA Grapalat" w:hAnsi="GHEA Grapalat" w:cs="Sylfaen"/>
          <w:sz w:val="20"/>
          <w:szCs w:val="20"/>
          <w:lang w:val="pt-BR"/>
        </w:rPr>
        <w:t xml:space="preserve"> </w:t>
      </w:r>
      <w:r w:rsidR="004B1B9E" w:rsidRPr="004B1B9E">
        <w:rPr>
          <w:rFonts w:ascii="GHEA Grapalat" w:hAnsi="GHEA Grapalat" w:cs="Sylfaen"/>
          <w:sz w:val="20"/>
          <w:szCs w:val="20"/>
          <w:lang w:val="pt-BR"/>
        </w:rPr>
        <w:t xml:space="preserve">կնքել </w:t>
      </w:r>
      <w:r w:rsidR="004B11DA" w:rsidRPr="004B11DA">
        <w:rPr>
          <w:rFonts w:ascii="GHEA Grapalat" w:hAnsi="GHEA Grapalat" w:cs="Sylfaen"/>
          <w:sz w:val="20"/>
          <w:szCs w:val="20"/>
          <w:lang w:val="pt-BR"/>
        </w:rPr>
        <w:t>Երևան քաղաքի Մալաթիա-Սեբաստիա վարչական շրջանի տարածքում բակային տարածքների և միջբակային ճանապարհների ասֆալտապատման աշխատանքների</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այսուհետ</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4B1B9E">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4B1B9E">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4B1B9E">
        <w:rPr>
          <w:rFonts w:ascii="GHEA Grapalat" w:hAnsi="GHEA Grapalat" w:cs="Sylfaen"/>
          <w:sz w:val="20"/>
          <w:szCs w:val="20"/>
          <w:lang w:val="pt-BR"/>
        </w:rPr>
        <w:t>։</w:t>
      </w:r>
    </w:p>
    <w:p w14:paraId="00A85B00" w14:textId="6C279D92" w:rsidR="00F02279" w:rsidRPr="0093002B" w:rsidRDefault="00F02279" w:rsidP="00F02279">
      <w:pPr>
        <w:tabs>
          <w:tab w:val="left" w:pos="1134"/>
        </w:tabs>
        <w:ind w:firstLine="720"/>
        <w:jc w:val="both"/>
        <w:rPr>
          <w:rFonts w:ascii="GHEA Grapalat" w:hAnsi="GHEA Grapalat"/>
          <w:sz w:val="20"/>
          <w:szCs w:val="20"/>
          <w:lang w:val="es-ES"/>
        </w:rPr>
      </w:pPr>
      <w:r w:rsidRPr="0093002B">
        <w:rPr>
          <w:rFonts w:ascii="GHEA Grapalat" w:hAnsi="GHEA Grapalat"/>
          <w:sz w:val="20"/>
          <w:szCs w:val="20"/>
          <w:lang w:val="es-ES"/>
        </w:rPr>
        <w:t>1.2</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շխատանքները</w:t>
      </w:r>
      <w:r w:rsidRPr="0093002B">
        <w:rPr>
          <w:rFonts w:ascii="GHEA Grapalat" w:hAnsi="GHEA Grapalat" w:cs="Times Armenian"/>
          <w:sz w:val="20"/>
          <w:szCs w:val="20"/>
          <w:lang w:val="es-ES"/>
        </w:rPr>
        <w:t xml:space="preserve"> </w:t>
      </w:r>
      <w:r w:rsidR="00CF7AC3" w:rsidRPr="0093002B">
        <w:rPr>
          <w:rFonts w:ascii="GHEA Grapalat" w:hAnsi="GHEA Grapalat" w:cs="Times Armenian"/>
          <w:sz w:val="20"/>
          <w:szCs w:val="20"/>
          <w:lang w:val="hy-AM"/>
        </w:rPr>
        <w:t xml:space="preserve">Կապալառուն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93002B">
        <w:rPr>
          <w:rFonts w:ascii="GHEA Grapalat" w:hAnsi="GHEA Grapalat" w:cs="Times Armenian"/>
          <w:sz w:val="20"/>
          <w:szCs w:val="20"/>
          <w:lang w:val="es-ES"/>
        </w:rPr>
        <w:t xml:space="preserve"> </w:t>
      </w:r>
      <w:r w:rsidR="00CF7AC3" w:rsidRPr="0093002B">
        <w:rPr>
          <w:rFonts w:ascii="GHEA Grapalat" w:hAnsi="GHEA Grapalat" w:cs="Sylfaen"/>
          <w:sz w:val="20"/>
          <w:szCs w:val="20"/>
          <w:lang w:val="hy-AM"/>
        </w:rPr>
        <w:t>սույն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անբաժանելի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կազմող</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ծավալաթերթ</w:t>
      </w:r>
      <w:r w:rsidRPr="0093002B">
        <w:rPr>
          <w:rFonts w:ascii="GHEA Grapalat" w:hAnsi="GHEA Grapalat" w:cs="Times Armenian"/>
          <w:sz w:val="20"/>
          <w:szCs w:val="20"/>
          <w:lang w:val="es-ES"/>
        </w:rPr>
        <w:t>-</w:t>
      </w:r>
      <w:r w:rsidRPr="0093002B">
        <w:rPr>
          <w:rFonts w:ascii="GHEA Grapalat" w:hAnsi="GHEA Grapalat" w:cs="Sylfaen"/>
          <w:sz w:val="20"/>
          <w:szCs w:val="20"/>
          <w:lang w:val="pt-BR"/>
        </w:rPr>
        <w:t>նախահաշվին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ahoma"/>
          <w:sz w:val="20"/>
          <w:szCs w:val="20"/>
          <w:lang w:val="es-ES"/>
        </w:rPr>
        <w:t>։</w:t>
      </w:r>
    </w:p>
    <w:p w14:paraId="2CEB5BC5" w14:textId="517EE99E" w:rsidR="009938B6" w:rsidRPr="008B560A" w:rsidRDefault="009938B6" w:rsidP="009938B6">
      <w:pPr>
        <w:tabs>
          <w:tab w:val="left" w:pos="1134"/>
        </w:tabs>
        <w:ind w:firstLine="502"/>
        <w:jc w:val="both"/>
        <w:rPr>
          <w:rFonts w:ascii="GHEA Grapalat" w:hAnsi="GHEA Grapalat"/>
          <w:sz w:val="20"/>
          <w:szCs w:val="20"/>
          <w:lang w:val="es-ES"/>
        </w:rPr>
      </w:pPr>
      <w:r>
        <w:rPr>
          <w:rFonts w:ascii="GHEA Grapalat" w:hAnsi="GHEA Grapalat"/>
          <w:sz w:val="20"/>
          <w:szCs w:val="20"/>
          <w:lang w:val="es-ES"/>
        </w:rPr>
        <w:t xml:space="preserve">   </w:t>
      </w:r>
      <w:r w:rsidRPr="00FB1EC7">
        <w:rPr>
          <w:rFonts w:ascii="GHEA Grapalat" w:hAnsi="GHEA Grapalat"/>
          <w:sz w:val="20"/>
          <w:szCs w:val="20"/>
          <w:lang w:val="es-ES"/>
        </w:rPr>
        <w:t>1.3</w:t>
      </w:r>
      <w:r w:rsidRPr="00FB1EC7">
        <w:rPr>
          <w:rFonts w:ascii="GHEA Grapalat" w:hAnsi="GHEA Grapalat"/>
          <w:sz w:val="20"/>
          <w:szCs w:val="20"/>
          <w:lang w:val="es-ES"/>
        </w:rPr>
        <w:tab/>
      </w:r>
      <w:proofErr w:type="spellStart"/>
      <w:r w:rsidRPr="008B560A">
        <w:rPr>
          <w:rFonts w:ascii="GHEA Grapalat" w:hAnsi="GHEA Grapalat"/>
          <w:sz w:val="20"/>
          <w:szCs w:val="20"/>
          <w:lang w:val="es-ES"/>
        </w:rPr>
        <w:t>Պայմանագրով</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նախատեսված</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աշխատանքները</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սկսվում</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են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պայմանագիրն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ուժի</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մեջ</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մտնելուց</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հետո</w:t>
      </w:r>
      <w:proofErr w:type="spellEnd"/>
      <w:r w:rsidRPr="008B560A">
        <w:rPr>
          <w:rFonts w:ascii="GHEA Grapalat" w:hAnsi="GHEA Grapalat"/>
          <w:sz w:val="20"/>
          <w:szCs w:val="20"/>
          <w:lang w:val="es-ES"/>
        </w:rPr>
        <w:t xml:space="preserve"> և  </w:t>
      </w:r>
      <w:proofErr w:type="spellStart"/>
      <w:r w:rsidRPr="008B560A">
        <w:rPr>
          <w:rFonts w:ascii="GHEA Grapalat" w:hAnsi="GHEA Grapalat"/>
          <w:sz w:val="20"/>
          <w:szCs w:val="20"/>
          <w:lang w:val="es-ES"/>
        </w:rPr>
        <w:t>կատարման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ժամկետը</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սահմանվում</w:t>
      </w:r>
      <w:proofErr w:type="spellEnd"/>
      <w:r w:rsidRPr="008B560A">
        <w:rPr>
          <w:rFonts w:ascii="GHEA Grapalat" w:hAnsi="GHEA Grapalat"/>
          <w:sz w:val="20"/>
          <w:szCs w:val="20"/>
          <w:lang w:val="es-ES"/>
        </w:rPr>
        <w:t xml:space="preserve"> է` </w:t>
      </w:r>
      <w:proofErr w:type="spellStart"/>
      <w:r w:rsidRPr="008B560A">
        <w:rPr>
          <w:rFonts w:ascii="GHEA Grapalat" w:hAnsi="GHEA Grapalat"/>
          <w:sz w:val="20"/>
          <w:szCs w:val="20"/>
          <w:lang w:val="es-ES"/>
        </w:rPr>
        <w:t>Համաձայն</w:t>
      </w:r>
      <w:proofErr w:type="spellEnd"/>
      <w:r w:rsidRPr="008B560A">
        <w:rPr>
          <w:rFonts w:ascii="GHEA Grapalat" w:hAnsi="GHEA Grapalat"/>
          <w:sz w:val="20"/>
          <w:szCs w:val="20"/>
          <w:lang w:val="es-ES"/>
        </w:rPr>
        <w:t xml:space="preserve"> </w:t>
      </w:r>
      <w:proofErr w:type="spellStart"/>
      <w:r w:rsidRPr="008B560A">
        <w:rPr>
          <w:rFonts w:ascii="GHEA Grapalat" w:hAnsi="GHEA Grapalat"/>
          <w:sz w:val="20"/>
          <w:szCs w:val="20"/>
          <w:lang w:val="es-ES"/>
        </w:rPr>
        <w:t>հավելված</w:t>
      </w:r>
      <w:proofErr w:type="spellEnd"/>
      <w:r w:rsidRPr="008B560A">
        <w:rPr>
          <w:rFonts w:ascii="GHEA Grapalat" w:hAnsi="GHEA Grapalat"/>
          <w:sz w:val="20"/>
          <w:szCs w:val="20"/>
          <w:lang w:val="es-ES"/>
        </w:rPr>
        <w:t xml:space="preserve"> 2: </w:t>
      </w:r>
    </w:p>
    <w:p w14:paraId="024C781F" w14:textId="7529D392" w:rsidR="00F02279" w:rsidRPr="0093002B" w:rsidRDefault="00F02279" w:rsidP="003A7CCB">
      <w:pPr>
        <w:tabs>
          <w:tab w:val="left" w:pos="1134"/>
        </w:tabs>
        <w:ind w:firstLine="720"/>
        <w:jc w:val="both"/>
        <w:rPr>
          <w:rFonts w:ascii="GHEA Grapalat" w:hAnsi="GHEA Grapalat"/>
          <w:sz w:val="20"/>
          <w:szCs w:val="20"/>
          <w:lang w:val="es-ES"/>
        </w:rPr>
      </w:pPr>
      <w:r w:rsidRPr="0093002B">
        <w:rPr>
          <w:rFonts w:ascii="GHEA Grapalat" w:hAnsi="GHEA Grapalat" w:cs="Times Armenian"/>
          <w:sz w:val="20"/>
          <w:szCs w:val="20"/>
          <w:lang w:val="es-ES"/>
        </w:rPr>
        <w:t xml:space="preserve"> </w:t>
      </w:r>
    </w:p>
    <w:p w14:paraId="4E172C1B" w14:textId="0D46D499"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2.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ԿԱՊԱԼԱՌՈՒԻ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ՄԻՋՈՑՆԵՐՈՎ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ԱՇԽԱՏԱՆՔՆԵՐԸ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ԿԱՏԱՐԵԼԸ</w:t>
      </w:r>
    </w:p>
    <w:p w14:paraId="6A03E937" w14:textId="7156A175" w:rsidR="00F02279" w:rsidRPr="0093002B" w:rsidRDefault="00F02279" w:rsidP="00F02279">
      <w:pPr>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2.1  </w:t>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Կապալառուի </w:t>
      </w:r>
      <w:r w:rsidR="00E934F6" w:rsidRPr="0093002B">
        <w:rPr>
          <w:rFonts w:ascii="GHEA Grapalat" w:hAnsi="GHEA Grapalat" w:cs="Sylfaen"/>
          <w:sz w:val="20"/>
          <w:szCs w:val="20"/>
          <w:lang w:val="pt-BR"/>
        </w:rPr>
        <w:t>աշխատանքային և տեխնիկական ռեսուրսով, շինարարական նյութերով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և միջոցներով։</w:t>
      </w:r>
      <w:r w:rsidRPr="0093002B">
        <w:rPr>
          <w:rFonts w:ascii="GHEA Grapalat" w:hAnsi="GHEA Grapalat" w:cs="Times Armenian"/>
          <w:sz w:val="20"/>
          <w:szCs w:val="20"/>
          <w:lang w:val="es-ES"/>
        </w:rPr>
        <w:t xml:space="preserve"> </w:t>
      </w:r>
    </w:p>
    <w:p w14:paraId="3316C1EA" w14:textId="77777777" w:rsidR="00F02279" w:rsidRDefault="00F02279" w:rsidP="00330B04">
      <w:pPr>
        <w:tabs>
          <w:tab w:val="left" w:pos="1080"/>
        </w:tabs>
        <w:ind w:firstLine="720"/>
        <w:jc w:val="both"/>
        <w:rPr>
          <w:rFonts w:ascii="GHEA Grapalat" w:hAnsi="GHEA Grapalat" w:cs="Tahoma"/>
          <w:sz w:val="20"/>
          <w:szCs w:val="20"/>
          <w:lang w:val="es-ES"/>
        </w:rPr>
      </w:pPr>
      <w:r w:rsidRPr="0093002B">
        <w:rPr>
          <w:rFonts w:ascii="GHEA Grapalat" w:hAnsi="GHEA Grapalat"/>
          <w:sz w:val="20"/>
          <w:szCs w:val="20"/>
          <w:lang w:val="es-ES"/>
        </w:rPr>
        <w:t>2.2</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պատասխանատվություն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նյութերի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սարքավորումների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ahoma"/>
          <w:sz w:val="20"/>
          <w:szCs w:val="20"/>
          <w:lang w:val="es-ES"/>
        </w:rPr>
        <w:t>։</w:t>
      </w:r>
    </w:p>
    <w:p w14:paraId="0EB55E0D" w14:textId="77777777" w:rsidR="004B1B9E" w:rsidRPr="0093002B" w:rsidRDefault="004B1B9E" w:rsidP="00F02279">
      <w:pPr>
        <w:tabs>
          <w:tab w:val="left" w:pos="1276"/>
        </w:tabs>
        <w:ind w:firstLine="720"/>
        <w:jc w:val="both"/>
        <w:rPr>
          <w:rFonts w:ascii="GHEA Grapalat" w:hAnsi="GHEA Grapalat"/>
          <w:sz w:val="20"/>
          <w:szCs w:val="20"/>
          <w:lang w:val="es-ES"/>
        </w:rPr>
      </w:pPr>
    </w:p>
    <w:p w14:paraId="0177F853" w14:textId="5C26C52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ԿՈՂՄԵՐԻ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ԻՐԱՎՈՒՆՔՆԵՐԸ</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ՊԱՐՏԱԿԱՆՈՒԹՅՈՒՆՆԵՐԸ</w:t>
      </w:r>
      <w:r w:rsidRPr="0093002B">
        <w:rPr>
          <w:rFonts w:ascii="GHEA Grapalat" w:hAnsi="GHEA Grapalat" w:cs="Times Armenian"/>
          <w:b/>
          <w:sz w:val="20"/>
          <w:szCs w:val="20"/>
          <w:lang w:val="es-ES"/>
        </w:rPr>
        <w:tab/>
      </w:r>
    </w:p>
    <w:p w14:paraId="727E497D" w14:textId="56658D88"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3.1.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71D6293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3.1.1</w:t>
      </w:r>
      <w:r w:rsidRPr="0093002B">
        <w:rPr>
          <w:rFonts w:ascii="GHEA Grapalat" w:hAnsi="GHEA Grapalat"/>
          <w:sz w:val="20"/>
          <w:szCs w:val="20"/>
          <w:lang w:val="es-ES"/>
        </w:rPr>
        <w:tab/>
      </w:r>
      <w:r w:rsidRPr="0093002B">
        <w:rPr>
          <w:rFonts w:ascii="GHEA Grapalat" w:hAnsi="GHEA Grapalat" w:cs="Sylfaen"/>
          <w:sz w:val="20"/>
          <w:szCs w:val="20"/>
          <w:lang w:val="pt-BR"/>
        </w:rPr>
        <w:t>Ցանկացած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ստուգել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իրականացրած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որակը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առանց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միջամտելու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գործունեությանը</w:t>
      </w:r>
      <w:r w:rsidRPr="0093002B">
        <w:rPr>
          <w:rFonts w:ascii="GHEA Grapalat" w:hAnsi="GHEA Grapalat" w:cs="Times Armenian"/>
          <w:sz w:val="20"/>
          <w:szCs w:val="20"/>
          <w:lang w:val="es-ES"/>
        </w:rPr>
        <w:t>.</w:t>
      </w:r>
    </w:p>
    <w:p w14:paraId="3FF8CCAC"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3.1.2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46D0AF49" w14:textId="1B743D93"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Չընդունել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ՀՀ</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օրենսդրությամբ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դրույթներին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չհամապատասխանելու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հայեցողությամբ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սահմանելով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ինչպես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նաև</w:t>
      </w:r>
      <w:r w:rsidRPr="0093002B">
        <w:rPr>
          <w:rFonts w:ascii="GHEA Grapalat" w:hAnsi="GHEA Grapalat" w:cs="Times Armenia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EE16454"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3.1.4</w:t>
      </w:r>
      <w:r w:rsidRPr="0093002B">
        <w:rPr>
          <w:rFonts w:ascii="GHEA Grapalat" w:hAnsi="GHEA Grapalat"/>
          <w:sz w:val="20"/>
          <w:szCs w:val="20"/>
          <w:lang w:val="es-ES"/>
        </w:rPr>
        <w:tab/>
        <w:t xml:space="preserve"> </w:t>
      </w:r>
      <w:r w:rsidRPr="0093002B">
        <w:rPr>
          <w:rFonts w:ascii="GHEA Grapalat" w:hAnsi="GHEA Grapalat"/>
          <w:sz w:val="20"/>
          <w:szCs w:val="20"/>
          <w:lang w:val="es-ES"/>
        </w:rPr>
        <w:tab/>
      </w:r>
      <w:r w:rsidRPr="0093002B">
        <w:rPr>
          <w:rFonts w:ascii="GHEA Grapalat" w:hAnsi="GHEA Grapalat" w:cs="Sylfaen"/>
          <w:sz w:val="20"/>
          <w:szCs w:val="20"/>
          <w:lang w:val="pt-BR"/>
        </w:rPr>
        <w:t>Միակողմանի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w:t>
      </w:r>
    </w:p>
    <w:p w14:paraId="37D2B81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ա</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այնքան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դանդաղ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ժամանակին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ավարտը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դառնում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ակնհայտ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անհնար</w:t>
      </w:r>
      <w:r w:rsidRPr="0093002B">
        <w:rPr>
          <w:rFonts w:ascii="GHEA Grapalat" w:hAnsi="GHEA Grapalat" w:cs="Times Armenian"/>
          <w:sz w:val="20"/>
          <w:szCs w:val="20"/>
          <w:lang w:val="es-ES"/>
        </w:rPr>
        <w:t xml:space="preserve">, </w:t>
      </w:r>
    </w:p>
    <w:p w14:paraId="29EC3DF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բ</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ներառյալ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օրացուցային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գրաֆիկը</w:t>
      </w:r>
      <w:r w:rsidRPr="0093002B">
        <w:rPr>
          <w:rFonts w:ascii="GHEA Grapalat" w:hAnsi="GHEA Grapalat" w:cs="Times Armenian"/>
          <w:sz w:val="20"/>
          <w:szCs w:val="20"/>
          <w:lang w:val="es-ES"/>
        </w:rPr>
        <w:t>),</w:t>
      </w:r>
    </w:p>
    <w:p w14:paraId="67111141"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գ</w:t>
      </w:r>
      <w:r w:rsidRPr="0093002B">
        <w:rPr>
          <w:rFonts w:ascii="GHEA Grapalat" w:hAnsi="GHEA Grapalat"/>
          <w:sz w:val="20"/>
          <w:szCs w:val="20"/>
          <w:lang w:val="es-ES"/>
        </w:rPr>
        <w:t>)</w:t>
      </w:r>
      <w:r w:rsidRPr="0093002B">
        <w:rPr>
          <w:rFonts w:ascii="GHEA Grapalat" w:hAnsi="GHEA Grapalat"/>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նախագծանախահաշվային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փաստաթղթերով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պահանջներին</w:t>
      </w:r>
      <w:r w:rsidRPr="0093002B">
        <w:rPr>
          <w:rFonts w:ascii="GHEA Grapalat" w:hAnsi="GHEA Grapalat" w:cs="Times Armenian"/>
          <w:sz w:val="20"/>
          <w:szCs w:val="20"/>
          <w:lang w:val="es-ES"/>
        </w:rPr>
        <w:t>,</w:t>
      </w:r>
    </w:p>
    <w:p w14:paraId="14CFC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cs="Sylfaen"/>
          <w:sz w:val="20"/>
          <w:szCs w:val="20"/>
          <w:lang w:val="pt-BR"/>
        </w:rPr>
        <w:t>դ</w:t>
      </w:r>
      <w:r w:rsidRPr="0093002B">
        <w:rPr>
          <w:rFonts w:ascii="GHEA Grapalat" w:hAnsi="GHEA Grapalat" w:cs="Times Armenian"/>
          <w:sz w:val="20"/>
          <w:szCs w:val="20"/>
          <w:lang w:val="es-ES"/>
        </w:rPr>
        <w:t>)</w:t>
      </w:r>
      <w:r w:rsidRPr="0093002B">
        <w:rPr>
          <w:rFonts w:ascii="GHEA Grapalat" w:hAnsi="GHEA Grapalat" w:cs="Times Armenian"/>
          <w:sz w:val="20"/>
          <w:szCs w:val="20"/>
          <w:lang w:val="es-ES"/>
        </w:rPr>
        <w:tab/>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3.1.3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անհատույց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ժամկետները</w:t>
      </w:r>
      <w:r w:rsidRPr="0093002B">
        <w:rPr>
          <w:rFonts w:ascii="GHEA Grapalat" w:hAnsi="GHEA Grapalat" w:cs="Times Armenian"/>
          <w:sz w:val="20"/>
          <w:szCs w:val="20"/>
          <w:lang w:val="es-ES"/>
        </w:rPr>
        <w:t>.</w:t>
      </w:r>
    </w:p>
    <w:p w14:paraId="023D417B"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lastRenderedPageBreak/>
        <w:t>3.1.5</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ներկայացնել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ahoma"/>
          <w:sz w:val="20"/>
          <w:szCs w:val="20"/>
          <w:lang w:val="es-ES"/>
        </w:rPr>
        <w:t>։</w:t>
      </w:r>
    </w:p>
    <w:p w14:paraId="0305B499"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3.1.6</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Լիազորել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անձի</w:t>
      </w:r>
      <w:r w:rsidRPr="0093002B">
        <w:rPr>
          <w:rFonts w:ascii="GHEA Grapalat" w:hAnsi="GHEA Grapalat" w:cs="Times Armenian"/>
          <w:sz w:val="20"/>
          <w:szCs w:val="20"/>
          <w:lang w:val="es-ES"/>
        </w:rPr>
        <w:t>`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նկատմամբ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տեխնիկական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հսկողություն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նպատակով</w:t>
      </w:r>
      <w:r w:rsidRPr="0093002B">
        <w:rPr>
          <w:rFonts w:ascii="GHEA Grapalat" w:hAnsi="GHEA Grapalat" w:cs="Times Armenian"/>
          <w:sz w:val="20"/>
          <w:szCs w:val="20"/>
          <w:lang w:val="es-ES"/>
        </w:rPr>
        <w:t>.</w:t>
      </w:r>
    </w:p>
    <w:p w14:paraId="0CEE0BCF"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3.1.7</w:t>
      </w:r>
      <w:r w:rsidRPr="0093002B">
        <w:rPr>
          <w:rFonts w:ascii="GHEA Grapalat" w:hAnsi="GHEA Grapalat"/>
          <w:sz w:val="20"/>
          <w:szCs w:val="20"/>
          <w:lang w:val="es-ES"/>
        </w:rPr>
        <w:tab/>
      </w:r>
      <w:r w:rsidRPr="0093002B">
        <w:rPr>
          <w:rFonts w:ascii="GHEA Grapalat" w:hAnsi="GHEA Grapalat" w:cs="Sylfaen"/>
          <w:sz w:val="20"/>
          <w:szCs w:val="20"/>
          <w:lang w:val="pt-BR"/>
        </w:rPr>
        <w:t>Մինչև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անավարտ</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պայմանագիրն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օրենքով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ahoma"/>
          <w:sz w:val="20"/>
          <w:szCs w:val="20"/>
          <w:lang w:val="es-ES"/>
        </w:rPr>
        <w:t>։</w:t>
      </w:r>
    </w:p>
    <w:p w14:paraId="65E7D04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0FD71D20" w14:textId="35789EE3" w:rsidR="00F02279" w:rsidRPr="0093002B" w:rsidRDefault="00F02279" w:rsidP="00F02279">
      <w:pPr>
        <w:tabs>
          <w:tab w:val="left" w:pos="1276"/>
        </w:tabs>
        <w:ind w:firstLine="720"/>
        <w:jc w:val="both"/>
        <w:rPr>
          <w:rFonts w:ascii="GHEA Grapalat" w:hAnsi="GHEA Grapalat" w:cs="Times Armenian"/>
          <w:b/>
          <w:sz w:val="20"/>
          <w:szCs w:val="20"/>
          <w:lang w:val="es-ES"/>
        </w:rPr>
      </w:pPr>
      <w:r w:rsidRPr="0093002B">
        <w:rPr>
          <w:rFonts w:ascii="GHEA Grapalat" w:hAnsi="GHEA Grapalat"/>
          <w:b/>
          <w:sz w:val="20"/>
          <w:szCs w:val="20"/>
          <w:lang w:val="es-ES"/>
        </w:rPr>
        <w:t xml:space="preserve">3.2.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ՊԱՏՎԻՐԱՏՈՒՆ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4A8502EE"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3.2.1</w:t>
      </w:r>
      <w:r w:rsidRPr="0093002B">
        <w:rPr>
          <w:rFonts w:ascii="GHEA Grapalat" w:hAnsi="GHEA Grapalat"/>
          <w:sz w:val="20"/>
          <w:szCs w:val="20"/>
          <w:lang w:val="es-ES"/>
        </w:rPr>
        <w:tab/>
      </w:r>
      <w:r w:rsidRPr="0093002B">
        <w:rPr>
          <w:rFonts w:ascii="GHEA Grapalat" w:hAnsi="GHEA Grapalat" w:cs="Sylfaen"/>
          <w:sz w:val="20"/>
          <w:szCs w:val="20"/>
          <w:lang w:val="pt-BR"/>
        </w:rPr>
        <w:t>Աշխատանքը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աջակցել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ծավալով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w:t>
      </w:r>
    </w:p>
    <w:p w14:paraId="6BCE480A" w14:textId="77777777" w:rsidR="00F02279" w:rsidRPr="0093002B" w:rsidRDefault="00F02279" w:rsidP="00F02279">
      <w:pPr>
        <w:ind w:firstLine="720"/>
        <w:jc w:val="both"/>
        <w:rPr>
          <w:rFonts w:ascii="GHEA Grapalat" w:hAnsi="GHEA Grapalat"/>
          <w:sz w:val="20"/>
          <w:szCs w:val="20"/>
          <w:lang w:val="es-ES"/>
        </w:rPr>
      </w:pPr>
      <w:r w:rsidRPr="0093002B">
        <w:rPr>
          <w:rFonts w:ascii="GHEA Grapalat" w:hAnsi="GHEA Grapalat"/>
          <w:sz w:val="20"/>
          <w:szCs w:val="20"/>
          <w:lang w:val="es-ES"/>
        </w:rPr>
        <w:t>3.2.2 Պ</w:t>
      </w:r>
      <w:r w:rsidRPr="0093002B">
        <w:rPr>
          <w:rFonts w:ascii="GHEA Grapalat" w:hAnsi="GHEA Grapalat" w:cs="Sylfaen"/>
          <w:sz w:val="20"/>
          <w:szCs w:val="20"/>
          <w:lang w:val="pt-BR"/>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կարգով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մասնակցությամբ</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զննել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կատարված</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իսկ</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պայմանագրից</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վատթարացնող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շեղումներ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թերություններ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հայտնաբերելու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դեպքերում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այդ</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անհապաղ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w:t>
      </w:r>
    </w:p>
    <w:p w14:paraId="63AE90D5"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3.2.3</w:t>
      </w:r>
      <w:r w:rsidRPr="0093002B">
        <w:rPr>
          <w:rFonts w:ascii="GHEA Grapalat" w:hAnsi="GHEA Grapalat"/>
          <w:sz w:val="20"/>
          <w:szCs w:val="20"/>
          <w:lang w:val="es-ES"/>
        </w:rPr>
        <w:tab/>
        <w:t xml:space="preserve">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ուժի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մեջ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մտնելու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պահից</w:t>
      </w:r>
      <w:r w:rsidRPr="0093002B">
        <w:rPr>
          <w:rFonts w:ascii="GHEA Grapalat" w:hAnsi="GHEA Grapalat" w:cs="Times Armenian"/>
          <w:sz w:val="20"/>
          <w:szCs w:val="20"/>
          <w:lang w:val="es-ES"/>
        </w:rPr>
        <w:t xml:space="preserve"> 5 </w:t>
      </w:r>
      <w:r w:rsidRPr="0093002B">
        <w:rPr>
          <w:rFonts w:ascii="GHEA Grapalat" w:hAnsi="GHEA Grapalat" w:cs="Sylfaen"/>
          <w:sz w:val="20"/>
          <w:szCs w:val="20"/>
          <w:lang w:val="pt-BR"/>
        </w:rPr>
        <w:t>աշխատանքային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տրամադրել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իրականացման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համապատասխան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տարածք</w:t>
      </w:r>
      <w:r w:rsidRPr="0093002B">
        <w:rPr>
          <w:rFonts w:ascii="GHEA Grapalat" w:hAnsi="GHEA Grapalat" w:cs="Times Armenian"/>
          <w:sz w:val="20"/>
          <w:szCs w:val="20"/>
          <w:lang w:val="es-ES"/>
        </w:rPr>
        <w:t>.</w:t>
      </w:r>
    </w:p>
    <w:p w14:paraId="3AF7161E" w14:textId="77777777" w:rsidR="00F02279"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 xml:space="preserve">3.2.4 </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ընդունելու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Կապալառուին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վերջինիս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5B646AE2"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24938488" w14:textId="2C244A1D"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3.3.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ԻՐԱՎՈՒՆՔ</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ՈՒՆԻ</w:t>
      </w:r>
      <w:r w:rsidR="004B1B9E" w:rsidRPr="0093002B">
        <w:rPr>
          <w:rFonts w:ascii="GHEA Grapalat" w:hAnsi="GHEA Grapalat" w:cs="Times Armenian"/>
          <w:b/>
          <w:sz w:val="20"/>
          <w:szCs w:val="20"/>
          <w:lang w:val="es-ES"/>
        </w:rPr>
        <w:t>`</w:t>
      </w:r>
    </w:p>
    <w:p w14:paraId="4A502820"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3.3.1</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1.3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5.1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գումարը</w:t>
      </w:r>
      <w:r w:rsidRPr="0093002B">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93002B">
        <w:rPr>
          <w:rFonts w:ascii="GHEA Grapalat" w:hAnsi="GHEA Grapalat"/>
          <w:sz w:val="20"/>
          <w:szCs w:val="20"/>
          <w:lang w:val="es-ES"/>
        </w:rPr>
        <w:t>3.3.2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5.4 </w:t>
      </w:r>
      <w:r w:rsidRPr="0093002B">
        <w:rPr>
          <w:rFonts w:ascii="GHEA Grapalat" w:hAnsi="GHEA Grapalat" w:cs="Sylfaen"/>
          <w:sz w:val="20"/>
          <w:szCs w:val="20"/>
          <w:lang w:val="pt-BR"/>
        </w:rPr>
        <w:t>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նշված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խախտման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ենթակա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գումարները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6.5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21F5B174" w14:textId="77777777" w:rsidR="004B1B9E" w:rsidRPr="0093002B" w:rsidRDefault="004B1B9E" w:rsidP="00F02279">
      <w:pPr>
        <w:tabs>
          <w:tab w:val="left" w:pos="1276"/>
        </w:tabs>
        <w:ind w:firstLine="720"/>
        <w:jc w:val="both"/>
        <w:rPr>
          <w:rFonts w:ascii="GHEA Grapalat" w:hAnsi="GHEA Grapalat" w:cs="Times Armenian"/>
          <w:sz w:val="20"/>
          <w:szCs w:val="20"/>
          <w:lang w:val="es-ES"/>
        </w:rPr>
      </w:pPr>
    </w:p>
    <w:p w14:paraId="1A429C92" w14:textId="1B73F972"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3.4. </w:t>
      </w:r>
      <w:r w:rsidR="004B1B9E">
        <w:rPr>
          <w:rFonts w:ascii="GHEA Grapalat" w:hAnsi="GHEA Grapalat"/>
          <w:b/>
          <w:sz w:val="20"/>
          <w:szCs w:val="20"/>
          <w:lang w:val="es-ES"/>
        </w:rPr>
        <w:t xml:space="preserve">  </w:t>
      </w:r>
      <w:r w:rsidR="004B1B9E" w:rsidRPr="0093002B">
        <w:rPr>
          <w:rFonts w:ascii="GHEA Grapalat" w:hAnsi="GHEA Grapalat" w:cs="Sylfaen"/>
          <w:b/>
          <w:sz w:val="20"/>
          <w:szCs w:val="20"/>
          <w:lang w:val="pt-BR"/>
        </w:rPr>
        <w:t>ԿԱՊԱԼԱՌՈՒՆ</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ՊԱՐՏԱՎՈՐ</w:t>
      </w:r>
      <w:r w:rsidR="004B1B9E" w:rsidRPr="0093002B">
        <w:rPr>
          <w:rFonts w:ascii="GHEA Grapalat" w:hAnsi="GHEA Grapalat" w:cs="Times Armenian"/>
          <w:b/>
          <w:sz w:val="20"/>
          <w:szCs w:val="20"/>
          <w:lang w:val="es-ES"/>
        </w:rPr>
        <w:t xml:space="preserve"> </w:t>
      </w:r>
      <w:r w:rsidR="004B1B9E" w:rsidRPr="0093002B">
        <w:rPr>
          <w:rFonts w:ascii="GHEA Grapalat" w:hAnsi="GHEA Grapalat" w:cs="Sylfaen"/>
          <w:b/>
          <w:sz w:val="20"/>
          <w:szCs w:val="20"/>
          <w:lang w:val="pt-BR"/>
        </w:rPr>
        <w:t>Է</w:t>
      </w:r>
      <w:r w:rsidR="004B1B9E" w:rsidRPr="0093002B">
        <w:rPr>
          <w:rFonts w:ascii="GHEA Grapalat" w:hAnsi="GHEA Grapalat" w:cs="Times Armenian"/>
          <w:b/>
          <w:sz w:val="20"/>
          <w:szCs w:val="20"/>
          <w:lang w:val="es-ES"/>
        </w:rPr>
        <w:t>`</w:t>
      </w:r>
    </w:p>
    <w:p w14:paraId="087D5C8B" w14:textId="3D957349"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sz w:val="20"/>
          <w:szCs w:val="20"/>
          <w:lang w:val="es-ES"/>
        </w:rPr>
        <w:t>3.4.1</w:t>
      </w:r>
      <w:r w:rsidRPr="0093002B">
        <w:rPr>
          <w:rFonts w:ascii="GHEA Grapalat" w:hAnsi="GHEA Grapalat"/>
          <w:sz w:val="20"/>
          <w:szCs w:val="20"/>
          <w:lang w:val="es-ES"/>
        </w:rPr>
        <w:tab/>
      </w:r>
      <w:r w:rsidRPr="0093002B">
        <w:rPr>
          <w:rFonts w:ascii="GHEA Grapalat" w:hAnsi="GHEA Grapalat" w:cs="Sylfaen"/>
          <w:sz w:val="20"/>
          <w:szCs w:val="20"/>
          <w:lang w:val="pt-BR"/>
        </w:rPr>
        <w:t>Աշխատանքների առնվազն ----- տոկոսը կատարել անձամբ, պայմանագրով նախատեսված կարգով և ժամկետներում, իր</w:t>
      </w:r>
      <w:r w:rsidR="005746E8" w:rsidRPr="0093002B">
        <w:rPr>
          <w:rFonts w:ascii="GHEA Grapalat" w:hAnsi="GHEA Grapalat" w:cs="Sylfaen"/>
          <w:sz w:val="20"/>
          <w:szCs w:val="20"/>
          <w:lang w:val="pt-BR"/>
        </w:rPr>
        <w:t xml:space="preserve"> </w:t>
      </w:r>
      <w:r w:rsidR="00E934F6" w:rsidRPr="0093002B">
        <w:rPr>
          <w:rFonts w:ascii="GHEA Grapalat" w:hAnsi="GHEA Grapalat" w:cs="Sylfaen"/>
          <w:sz w:val="20"/>
          <w:szCs w:val="20"/>
          <w:lang w:val="pt-BR"/>
        </w:rPr>
        <w:t>աշխատանքային և տեխնիկական ռեսուրսով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 xml:space="preserve">, ինչպես նաև անհրաժեշտ </w:t>
      </w:r>
      <w:r w:rsidR="00E934F6" w:rsidRPr="0093002B">
        <w:rPr>
          <w:rFonts w:ascii="GHEA Grapalat" w:hAnsi="GHEA Grapalat" w:cs="Sylfaen"/>
          <w:sz w:val="20"/>
          <w:szCs w:val="20"/>
          <w:lang w:val="pt-BR"/>
        </w:rPr>
        <w:t>շինարարական նյութերով, միջոցներով</w:t>
      </w:r>
      <w:r w:rsidR="00E934F6" w:rsidRPr="0093002B" w:rsidDel="00E934F6">
        <w:rPr>
          <w:rFonts w:ascii="GHEA Grapalat" w:hAnsi="GHEA Grapalat" w:cs="Sylfaen"/>
          <w:sz w:val="20"/>
          <w:szCs w:val="20"/>
          <w:lang w:val="pt-BR"/>
        </w:rPr>
        <w:t xml:space="preserve"> </w:t>
      </w:r>
      <w:r w:rsidRPr="0093002B">
        <w:rPr>
          <w:rFonts w:ascii="GHEA Grapalat" w:hAnsi="GHEA Grapalat" w:cs="Sylfaen"/>
          <w:sz w:val="20"/>
          <w:szCs w:val="20"/>
          <w:lang w:val="pt-BR"/>
        </w:rPr>
        <w:t>ու պատշաճ որակով` նախագծին և ծավալաթերթին համապատասխան։</w:t>
      </w:r>
    </w:p>
    <w:p w14:paraId="5637674B" w14:textId="0074626B" w:rsidR="006D3529" w:rsidRPr="0093002B" w:rsidRDefault="00F02279" w:rsidP="00EC20A0">
      <w:pPr>
        <w:ind w:firstLine="709"/>
        <w:jc w:val="both"/>
        <w:rPr>
          <w:rFonts w:ascii="GHEA Grapalat" w:hAnsi="GHEA Grapalat" w:cs="Times Armenian"/>
          <w:sz w:val="20"/>
          <w:szCs w:val="20"/>
          <w:lang w:val="es-ES"/>
        </w:rPr>
      </w:pPr>
      <w:r w:rsidRPr="0093002B">
        <w:rPr>
          <w:rFonts w:ascii="GHEA Grapalat" w:hAnsi="GHEA Grapalat"/>
          <w:sz w:val="20"/>
          <w:szCs w:val="20"/>
          <w:lang w:val="es-ES"/>
        </w:rPr>
        <w:t>3.4.2</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վերաբերյալ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ցուցումները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եթե</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դրանք</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չեն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հակասում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պայմաններին</w:t>
      </w:r>
      <w:r w:rsidRPr="0093002B">
        <w:rPr>
          <w:rFonts w:ascii="GHEA Grapalat" w:hAnsi="GHEA Grapalat" w:cs="Tahoma"/>
          <w:sz w:val="20"/>
          <w:szCs w:val="20"/>
          <w:lang w:val="es-ES"/>
        </w:rPr>
        <w:t>։</w:t>
      </w:r>
      <w:r w:rsidRPr="0093002B">
        <w:rPr>
          <w:rFonts w:ascii="GHEA Grapalat" w:hAnsi="GHEA Grapalat" w:cs="Times Armenian"/>
          <w:sz w:val="20"/>
          <w:szCs w:val="20"/>
          <w:lang w:val="es-ES"/>
        </w:rPr>
        <w:t xml:space="preserve">  </w:t>
      </w:r>
    </w:p>
    <w:p w14:paraId="4A285B9F" w14:textId="7F07C12A"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3.4.3</w:t>
      </w:r>
      <w:r w:rsidRPr="0093002B">
        <w:rPr>
          <w:rFonts w:ascii="GHEA Grapalat" w:hAnsi="GHEA Grapalat"/>
          <w:sz w:val="20"/>
          <w:szCs w:val="20"/>
          <w:lang w:val="es-ES"/>
        </w:rPr>
        <w:tab/>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շինմոնտաժային աշխատանքների կատարումը</w:t>
      </w:r>
      <w:r w:rsidR="006244AB" w:rsidRPr="0093002B">
        <w:rPr>
          <w:rFonts w:ascii="GHEA Grapalat" w:hAnsi="GHEA Grapalat" w:cs="Sylfaen"/>
          <w:sz w:val="20"/>
          <w:szCs w:val="20"/>
          <w:lang w:val="pt-BR"/>
        </w:rPr>
        <w:t xml:space="preserve"> </w:t>
      </w:r>
      <w:r w:rsidR="00E6777B" w:rsidRPr="0093002B">
        <w:rPr>
          <w:rFonts w:ascii="GHEA Grapalat" w:hAnsi="GHEA Grapalat" w:cs="Sylfaen"/>
          <w:sz w:val="20"/>
          <w:szCs w:val="20"/>
          <w:lang w:val="pt-BR"/>
        </w:rPr>
        <w:t xml:space="preserve">քաղաքաշինական նորմատիվատեխնիկական փաստաթղթերի և սույն պայմանագրի պայմաններին </w:t>
      </w:r>
      <w:r w:rsidRPr="0093002B">
        <w:rPr>
          <w:rFonts w:ascii="GHEA Grapalat" w:hAnsi="GHEA Grapalat" w:cs="Sylfaen"/>
          <w:sz w:val="20"/>
          <w:szCs w:val="20"/>
          <w:lang w:val="pt-BR"/>
        </w:rPr>
        <w:t xml:space="preserve">համապատասխան, կատարել իր կողմից մոնտաժված </w:t>
      </w:r>
      <w:r w:rsidR="00E6777B" w:rsidRPr="0093002B">
        <w:rPr>
          <w:rFonts w:ascii="GHEA Grapalat" w:hAnsi="GHEA Grapalat" w:cs="Sylfaen"/>
          <w:sz w:val="20"/>
          <w:szCs w:val="20"/>
          <w:lang w:val="pt-BR"/>
        </w:rPr>
        <w:t xml:space="preserve">ինժեներական հաղորդակցուղիների համակարգերի </w:t>
      </w:r>
      <w:r w:rsidRPr="0093002B">
        <w:rPr>
          <w:rFonts w:ascii="GHEA Grapalat" w:hAnsi="GHEA Grapalat" w:cs="Sylfaen"/>
          <w:sz w:val="20"/>
          <w:szCs w:val="20"/>
          <w:lang w:val="pt-BR"/>
        </w:rPr>
        <w:t>(</w:t>
      </w:r>
      <w:r w:rsidR="00E6777B" w:rsidRPr="0093002B">
        <w:rPr>
          <w:rFonts w:ascii="GHEA Grapalat" w:hAnsi="GHEA Grapalat" w:cs="Sylfaen"/>
          <w:sz w:val="20"/>
          <w:szCs w:val="20"/>
          <w:lang w:val="pt-BR"/>
        </w:rPr>
        <w:t xml:space="preserve"> էլեկտրամատակարարման</w:t>
      </w:r>
      <w:r w:rsidRPr="0093002B">
        <w:rPr>
          <w:rFonts w:ascii="GHEA Grapalat" w:hAnsi="GHEA Grapalat" w:cs="Sylfaen"/>
          <w:sz w:val="20"/>
          <w:szCs w:val="20"/>
          <w:lang w:val="pt-BR"/>
        </w:rPr>
        <w:t xml:space="preserve">, ջեռուցման, ջրամատակարարման, կոյուղու, </w:t>
      </w:r>
      <w:r w:rsidR="00E6777B" w:rsidRPr="0093002B">
        <w:rPr>
          <w:rFonts w:ascii="GHEA Grapalat" w:hAnsi="GHEA Grapalat" w:cs="Sylfaen"/>
          <w:sz w:val="20"/>
          <w:szCs w:val="20"/>
          <w:lang w:val="pt-BR"/>
        </w:rPr>
        <w:t>oդափոխության</w:t>
      </w:r>
      <w:r w:rsidRPr="0093002B">
        <w:rPr>
          <w:rFonts w:ascii="GHEA Grapalat" w:hAnsi="GHEA Grapalat" w:cs="Sylfaen"/>
          <w:sz w:val="20"/>
          <w:szCs w:val="20"/>
          <w:lang w:val="pt-BR"/>
        </w:rPr>
        <w:t>և այլն) անհատական փորձարկում, մասնակցել սարքավորման համալիր փորձարկմանը։</w:t>
      </w:r>
    </w:p>
    <w:p w14:paraId="094FCA04" w14:textId="71C9B2E1"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sz w:val="20"/>
          <w:szCs w:val="20"/>
          <w:lang w:val="es-ES"/>
        </w:rPr>
        <w:t xml:space="preserve">3.4.4 </w:t>
      </w:r>
      <w:r w:rsidRPr="0093002B">
        <w:rPr>
          <w:rFonts w:ascii="GHEA Grapalat" w:hAnsi="GHEA Grapalat"/>
          <w:sz w:val="20"/>
          <w:szCs w:val="20"/>
          <w:lang w:val="es-ES"/>
        </w:rPr>
        <w:tab/>
      </w:r>
      <w:r w:rsidRPr="0093002B">
        <w:rPr>
          <w:rFonts w:ascii="GHEA Grapalat" w:hAnsi="GHEA Grapalat" w:cs="Sylfaen"/>
          <w:sz w:val="20"/>
          <w:szCs w:val="20"/>
          <w:lang w:val="pt-BR"/>
        </w:rPr>
        <w:t>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արդյունքը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հանձնելիս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նրան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հայտնել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այն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պահանջների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կանոնների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 xml:space="preserve">որոնց պահպանումն անհրաժեշտ է աշխատանքի արդյունքի արդյունավետ և անվտանգ օգտագործման </w:t>
      </w:r>
      <w:r w:rsidR="00E92291" w:rsidRPr="0093002B">
        <w:rPr>
          <w:rFonts w:ascii="GHEA Grapalat" w:hAnsi="GHEA Grapalat" w:cs="Sylfaen"/>
          <w:sz w:val="20"/>
          <w:szCs w:val="20"/>
          <w:lang w:val="pt-BR"/>
        </w:rPr>
        <w:t xml:space="preserve">(շահագործման) </w:t>
      </w:r>
      <w:r w:rsidRPr="0093002B">
        <w:rPr>
          <w:rFonts w:ascii="GHEA Grapalat" w:hAnsi="GHEA Grapalat" w:cs="Sylfaen"/>
          <w:sz w:val="20"/>
          <w:szCs w:val="20"/>
          <w:lang w:val="pt-BR"/>
        </w:rPr>
        <w:t>համար, ինչպես նաև տեղեկություններ հաղորդել այդ պահանջները և կանոնները չպահպանելու հնարավոր հետևանքների մասին։</w:t>
      </w:r>
    </w:p>
    <w:p w14:paraId="5505BA78" w14:textId="77777777" w:rsidR="00F02279" w:rsidRPr="0093002B" w:rsidRDefault="00F02279" w:rsidP="00F02279">
      <w:pPr>
        <w:tabs>
          <w:tab w:val="left" w:pos="1276"/>
        </w:tabs>
        <w:ind w:firstLine="720"/>
        <w:jc w:val="both"/>
        <w:rPr>
          <w:rFonts w:ascii="GHEA Grapalat" w:hAnsi="GHEA Grapalat" w:cs="Times Armenian"/>
          <w:sz w:val="20"/>
          <w:szCs w:val="20"/>
          <w:lang w:val="es-ES"/>
        </w:rPr>
      </w:pPr>
      <w:r w:rsidRPr="0093002B">
        <w:rPr>
          <w:rFonts w:ascii="GHEA Grapalat" w:hAnsi="GHEA Grapalat" w:cs="Sylfaen"/>
          <w:sz w:val="20"/>
          <w:szCs w:val="20"/>
          <w:lang w:val="pt-BR"/>
        </w:rPr>
        <w:t>3.4.5</w:t>
      </w:r>
      <w:r w:rsidRPr="0093002B">
        <w:rPr>
          <w:rFonts w:ascii="GHEA Grapalat" w:hAnsi="GHEA Grapalat" w:cs="Sylfaen"/>
          <w:sz w:val="20"/>
          <w:szCs w:val="20"/>
          <w:lang w:val="pt-BR"/>
        </w:rPr>
        <w:tab/>
        <w:t xml:space="preserve"> Պայմանագրի 1.3 կետում նշված ժամկետը (ներառյալ օրացուցային գրաֆիկը) խախտելու և Պատվիրատուի կողմից աշխատանքի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կատարումը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սահմանված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ժամկետում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յուրաքանչյուր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ուշացված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օրվա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համար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6.2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տույժը</w:t>
      </w:r>
      <w:r w:rsidRPr="0093002B">
        <w:rPr>
          <w:rFonts w:ascii="GHEA Grapalat" w:hAnsi="GHEA Grapalat" w:cs="Tahoma"/>
          <w:sz w:val="20"/>
          <w:szCs w:val="20"/>
          <w:lang w:val="es-ES"/>
        </w:rPr>
        <w:t>։</w:t>
      </w:r>
    </w:p>
    <w:p w14:paraId="57CF5E3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3.4.6</w:t>
      </w:r>
      <w:r w:rsidRPr="0093002B">
        <w:rPr>
          <w:rFonts w:ascii="GHEA Grapalat" w:hAnsi="GHEA Grapalat"/>
          <w:sz w:val="20"/>
          <w:szCs w:val="20"/>
          <w:lang w:val="es-ES"/>
        </w:rPr>
        <w:tab/>
        <w:t>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3.1.4 </w:t>
      </w:r>
      <w:r w:rsidRPr="0093002B">
        <w:rPr>
          <w:rFonts w:ascii="GHEA Grapalat" w:hAnsi="GHEA Grapalat" w:cs="Sylfaen"/>
          <w:sz w:val="20"/>
          <w:szCs w:val="20"/>
          <w:lang w:val="pt-BR"/>
        </w:rPr>
        <w:t>կետով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հիմքերով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հատուցել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պատճառված</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վնասները</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վճարել</w:t>
      </w:r>
      <w:r w:rsidRPr="0093002B">
        <w:rPr>
          <w:rFonts w:ascii="GHEA Grapalat" w:hAnsi="GHEA Grapalat" w:cs="Sylfaen"/>
          <w:sz w:val="20"/>
          <w:szCs w:val="20"/>
          <w:lang w:val="es-ES"/>
        </w:rPr>
        <w:t xml:space="preserve"> 6.3 </w:t>
      </w:r>
      <w:r w:rsidRPr="0093002B">
        <w:rPr>
          <w:rFonts w:ascii="GHEA Grapalat" w:hAnsi="GHEA Grapalat" w:cs="Sylfaen"/>
          <w:sz w:val="20"/>
          <w:szCs w:val="20"/>
          <w:lang w:val="pt-BR"/>
        </w:rPr>
        <w:t>կետով</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նախատեսված</w:t>
      </w:r>
      <w:r w:rsidRPr="0093002B">
        <w:rPr>
          <w:rFonts w:ascii="GHEA Grapalat" w:hAnsi="GHEA Grapalat" w:cs="Sylfaen"/>
          <w:sz w:val="20"/>
          <w:szCs w:val="20"/>
          <w:lang w:val="es-ES"/>
        </w:rPr>
        <w:t xml:space="preserve"> </w:t>
      </w:r>
      <w:r w:rsidRPr="0093002B">
        <w:rPr>
          <w:rFonts w:ascii="GHEA Grapalat" w:hAnsi="GHEA Grapalat" w:cs="Sylfaen"/>
          <w:sz w:val="20"/>
          <w:szCs w:val="20"/>
          <w:lang w:val="pt-BR"/>
        </w:rPr>
        <w:t>տուգանքը</w:t>
      </w:r>
      <w:r w:rsidRPr="0093002B">
        <w:rPr>
          <w:rFonts w:ascii="GHEA Grapalat" w:hAnsi="GHEA Grapalat" w:cs="Tahoma"/>
          <w:sz w:val="20"/>
          <w:szCs w:val="20"/>
          <w:lang w:val="es-ES"/>
        </w:rPr>
        <w:t>։</w:t>
      </w:r>
    </w:p>
    <w:p w14:paraId="495E4EE7" w14:textId="77777777"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3.4.7 </w:t>
      </w:r>
      <w:r w:rsidRPr="0093002B">
        <w:rPr>
          <w:rFonts w:ascii="GHEA Grapalat" w:hAnsi="GHEA Grapalat"/>
          <w:sz w:val="20"/>
          <w:szCs w:val="20"/>
          <w:lang w:val="es-ES"/>
        </w:rPr>
        <w:tab/>
      </w:r>
      <w:r w:rsidRPr="0093002B">
        <w:rPr>
          <w:rFonts w:ascii="GHEA Grapalat" w:hAnsi="GHEA Grapalat" w:cs="Sylfaen"/>
          <w:sz w:val="20"/>
          <w:szCs w:val="20"/>
          <w:lang w:val="pt-BR"/>
        </w:rPr>
        <w:t>Շինարարության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օբյեկտի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ծագման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իր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միջոցներով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կատարել</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pt-BR"/>
        </w:rPr>
        <w:t>շխատանքը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դադարեցնելու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և</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շինարարությունը</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կոնսերվացնելու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անհրաժեշտությունից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բխող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ողջամիտ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ծախսերը</w:t>
      </w:r>
      <w:r w:rsidRPr="0093002B">
        <w:rPr>
          <w:rFonts w:ascii="GHEA Grapalat" w:hAnsi="GHEA Grapalat" w:cs="Tahoma"/>
          <w:sz w:val="20"/>
          <w:szCs w:val="20"/>
          <w:lang w:val="es-ES"/>
        </w:rPr>
        <w:t>։</w:t>
      </w:r>
    </w:p>
    <w:p w14:paraId="4205D57A" w14:textId="2CF598CE" w:rsidR="00F02279" w:rsidRPr="0093002B" w:rsidRDefault="00F02279" w:rsidP="00F02279">
      <w:pPr>
        <w:tabs>
          <w:tab w:val="left" w:pos="1276"/>
        </w:tabs>
        <w:ind w:firstLine="720"/>
        <w:jc w:val="both"/>
        <w:rPr>
          <w:rFonts w:ascii="GHEA Grapalat" w:hAnsi="GHEA Grapalat"/>
          <w:sz w:val="20"/>
          <w:szCs w:val="20"/>
          <w:lang w:val="es-ES"/>
        </w:rPr>
      </w:pPr>
      <w:r w:rsidRPr="0093002B">
        <w:rPr>
          <w:rFonts w:ascii="GHEA Grapalat" w:hAnsi="GHEA Grapalat"/>
          <w:sz w:val="20"/>
          <w:szCs w:val="20"/>
          <w:lang w:val="es-ES"/>
        </w:rPr>
        <w:t xml:space="preserve">3.4.8 </w:t>
      </w:r>
      <w:r w:rsidRPr="0093002B">
        <w:rPr>
          <w:rFonts w:ascii="GHEA Grapalat" w:hAnsi="GHEA Grapalat" w:cs="Sylfaen"/>
          <w:sz w:val="20"/>
          <w:szCs w:val="20"/>
          <w:lang w:val="hy-AM"/>
        </w:rPr>
        <w:t>Եթե</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շինարարական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ծրագրերի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արդյունքի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բաղադրիչի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երաշխիքային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ընթացքում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հայտ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rPr>
        <w:t>եկել</w:t>
      </w:r>
      <w:proofErr w:type="spellEnd"/>
      <w:r w:rsidRPr="0093002B">
        <w:rPr>
          <w:rFonts w:ascii="GHEA Grapalat" w:hAnsi="GHEA Grapalat"/>
          <w:sz w:val="20"/>
          <w:szCs w:val="20"/>
          <w:lang w:val="hy-AM"/>
        </w:rPr>
        <w:t xml:space="preserve"> </w:t>
      </w:r>
      <w:proofErr w:type="spellStart"/>
      <w:r w:rsidRPr="0093002B">
        <w:rPr>
          <w:rFonts w:ascii="GHEA Grapalat" w:hAnsi="GHEA Grapalat"/>
          <w:sz w:val="20"/>
          <w:szCs w:val="20"/>
        </w:rPr>
        <w:t>կատարված</w:t>
      </w:r>
      <w:proofErr w:type="spellEnd"/>
      <w:r w:rsidRPr="0093002B">
        <w:rPr>
          <w:rFonts w:ascii="GHEA Grapalat" w:hAnsi="GHEA Grapalat"/>
          <w:sz w:val="20"/>
          <w:szCs w:val="20"/>
          <w:lang w:val="es-ES"/>
        </w:rPr>
        <w:t xml:space="preserve"> </w:t>
      </w:r>
      <w:proofErr w:type="spellStart"/>
      <w:r w:rsidRPr="0093002B">
        <w:rPr>
          <w:rFonts w:ascii="GHEA Grapalat" w:hAnsi="GHEA Grapalat"/>
          <w:sz w:val="20"/>
          <w:szCs w:val="20"/>
        </w:rPr>
        <w:t>աշխատանքի</w:t>
      </w:r>
      <w:proofErr w:type="spellEnd"/>
      <w:r w:rsidRPr="0093002B">
        <w:rPr>
          <w:rFonts w:ascii="GHEA Grapalat" w:hAnsi="GHEA Grapalat"/>
          <w:sz w:val="20"/>
          <w:szCs w:val="20"/>
          <w:lang w:val="es-ES"/>
        </w:rPr>
        <w:t xml:space="preserve"> </w:t>
      </w:r>
      <w:r w:rsidRPr="0093002B">
        <w:rPr>
          <w:rFonts w:ascii="GHEA Grapalat" w:hAnsi="GHEA Grapalat" w:cs="Sylfaen"/>
          <w:sz w:val="20"/>
          <w:szCs w:val="20"/>
          <w:lang w:val="hy-AM"/>
        </w:rPr>
        <w:t>թերություններ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Arial"/>
          <w:sz w:val="20"/>
          <w:szCs w:val="20"/>
          <w:lang w:val="hy-AM"/>
        </w:rPr>
        <w:t xml:space="preserve"> </w:t>
      </w:r>
      <w:r w:rsidRPr="0093002B">
        <w:rPr>
          <w:rFonts w:ascii="GHEA Grapalat" w:hAnsi="GHEA Grapalat" w:cs="Sylfaen"/>
          <w:sz w:val="20"/>
          <w:szCs w:val="20"/>
        </w:rPr>
        <w:t>Կ</w:t>
      </w:r>
      <w:r w:rsidRPr="0093002B">
        <w:rPr>
          <w:rFonts w:ascii="GHEA Grapalat" w:hAnsi="GHEA Grapalat" w:cs="Sylfaen"/>
          <w:sz w:val="20"/>
          <w:szCs w:val="20"/>
          <w:lang w:val="hy-AM"/>
        </w:rPr>
        <w:t>ապալառուն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իր</w:t>
      </w:r>
      <w:r w:rsidRPr="0093002B">
        <w:rPr>
          <w:rFonts w:ascii="GHEA Grapalat" w:hAnsi="GHEA Grapalat" w:cs="Arial"/>
          <w:sz w:val="20"/>
          <w:szCs w:val="20"/>
          <w:lang w:val="hy-AM"/>
        </w:rPr>
        <w:t xml:space="preserve"> </w:t>
      </w:r>
      <w:r w:rsidR="00E92291" w:rsidRPr="0093002B">
        <w:rPr>
          <w:rFonts w:ascii="GHEA Grapalat" w:hAnsi="GHEA Grapalat" w:cs="Arial"/>
          <w:sz w:val="20"/>
          <w:szCs w:val="20"/>
          <w:lang w:val="hy-AM"/>
        </w:rPr>
        <w:t xml:space="preserve">միջոցների </w:t>
      </w:r>
      <w:r w:rsidRPr="0093002B">
        <w:rPr>
          <w:rFonts w:ascii="GHEA Grapalat" w:hAnsi="GHEA Grapalat" w:cs="Sylfaen"/>
          <w:sz w:val="20"/>
          <w:szCs w:val="20"/>
          <w:lang w:val="hy-AM"/>
        </w:rPr>
        <w:t>հաշվին</w:t>
      </w:r>
      <w:r w:rsidRPr="0093002B">
        <w:rPr>
          <w:rFonts w:ascii="GHEA Grapalat" w:hAnsi="GHEA Grapalat" w:cs="Arial"/>
          <w:sz w:val="20"/>
          <w:szCs w:val="20"/>
          <w:lang w:val="hy-AM"/>
        </w:rPr>
        <w:t xml:space="preserve">, </w:t>
      </w:r>
      <w:r w:rsidRPr="0093002B">
        <w:rPr>
          <w:rFonts w:ascii="GHEA Grapalat" w:hAnsi="GHEA Grapalat" w:cs="Sylfaen"/>
          <w:sz w:val="20"/>
          <w:szCs w:val="20"/>
        </w:rPr>
        <w:t>Պ</w:t>
      </w:r>
      <w:r w:rsidRPr="0093002B">
        <w:rPr>
          <w:rFonts w:ascii="GHEA Grapalat" w:hAnsi="GHEA Grapalat" w:cs="Sylfaen"/>
          <w:sz w:val="20"/>
          <w:szCs w:val="20"/>
          <w:lang w:val="hy-AM"/>
        </w:rPr>
        <w:t>ատվիրատուի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ողջամիտ</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վերացնել</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թերությունները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p>
    <w:p w14:paraId="74DB6FD3" w14:textId="4D9DC1B1"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es-ES"/>
        </w:rPr>
        <w:t>3.4.9 Պ</w:t>
      </w:r>
      <w:r w:rsidRPr="0093002B">
        <w:rPr>
          <w:rFonts w:ascii="GHEA Grapalat" w:hAnsi="GHEA Grapalat" w:cs="Sylfaen"/>
          <w:sz w:val="20"/>
          <w:szCs w:val="20"/>
          <w:lang w:val="hy-AM"/>
        </w:rPr>
        <w:t>այմանագրով</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երաշխիքային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ժամկետ</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սահմանվում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es-ES"/>
        </w:rPr>
        <w:t xml:space="preserve"> Ա</w:t>
      </w:r>
      <w:r w:rsidRPr="0093002B">
        <w:rPr>
          <w:rFonts w:ascii="GHEA Grapalat" w:hAnsi="GHEA Grapalat" w:cs="Sylfaen"/>
          <w:sz w:val="20"/>
          <w:szCs w:val="20"/>
          <w:lang w:val="hy-AM"/>
        </w:rPr>
        <w:t>շխատանքն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ընդունվելու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հաջորդող</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hy-AM"/>
        </w:rPr>
        <w:t>օրվանից</w:t>
      </w:r>
      <w:r w:rsidRPr="009300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հաջորդող</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օրվանից</w:t>
      </w:r>
      <w:r w:rsidR="00967ED0" w:rsidRPr="00C7042B">
        <w:rPr>
          <w:rFonts w:ascii="GHEA Grapalat" w:hAnsi="GHEA Grapalat" w:cs="Times Armenian"/>
          <w:sz w:val="20"/>
          <w:szCs w:val="20"/>
          <w:lang w:val="es-ES"/>
        </w:rPr>
        <w:t xml:space="preserve"> </w:t>
      </w:r>
      <w:r w:rsidR="00967ED0" w:rsidRPr="00C7042B">
        <w:rPr>
          <w:rFonts w:ascii="GHEA Grapalat" w:hAnsi="GHEA Grapalat" w:cs="Sylfaen"/>
          <w:sz w:val="20"/>
          <w:szCs w:val="20"/>
          <w:lang w:val="hy-AM"/>
        </w:rPr>
        <w:t>հաշված</w:t>
      </w:r>
      <w:r w:rsidR="00967ED0" w:rsidRPr="00C7042B">
        <w:rPr>
          <w:rFonts w:ascii="GHEA Grapalat" w:hAnsi="GHEA Grapalat" w:cs="Sylfaen"/>
          <w:sz w:val="20"/>
          <w:szCs w:val="20"/>
          <w:lang w:val="es-ES"/>
        </w:rPr>
        <w:t xml:space="preserve"> </w:t>
      </w:r>
      <w:r w:rsidR="00967ED0" w:rsidRPr="00C7042B">
        <w:rPr>
          <w:rFonts w:ascii="GHEA Grapalat" w:hAnsi="GHEA Grapalat" w:cs="Sylfaen"/>
          <w:sz w:val="20"/>
          <w:szCs w:val="20"/>
          <w:lang w:val="hy-AM"/>
        </w:rPr>
        <w:t>առնվազն 365 օրացուցային օր</w:t>
      </w:r>
      <w:r w:rsidRPr="0093002B">
        <w:rPr>
          <w:rFonts w:ascii="GHEA Grapalat" w:hAnsi="GHEA Grapalat" w:cs="Sylfaen"/>
          <w:sz w:val="20"/>
          <w:szCs w:val="20"/>
          <w:lang w:val="hy-AM"/>
        </w:rPr>
        <w:t xml:space="preserve">։ Եթե երաշխիքային ժամկետի ընթացքում ի հայտ են եկել </w:t>
      </w:r>
      <w:r w:rsidRPr="0093002B">
        <w:rPr>
          <w:rFonts w:ascii="GHEA Grapalat" w:hAnsi="GHEA Grapalat"/>
          <w:sz w:val="20"/>
          <w:szCs w:val="20"/>
          <w:lang w:val="hy-AM"/>
        </w:rPr>
        <w:t xml:space="preserve">կատարված Աշխատանքի </w:t>
      </w:r>
      <w:r w:rsidRPr="0093002B">
        <w:rPr>
          <w:rFonts w:ascii="GHEA Grapalat" w:hAnsi="GHEA Grapalat" w:cs="Sylfaen"/>
          <w:sz w:val="20"/>
          <w:szCs w:val="20"/>
          <w:lang w:val="hy-AM"/>
        </w:rPr>
        <w:t xml:space="preserve">թերություններ, ապա </w:t>
      </w:r>
      <w:r w:rsidRPr="0093002B">
        <w:rPr>
          <w:rFonts w:ascii="GHEA Grapalat" w:hAnsi="GHEA Grapalat" w:cs="Sylfaen"/>
          <w:sz w:val="20"/>
          <w:szCs w:val="20"/>
          <w:lang w:val="hy-AM"/>
        </w:rPr>
        <w:lastRenderedPageBreak/>
        <w:t>Կապալառուն պարտավոր է իր</w:t>
      </w:r>
      <w:r w:rsidR="00E92291" w:rsidRPr="0093002B">
        <w:rPr>
          <w:rFonts w:ascii="GHEA Grapalat" w:hAnsi="GHEA Grapalat" w:cs="Sylfaen"/>
          <w:sz w:val="20"/>
          <w:szCs w:val="20"/>
          <w:lang w:val="hy-AM"/>
        </w:rPr>
        <w:t xml:space="preserve"> միջոցների</w:t>
      </w:r>
      <w:r w:rsidRPr="009300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607D12" w:rsidRPr="0093002B">
        <w:rPr>
          <w:rStyle w:val="FootnoteReference"/>
          <w:rFonts w:ascii="GHEA Grapalat" w:hAnsi="GHEA Grapalat" w:cs="Sylfaen"/>
          <w:sz w:val="20"/>
          <w:szCs w:val="20"/>
          <w:lang w:val="hy-AM"/>
        </w:rPr>
        <w:footnoteReference w:id="18"/>
      </w:r>
    </w:p>
    <w:p w14:paraId="2BA41547" w14:textId="77777777"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cs="Times Armenian"/>
          <w:sz w:val="20"/>
          <w:szCs w:val="20"/>
          <w:lang w:val="es-ES"/>
        </w:rPr>
        <w:t xml:space="preserve">3.4.11 </w:t>
      </w:r>
      <w:proofErr w:type="spellStart"/>
      <w:r w:rsidR="0019419E" w:rsidRPr="0093002B">
        <w:rPr>
          <w:rFonts w:ascii="GHEA Grapalat" w:hAnsi="GHEA Grapalat" w:cs="Times Armenian"/>
          <w:sz w:val="20"/>
          <w:szCs w:val="20"/>
          <w:lang w:val="es-ES"/>
        </w:rPr>
        <w:t>Որակավորման</w:t>
      </w:r>
      <w:proofErr w:type="spellEnd"/>
      <w:r w:rsidR="0019419E" w:rsidRPr="0093002B">
        <w:rPr>
          <w:rFonts w:ascii="GHEA Grapalat" w:hAnsi="GHEA Grapalat" w:cs="Times Armenian"/>
          <w:sz w:val="20"/>
          <w:szCs w:val="20"/>
          <w:lang w:val="es-ES"/>
        </w:rPr>
        <w:t xml:space="preserve"> և պ</w:t>
      </w:r>
      <w:r w:rsidRPr="0093002B">
        <w:rPr>
          <w:rFonts w:ascii="GHEA Grapalat" w:hAnsi="GHEA Grapalat" w:cs="Sylfaen"/>
          <w:sz w:val="20"/>
          <w:szCs w:val="20"/>
          <w:lang w:val="pt-BR"/>
        </w:rPr>
        <w:t>այմանագրի</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կատարման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ապահովման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գործողության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ընթացքում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լուծարման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կամ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սնանկացման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գործընթաց</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սկսելու</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դեպքում</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դրա</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մասին</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նախապես</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գրավոր</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տեղեկացնել</w:t>
      </w:r>
      <w:r w:rsidRPr="0093002B">
        <w:rPr>
          <w:rFonts w:ascii="GHEA Grapalat" w:hAnsi="GHEA Grapalat" w:cs="Times Armenian"/>
          <w:sz w:val="20"/>
          <w:szCs w:val="20"/>
          <w:lang w:val="es-ES"/>
        </w:rPr>
        <w:t xml:space="preserve"> </w:t>
      </w:r>
      <w:r w:rsidRPr="0093002B">
        <w:rPr>
          <w:rFonts w:ascii="GHEA Grapalat" w:hAnsi="GHEA Grapalat" w:cs="Sylfaen"/>
          <w:sz w:val="20"/>
          <w:szCs w:val="20"/>
          <w:lang w:val="pt-BR"/>
        </w:rPr>
        <w:t>Պատվիրատուին</w:t>
      </w:r>
      <w:r w:rsidRPr="0093002B">
        <w:rPr>
          <w:rFonts w:ascii="GHEA Grapalat" w:hAnsi="GHEA Grapalat" w:cs="Tahoma"/>
          <w:sz w:val="20"/>
          <w:szCs w:val="20"/>
          <w:lang w:val="es-ES"/>
        </w:rPr>
        <w:t>։</w:t>
      </w:r>
    </w:p>
    <w:p w14:paraId="58B51019" w14:textId="77777777" w:rsidR="00634909" w:rsidRPr="0093002B" w:rsidRDefault="00634909" w:rsidP="00F02279">
      <w:pPr>
        <w:tabs>
          <w:tab w:val="left" w:pos="1276"/>
        </w:tabs>
        <w:ind w:firstLine="720"/>
        <w:jc w:val="both"/>
        <w:rPr>
          <w:rFonts w:ascii="GHEA Grapalat" w:hAnsi="GHEA Grapalat"/>
          <w:sz w:val="20"/>
          <w:szCs w:val="20"/>
          <w:lang w:val="hy-AM"/>
        </w:rPr>
      </w:pPr>
    </w:p>
    <w:p w14:paraId="2D1F509C" w14:textId="4B355B90" w:rsidR="00F02279" w:rsidRPr="0093002B" w:rsidRDefault="00F02279" w:rsidP="00F02279">
      <w:pPr>
        <w:tabs>
          <w:tab w:val="left" w:pos="1276"/>
        </w:tabs>
        <w:ind w:firstLine="720"/>
        <w:jc w:val="both"/>
        <w:rPr>
          <w:rFonts w:ascii="GHEA Grapalat" w:hAnsi="GHEA Grapalat"/>
          <w:b/>
          <w:sz w:val="20"/>
          <w:szCs w:val="20"/>
          <w:lang w:val="es-ES"/>
        </w:rPr>
      </w:pPr>
      <w:r w:rsidRPr="0093002B">
        <w:rPr>
          <w:rFonts w:ascii="GHEA Grapalat" w:hAnsi="GHEA Grapalat"/>
          <w:b/>
          <w:sz w:val="20"/>
          <w:szCs w:val="20"/>
          <w:lang w:val="es-ES"/>
        </w:rPr>
        <w:t xml:space="preserve">4. </w:t>
      </w:r>
      <w:r w:rsidR="004B1B9E">
        <w:rPr>
          <w:rFonts w:ascii="GHEA Grapalat" w:hAnsi="GHEA Grapalat"/>
          <w:b/>
          <w:sz w:val="20"/>
          <w:szCs w:val="20"/>
          <w:lang w:val="es-ES"/>
        </w:rPr>
        <w:t xml:space="preserve"> </w:t>
      </w:r>
      <w:r w:rsidRPr="0093002B">
        <w:rPr>
          <w:rFonts w:ascii="GHEA Grapalat" w:hAnsi="GHEA Grapalat" w:cs="Sylfaen"/>
          <w:b/>
          <w:sz w:val="20"/>
          <w:szCs w:val="20"/>
          <w:lang w:val="pt-BR"/>
        </w:rPr>
        <w:t>ԱՇԽԱՏԱՆՔԻ</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ՀԱՆՁՆՄԱՆ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ԵՎ</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ԸՆԴՈՒՆՄԱՆ</w:t>
      </w:r>
      <w:r w:rsidRPr="0093002B">
        <w:rPr>
          <w:rFonts w:ascii="GHEA Grapalat" w:hAnsi="GHEA Grapalat" w:cs="Times Armenian"/>
          <w:b/>
          <w:sz w:val="20"/>
          <w:szCs w:val="20"/>
          <w:lang w:val="es-ES"/>
        </w:rPr>
        <w:t xml:space="preserve"> </w:t>
      </w:r>
      <w:r w:rsidRPr="0093002B">
        <w:rPr>
          <w:rFonts w:ascii="GHEA Grapalat" w:hAnsi="GHEA Grapalat" w:cs="Sylfaen"/>
          <w:b/>
          <w:sz w:val="20"/>
          <w:szCs w:val="20"/>
          <w:lang w:val="pt-BR"/>
        </w:rPr>
        <w:t>ԿԱՐԳԸ</w:t>
      </w:r>
    </w:p>
    <w:p w14:paraId="2564415F" w14:textId="35F24B82"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և Կապալառուի միջև երկկողմ հաստատված փաստաթղթով՝ նշելով փաստաթղթի կազմման ամսաթիվը: </w:t>
      </w:r>
    </w:p>
    <w:p w14:paraId="70F50BEA" w14:textId="31721B59" w:rsidR="006D3529" w:rsidRPr="0093002B" w:rsidRDefault="00B436A9" w:rsidP="002D5ECD">
      <w:pPr>
        <w:tabs>
          <w:tab w:val="num" w:pos="0"/>
          <w:tab w:val="left" w:pos="720"/>
          <w:tab w:val="num" w:pos="900"/>
        </w:tabs>
        <w:jc w:val="both"/>
        <w:rPr>
          <w:rFonts w:ascii="GHEA Grapalat" w:hAnsi="GHEA Grapalat" w:cs="Sylfaen"/>
          <w:sz w:val="20"/>
          <w:szCs w:val="20"/>
          <w:lang w:val="pt-BR"/>
        </w:rPr>
      </w:pPr>
      <w:r w:rsidRPr="0093002B">
        <w:rPr>
          <w:rFonts w:ascii="GHEA Grapalat" w:hAnsi="GHEA Grapalat" w:cs="Sylfaen"/>
          <w:sz w:val="20"/>
          <w:szCs w:val="20"/>
          <w:lang w:val="pt-BR"/>
        </w:rPr>
        <w:tab/>
        <w:t>Ընդ որում սույն պայմանագրի շրջանակ</w:t>
      </w:r>
      <w:r w:rsidR="00C7042B" w:rsidRPr="0093002B">
        <w:rPr>
          <w:rFonts w:ascii="GHEA Grapalat" w:hAnsi="GHEA Grapalat" w:cs="Sylfaen"/>
          <w:sz w:val="20"/>
          <w:szCs w:val="20"/>
          <w:lang w:val="pt-BR"/>
        </w:rPr>
        <w:t>ներ</w:t>
      </w:r>
      <w:r w:rsidRPr="0093002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93002B">
        <w:rPr>
          <w:rFonts w:ascii="GHEA Grapalat" w:hAnsi="GHEA Grapalat" w:cs="Sylfaen"/>
          <w:sz w:val="20"/>
          <w:szCs w:val="20"/>
          <w:lang w:val="pt-BR"/>
        </w:rPr>
        <w:t>՝ ամենօրյա ռեժիմով</w:t>
      </w:r>
      <w:r w:rsidRPr="0093002B">
        <w:rPr>
          <w:rFonts w:ascii="GHEA Grapalat" w:hAnsi="GHEA Grapalat" w:cs="Sylfaen"/>
          <w:sz w:val="20"/>
          <w:szCs w:val="20"/>
          <w:lang w:val="pt-BR"/>
        </w:rPr>
        <w:t xml:space="preserve"> ապահովել է </w:t>
      </w:r>
      <w:r w:rsidR="0002149F" w:rsidRPr="0093002B">
        <w:rPr>
          <w:rFonts w:ascii="GHEA Grapalat" w:hAnsi="GHEA Grapalat" w:cs="Sylfaen"/>
          <w:sz w:val="20"/>
          <w:szCs w:val="20"/>
          <w:lang w:val="pt-BR"/>
        </w:rPr>
        <w:t xml:space="preserve">քաղաքաշինական նորմատիվատեխնիկական և հաստատված </w:t>
      </w:r>
      <w:r w:rsidR="006D3529" w:rsidRPr="0093002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93002B">
        <w:rPr>
          <w:rFonts w:ascii="GHEA Grapalat" w:hAnsi="GHEA Grapalat" w:cs="Sylfaen"/>
          <w:sz w:val="20"/>
          <w:szCs w:val="20"/>
          <w:lang w:val="pt-BR"/>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3529" w:rsidRPr="0093002B">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C07E00" w:rsidRPr="0093002B">
        <w:rPr>
          <w:rStyle w:val="FootnoteReference"/>
          <w:rFonts w:ascii="GHEA Grapalat" w:hAnsi="GHEA Grapalat" w:cs="Sylfaen"/>
          <w:sz w:val="20"/>
          <w:szCs w:val="20"/>
          <w:lang w:val="pt-BR"/>
        </w:rPr>
        <w:footnoteReference w:id="19"/>
      </w:r>
    </w:p>
    <w:p w14:paraId="122CA50B" w14:textId="77777777" w:rsidR="00F02279" w:rsidRPr="0093002B" w:rsidRDefault="00F02279" w:rsidP="002D5ECD">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404D91AB" w14:textId="65525B9C" w:rsidR="003A7CCB" w:rsidRPr="00FB1EC7" w:rsidRDefault="003A7CCB" w:rsidP="003A7CCB">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7916A3">
        <w:rPr>
          <w:rFonts w:ascii="GHEA Grapalat" w:hAnsi="GHEA Grapalat" w:cs="Sylfaen"/>
          <w:sz w:val="20"/>
          <w:szCs w:val="20"/>
          <w:lang w:val="pt-BR"/>
        </w:rPr>
        <w:t>3</w:t>
      </w:r>
      <w:r w:rsidR="00D00F91">
        <w:rPr>
          <w:rFonts w:ascii="GHEA Grapalat" w:hAnsi="GHEA Grapalat" w:cs="Sylfaen"/>
          <w:sz w:val="20"/>
          <w:szCs w:val="20"/>
          <w:lang w:val="pt-BR"/>
        </w:rPr>
        <w:t>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93002B" w:rsidRDefault="00F02279" w:rsidP="00F02279">
      <w:pPr>
        <w:ind w:firstLine="720"/>
        <w:jc w:val="both"/>
        <w:rPr>
          <w:rFonts w:ascii="GHEA Grapalat" w:hAnsi="GHEA Grapalat" w:cs="Sylfaen"/>
          <w:sz w:val="20"/>
          <w:szCs w:val="20"/>
          <w:lang w:val="pt-BR"/>
        </w:rPr>
      </w:pPr>
      <w:r w:rsidRPr="0093002B">
        <w:rPr>
          <w:rFonts w:ascii="GHEA Grapalat" w:hAnsi="GHEA Grapalat" w:cs="Sylfaen"/>
          <w:sz w:val="20"/>
          <w:szCs w:val="20"/>
          <w:lang w:val="pt-BR"/>
        </w:rPr>
        <w:t>4.4 Եթե պայմանագրի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93002B">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93002B">
        <w:rPr>
          <w:rFonts w:ascii="GHEA Grapalat" w:hAnsi="GHEA Grapalat" w:cs="Sylfaen"/>
          <w:sz w:val="20"/>
          <w:szCs w:val="20"/>
          <w:lang w:val="pt-BR"/>
        </w:rPr>
        <w:softHyphen/>
        <w:t xml:space="preserve">գրությունը: </w:t>
      </w:r>
    </w:p>
    <w:p w14:paraId="093B41B3" w14:textId="77777777" w:rsidR="00F02279" w:rsidRPr="0093002B" w:rsidRDefault="00F02279" w:rsidP="00F02279">
      <w:pPr>
        <w:ind w:firstLine="720"/>
        <w:jc w:val="both"/>
        <w:rPr>
          <w:rFonts w:ascii="GHEA Grapalat" w:hAnsi="GHEA Grapalat" w:cs="Times Armenian"/>
          <w:sz w:val="20"/>
          <w:szCs w:val="20"/>
          <w:lang w:val="hy-AM"/>
        </w:rPr>
      </w:pPr>
      <w:r w:rsidRPr="0093002B">
        <w:rPr>
          <w:rFonts w:ascii="GHEA Grapalat" w:hAnsi="GHEA Grapalat"/>
          <w:sz w:val="20"/>
          <w:szCs w:val="20"/>
          <w:lang w:val="hy-AM"/>
        </w:rPr>
        <w:t>4.</w:t>
      </w:r>
      <w:r w:rsidRPr="0093002B">
        <w:rPr>
          <w:rFonts w:ascii="GHEA Grapalat" w:hAnsi="GHEA Grapalat"/>
          <w:sz w:val="20"/>
          <w:szCs w:val="20"/>
          <w:lang w:val="pt-BR"/>
        </w:rPr>
        <w:t>5</w:t>
      </w:r>
      <w:r w:rsidRPr="0093002B">
        <w:rPr>
          <w:rFonts w:ascii="GHEA Grapalat" w:hAnsi="GHEA Grapalat"/>
          <w:sz w:val="20"/>
          <w:szCs w:val="20"/>
          <w:lang w:val="hy-AM"/>
        </w:rPr>
        <w:tab/>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առանձին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տեսակի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փուլերի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արդյունքները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նախագծանախահաշվային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փաստաթղթերին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չհամապատասխանելու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երկկողմ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թվարկելով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թերությունների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վերացման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սահմաններում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լրացուցիչ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անհրաժեշտ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աշխատանքներ</w:t>
      </w:r>
      <w:r w:rsidRPr="0093002B">
        <w:rPr>
          <w:rFonts w:ascii="GHEA Grapalat" w:hAnsi="GHEA Grapalat" w:cs="Tahoma"/>
          <w:sz w:val="20"/>
          <w:szCs w:val="20"/>
          <w:lang w:val="hy-AM"/>
        </w:rPr>
        <w:t>։</w:t>
      </w:r>
    </w:p>
    <w:p w14:paraId="41542C32" w14:textId="77777777" w:rsidR="00F02279" w:rsidRPr="0093002B" w:rsidRDefault="00F02279" w:rsidP="00F02279">
      <w:pPr>
        <w:pStyle w:val="norm"/>
        <w:spacing w:line="240" w:lineRule="auto"/>
        <w:ind w:firstLine="0"/>
        <w:rPr>
          <w:rFonts w:ascii="GHEA Mariam" w:hAnsi="GHEA Mariam"/>
          <w:spacing w:val="-8"/>
          <w:sz w:val="20"/>
          <w:lang w:val="pt-BR"/>
        </w:rPr>
      </w:pPr>
      <w:r w:rsidRPr="0093002B">
        <w:rPr>
          <w:rFonts w:ascii="GHEA Grapalat" w:hAnsi="GHEA Grapalat" w:cs="Sylfaen"/>
          <w:sz w:val="20"/>
          <w:lang w:val="hy-AM"/>
        </w:rPr>
        <w:t xml:space="preserve">         4.6 Աշխատանքն</w:t>
      </w:r>
      <w:r w:rsidRPr="0093002B">
        <w:rPr>
          <w:rFonts w:ascii="GHEA Grapalat" w:hAnsi="GHEA Grapalat" w:cs="Arial"/>
          <w:sz w:val="20"/>
          <w:lang w:val="hy-AM"/>
        </w:rPr>
        <w:t xml:space="preserve"> </w:t>
      </w:r>
      <w:r w:rsidRPr="0093002B">
        <w:rPr>
          <w:rFonts w:ascii="GHEA Grapalat" w:hAnsi="GHEA Grapalat" w:cs="Sylfaen"/>
          <w:sz w:val="20"/>
          <w:lang w:val="hy-AM"/>
        </w:rPr>
        <w:t>ընդունելիս կիրառվում են նաև հետևյալ պայմանները`</w:t>
      </w:r>
      <w:r w:rsidRPr="0093002B">
        <w:rPr>
          <w:rFonts w:ascii="GHEA Mariam" w:hAnsi="GHEA Mariam"/>
          <w:spacing w:val="-8"/>
          <w:sz w:val="20"/>
          <w:lang w:val="pt-BR"/>
        </w:rPr>
        <w:t xml:space="preserve"> </w:t>
      </w:r>
    </w:p>
    <w:p w14:paraId="55304E88" w14:textId="768BAC8B"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1) </w:t>
      </w:r>
      <w:r w:rsidRPr="0093002B">
        <w:rPr>
          <w:rFonts w:ascii="GHEA Grapalat" w:hAnsi="GHEA Grapalat" w:cs="Sylfaen"/>
          <w:sz w:val="20"/>
        </w:rPr>
        <w:t>Կ</w:t>
      </w:r>
      <w:r w:rsidRPr="0093002B">
        <w:rPr>
          <w:rFonts w:ascii="GHEA Grapalat" w:hAnsi="GHEA Grapalat" w:cs="Sylfaen"/>
          <w:sz w:val="20"/>
          <w:lang w:val="hy-AM"/>
        </w:rPr>
        <w:t xml:space="preserve">ապալառուի կողմից շինարարության ավարտի մասին տեղեկություն ստանալուց հետո Պատվիրատուի ղեկավարը ձեռնարկում է միջոցներ Հայաստանի Հանրապետության կառավարության 2015 թվականի մարտի 19-ի N 596-Ն որոշմամբ սահմանված </w:t>
      </w:r>
      <w:r w:rsidR="00F166EA" w:rsidRPr="0093002B">
        <w:rPr>
          <w:rFonts w:ascii="GHEA Grapalat" w:hAnsi="GHEA Grapalat" w:cs="Sylfaen"/>
          <w:sz w:val="20"/>
          <w:lang w:val="hy-AM"/>
        </w:rPr>
        <w:t>ավարտված շինարարությունն ընդունող հանձնաժողով (այսուհետ՝ ընդունող Հանձնաժողով)</w:t>
      </w:r>
      <w:r w:rsidR="002D5ECD" w:rsidRPr="0093002B">
        <w:rPr>
          <w:rFonts w:ascii="GHEA Grapalat" w:hAnsi="GHEA Grapalat" w:cs="Sylfaen"/>
          <w:sz w:val="20"/>
          <w:lang w:val="hy-AM"/>
        </w:rPr>
        <w:t xml:space="preserve"> </w:t>
      </w:r>
      <w:r w:rsidRPr="0093002B">
        <w:rPr>
          <w:rFonts w:ascii="GHEA Grapalat" w:hAnsi="GHEA Grapalat" w:cs="Sylfaen"/>
          <w:sz w:val="20"/>
          <w:lang w:val="hy-AM"/>
        </w:rPr>
        <w:t>ձևավորելու և կատարված աշխատանքներն ընդունելու համար.</w:t>
      </w:r>
    </w:p>
    <w:p w14:paraId="3941A57A" w14:textId="0B166E21"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Pr="0093002B" w:rsidRDefault="00F02279" w:rsidP="00F02279">
      <w:pPr>
        <w:pStyle w:val="norm"/>
        <w:spacing w:line="240" w:lineRule="auto"/>
        <w:rPr>
          <w:rFonts w:ascii="GHEA Grapalat" w:hAnsi="GHEA Grapalat" w:cs="Sylfaen"/>
          <w:sz w:val="20"/>
          <w:lang w:val="hy-AM"/>
        </w:rPr>
      </w:pPr>
      <w:r w:rsidRPr="0093002B">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02DB111B" w14:textId="77777777" w:rsidR="00F02279" w:rsidRPr="0093002B" w:rsidRDefault="00F02279" w:rsidP="00F02279">
      <w:pPr>
        <w:tabs>
          <w:tab w:val="left" w:pos="1276"/>
        </w:tabs>
        <w:ind w:firstLine="720"/>
        <w:jc w:val="both"/>
        <w:rPr>
          <w:rFonts w:ascii="GHEA Grapalat" w:hAnsi="GHEA Grapalat"/>
          <w:lang w:val="hy-AM"/>
        </w:rPr>
      </w:pPr>
    </w:p>
    <w:p w14:paraId="292BE9D0" w14:textId="59067249"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5. </w:t>
      </w:r>
      <w:r w:rsidR="004B1B9E">
        <w:rPr>
          <w:rFonts w:ascii="GHEA Grapalat" w:hAnsi="GHEA Grapalat"/>
          <w:b/>
          <w:sz w:val="20"/>
          <w:szCs w:val="20"/>
          <w:lang w:val="hy-AM"/>
        </w:rPr>
        <w:t xml:space="preserve"> </w:t>
      </w:r>
      <w:r w:rsidRPr="0093002B">
        <w:rPr>
          <w:rFonts w:ascii="GHEA Grapalat" w:hAnsi="GHEA Grapalat" w:cs="Sylfaen"/>
          <w:b/>
          <w:sz w:val="20"/>
          <w:szCs w:val="20"/>
          <w:lang w:val="hy-AM"/>
        </w:rPr>
        <w:t>ԱՇԽԱՏԱՆՔԻ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ԳԻՆԸ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ՎԱՐՁԱՏՐՈՒԹՅՈՒՆԸ</w:t>
      </w:r>
    </w:p>
    <w:p w14:paraId="25B756DB" w14:textId="77777777" w:rsidR="003A7CCB" w:rsidRPr="00FB1EC7" w:rsidRDefault="003A7CCB" w:rsidP="003A7CCB">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7777777" w:rsidR="00F02279" w:rsidRPr="0093002B" w:rsidRDefault="00F02279" w:rsidP="00F02279">
      <w:pPr>
        <w:tabs>
          <w:tab w:val="num" w:pos="0"/>
          <w:tab w:val="left" w:pos="720"/>
          <w:tab w:val="num" w:pos="900"/>
        </w:tabs>
        <w:jc w:val="both"/>
        <w:rPr>
          <w:rFonts w:ascii="GHEA Grapalat" w:hAnsi="GHEA Grapalat"/>
          <w:sz w:val="20"/>
          <w:szCs w:val="20"/>
          <w:lang w:val="hy-AM"/>
        </w:rPr>
      </w:pP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5.2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ավելացնելու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իսկ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նվազեցնելու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գինը</w:t>
      </w:r>
      <w:r w:rsidRPr="0093002B">
        <w:rPr>
          <w:rFonts w:ascii="GHEA Grapalat" w:hAnsi="GHEA Grapalat" w:cs="Tahoma"/>
          <w:sz w:val="20"/>
          <w:szCs w:val="20"/>
          <w:lang w:val="hy-AM"/>
        </w:rPr>
        <w:t>։</w:t>
      </w:r>
    </w:p>
    <w:p w14:paraId="6D0CF200" w14:textId="77777777" w:rsidR="00BF3BA4" w:rsidRPr="0093002B" w:rsidRDefault="00F02279" w:rsidP="00F02279">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cs="Sylfaen"/>
          <w:sz w:val="20"/>
          <w:szCs w:val="20"/>
          <w:lang w:val="hy-AM"/>
        </w:rPr>
        <w:t xml:space="preserve">       5.3</w:t>
      </w:r>
      <w:r w:rsidRPr="0093002B">
        <w:rPr>
          <w:rFonts w:ascii="GHEA Grapalat" w:hAnsi="GHEA Grapalat" w:cs="Sylfaen"/>
          <w:sz w:val="20"/>
          <w:szCs w:val="20"/>
          <w:lang w:val="hy-AM"/>
        </w:rPr>
        <w:tab/>
        <w:t xml:space="preserve"> Պատվիրատուն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182C4B7" w14:textId="041E5063" w:rsidR="003A7CCB" w:rsidRDefault="007F3D95" w:rsidP="003A7CCB">
      <w:pPr>
        <w:tabs>
          <w:tab w:val="num" w:pos="0"/>
          <w:tab w:val="left" w:pos="720"/>
          <w:tab w:val="num" w:pos="900"/>
        </w:tabs>
        <w:jc w:val="both"/>
        <w:rPr>
          <w:rFonts w:ascii="GHEA Grapalat" w:hAnsi="GHEA Grapalat" w:cs="Sylfaen"/>
          <w:sz w:val="20"/>
          <w:szCs w:val="20"/>
          <w:lang w:val="hy-AM"/>
        </w:rPr>
      </w:pPr>
      <w:r w:rsidRPr="0093002B">
        <w:rPr>
          <w:rFonts w:ascii="GHEA Grapalat" w:hAnsi="GHEA Grapalat"/>
          <w:sz w:val="20"/>
          <w:lang w:val="hy-AM"/>
        </w:rPr>
        <w:tab/>
      </w:r>
      <w:r w:rsidR="003A7CCB" w:rsidRPr="00EC20A0">
        <w:rPr>
          <w:rFonts w:ascii="GHEA Grapalat" w:hAnsi="GHEA Grapalat" w:cs="Sylfaen"/>
          <w:sz w:val="20"/>
          <w:szCs w:val="20"/>
          <w:lang w:val="hy-AM"/>
        </w:rPr>
        <w:t>Դրամական միջոցների փոխանցումը կատարվում է հանձման-ընդունման արձանագրության հիման</w:t>
      </w:r>
      <w:r w:rsidR="003A7CCB" w:rsidRPr="00FB1EC7">
        <w:rPr>
          <w:rFonts w:ascii="GHEA Grapalat" w:hAnsi="GHEA Grapalat" w:cs="Sylfaen"/>
          <w:sz w:val="20"/>
          <w:szCs w:val="20"/>
          <w:lang w:val="hy-AM"/>
        </w:rPr>
        <w:t xml:space="preserve"> վրա` պայմանագրի վճարման  ժամանակացույցով (հավելված N 2) նախատեսված ամի</w:t>
      </w:r>
      <w:r w:rsidR="003A7CCB">
        <w:rPr>
          <w:rFonts w:ascii="GHEA Grapalat" w:hAnsi="GHEA Grapalat" w:cs="Sylfaen"/>
          <w:sz w:val="20"/>
          <w:szCs w:val="20"/>
          <w:lang w:val="hy-AM"/>
        </w:rPr>
        <w:t>ս</w:t>
      </w:r>
      <w:r w:rsidR="003A7CCB" w:rsidRPr="00FB1EC7">
        <w:rPr>
          <w:rFonts w:ascii="GHEA Grapalat" w:hAnsi="GHEA Grapalat" w:cs="Sylfaen"/>
          <w:sz w:val="20"/>
          <w:szCs w:val="20"/>
          <w:lang w:val="hy-AM"/>
        </w:rPr>
        <w:t xml:space="preserve">ներին, բայց ոչ ուշ, քան մինչև տվյալ տարվա դեկտեմբերի </w:t>
      </w:r>
      <w:r w:rsidR="003A7CCB">
        <w:rPr>
          <w:rFonts w:ascii="GHEA Grapalat" w:hAnsi="GHEA Grapalat" w:cs="Sylfaen"/>
          <w:sz w:val="20"/>
          <w:szCs w:val="20"/>
          <w:lang w:val="hy-AM"/>
        </w:rPr>
        <w:t>25-</w:t>
      </w:r>
      <w:r w:rsidR="003A7CCB" w:rsidRPr="00FB1EC7">
        <w:rPr>
          <w:rFonts w:ascii="GHEA Grapalat" w:hAnsi="GHEA Grapalat" w:cs="Sylfaen"/>
          <w:sz w:val="20"/>
          <w:szCs w:val="20"/>
          <w:lang w:val="hy-AM"/>
        </w:rPr>
        <w:t>ը։</w:t>
      </w:r>
    </w:p>
    <w:p w14:paraId="5150D904" w14:textId="6AEB953C" w:rsidR="009D092B" w:rsidRDefault="00F02279" w:rsidP="009D092B">
      <w:pPr>
        <w:ind w:firstLine="709"/>
        <w:jc w:val="both"/>
        <w:rPr>
          <w:rFonts w:ascii="GHEA Grapalat" w:hAnsi="GHEA Grapalat"/>
          <w:sz w:val="20"/>
          <w:lang w:val="hy-AM"/>
        </w:rPr>
      </w:pPr>
      <w:r w:rsidRPr="0093002B">
        <w:rPr>
          <w:rFonts w:ascii="GHEA Grapalat" w:hAnsi="GHEA Grapalat" w:cs="Sylfaen"/>
          <w:sz w:val="20"/>
          <w:szCs w:val="20"/>
          <w:lang w:val="hy-AM"/>
        </w:rPr>
        <w:t xml:space="preserve"> </w:t>
      </w:r>
      <w:r w:rsidR="009D092B" w:rsidRPr="0093002B">
        <w:rPr>
          <w:rFonts w:ascii="GHEA Grapalat" w:hAnsi="GHEA Grapalat"/>
          <w:sz w:val="20"/>
          <w:lang w:val="hy-AM"/>
        </w:rPr>
        <w:t>Ընդ որում վճարում կատարելու նպատակով հանձնման-ընդունման արձանագրություն</w:t>
      </w:r>
      <w:r w:rsidR="00F313B8" w:rsidRPr="0093002B">
        <w:rPr>
          <w:rFonts w:ascii="GHEA Grapalat" w:hAnsi="GHEA Grapalat"/>
          <w:sz w:val="20"/>
          <w:lang w:val="hy-AM"/>
        </w:rPr>
        <w:t>ը</w:t>
      </w:r>
      <w:r w:rsidR="009D092B" w:rsidRPr="0093002B">
        <w:rPr>
          <w:rFonts w:ascii="GHEA Grapalat" w:hAnsi="GHEA Grapalat"/>
          <w:sz w:val="20"/>
          <w:lang w:val="hy-AM"/>
        </w:rPr>
        <w:t xml:space="preserve">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07E00" w:rsidRPr="0093002B">
        <w:rPr>
          <w:rFonts w:ascii="GHEA Grapalat" w:hAnsi="GHEA Grapalat"/>
          <w:sz w:val="20"/>
          <w:lang w:val="hy-AM"/>
        </w:rPr>
        <w:t>:</w:t>
      </w:r>
      <w:r w:rsidR="00C07E00" w:rsidRPr="0093002B">
        <w:rPr>
          <w:rStyle w:val="FootnoteReference"/>
          <w:rFonts w:ascii="GHEA Grapalat" w:hAnsi="GHEA Grapalat"/>
          <w:sz w:val="20"/>
          <w:lang w:val="hy-AM"/>
        </w:rPr>
        <w:footnoteReference w:id="20"/>
      </w:r>
    </w:p>
    <w:p w14:paraId="56F428F3" w14:textId="20FCB7FE"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6FD3D93A"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2D4175F1"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ՆԳ-ն հրավերով հրապարակված շինարարական աշխատանքների նախահաշվային գինն է.</w:t>
      </w:r>
    </w:p>
    <w:p w14:paraId="4356595F" w14:textId="77777777"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62AF5B8A" w14:textId="7B0B4681" w:rsidR="00EC60BB" w:rsidRPr="004B1B9E" w:rsidRDefault="00EC60BB" w:rsidP="00EC60BB">
      <w:pPr>
        <w:tabs>
          <w:tab w:val="left" w:pos="1276"/>
        </w:tabs>
        <w:ind w:firstLine="360"/>
        <w:jc w:val="both"/>
        <w:rPr>
          <w:rFonts w:ascii="GHEA Grapalat" w:hAnsi="GHEA Grapalat" w:cs="Sylfaen"/>
          <w:sz w:val="20"/>
          <w:szCs w:val="20"/>
          <w:lang w:val="hy-AM"/>
        </w:rPr>
      </w:pPr>
      <w:r w:rsidRPr="004B1B9E">
        <w:rPr>
          <w:rFonts w:ascii="GHEA Grapalat" w:hAnsi="GHEA Grapalat" w:cs="Sylfaen"/>
          <w:sz w:val="20"/>
          <w:szCs w:val="20"/>
          <w:lang w:val="hy-AM"/>
        </w:rPr>
        <w:t>ՎԳ –ն ծավալաթերթ-նախահաշվով սահմանված աշխատանքների դիմաց վճարվող գումարն է:</w:t>
      </w:r>
    </w:p>
    <w:p w14:paraId="7A9CC2D6" w14:textId="77777777" w:rsidR="00C845E5" w:rsidRPr="004B1B9E" w:rsidRDefault="00C845E5" w:rsidP="00EC60BB">
      <w:pPr>
        <w:tabs>
          <w:tab w:val="left" w:pos="1276"/>
        </w:tabs>
        <w:ind w:firstLine="360"/>
        <w:jc w:val="both"/>
        <w:rPr>
          <w:rFonts w:ascii="GHEA Grapalat" w:hAnsi="GHEA Grapalat" w:cs="Sylfaen"/>
          <w:sz w:val="20"/>
          <w:szCs w:val="20"/>
          <w:lang w:val="hy-AM"/>
        </w:rPr>
      </w:pPr>
    </w:p>
    <w:p w14:paraId="7B957D65" w14:textId="7B2140EF" w:rsidR="00F02279" w:rsidRPr="0093002B" w:rsidRDefault="00D00F91" w:rsidP="00EC60BB">
      <w:pPr>
        <w:ind w:firstLine="270"/>
        <w:jc w:val="both"/>
        <w:rPr>
          <w:rFonts w:ascii="GHEA Grapalat" w:hAnsi="GHEA Grapalat"/>
          <w:b/>
          <w:sz w:val="20"/>
          <w:szCs w:val="20"/>
          <w:lang w:val="hy-AM"/>
        </w:rPr>
      </w:pPr>
      <w:r>
        <w:rPr>
          <w:rFonts w:ascii="GHEA Grapalat" w:hAnsi="GHEA Grapalat"/>
          <w:b/>
          <w:sz w:val="20"/>
          <w:szCs w:val="20"/>
          <w:lang w:val="hy-AM"/>
        </w:rPr>
        <w:t xml:space="preserve">       </w:t>
      </w:r>
      <w:r w:rsidR="00F02279" w:rsidRPr="0093002B">
        <w:rPr>
          <w:rFonts w:ascii="GHEA Grapalat" w:hAnsi="GHEA Grapalat"/>
          <w:b/>
          <w:sz w:val="20"/>
          <w:szCs w:val="20"/>
          <w:lang w:val="hy-AM"/>
        </w:rPr>
        <w:t xml:space="preserve">6. </w:t>
      </w:r>
      <w:r>
        <w:rPr>
          <w:rFonts w:ascii="GHEA Grapalat" w:hAnsi="GHEA Grapalat"/>
          <w:b/>
          <w:sz w:val="20"/>
          <w:szCs w:val="20"/>
          <w:lang w:val="hy-AM"/>
        </w:rPr>
        <w:t xml:space="preserve">  </w:t>
      </w:r>
      <w:r w:rsidR="00F02279" w:rsidRPr="0093002B">
        <w:rPr>
          <w:rFonts w:ascii="GHEA Grapalat" w:hAnsi="GHEA Grapalat" w:cs="Sylfaen"/>
          <w:b/>
          <w:sz w:val="20"/>
          <w:szCs w:val="20"/>
          <w:lang w:val="hy-AM"/>
        </w:rPr>
        <w:t>ԿՈՂՄԵՐԻ</w:t>
      </w:r>
      <w:r w:rsidR="00F02279" w:rsidRPr="0093002B">
        <w:rPr>
          <w:rFonts w:ascii="GHEA Grapalat" w:hAnsi="GHEA Grapalat" w:cs="Times Armenian"/>
          <w:b/>
          <w:sz w:val="20"/>
          <w:szCs w:val="20"/>
          <w:lang w:val="hy-AM"/>
        </w:rPr>
        <w:t xml:space="preserve"> </w:t>
      </w:r>
      <w:r w:rsidR="00F02279" w:rsidRPr="0093002B">
        <w:rPr>
          <w:rFonts w:ascii="GHEA Grapalat" w:hAnsi="GHEA Grapalat" w:cs="Sylfaen"/>
          <w:b/>
          <w:sz w:val="20"/>
          <w:szCs w:val="20"/>
          <w:lang w:val="hy-AM"/>
        </w:rPr>
        <w:t>ՊԱՏԱՍԽԱՆԱՏՎՈՒԹՅՈՒՆԸ</w:t>
      </w:r>
    </w:p>
    <w:p w14:paraId="30F8903E" w14:textId="77777777" w:rsidR="00F02279" w:rsidRPr="0093002B" w:rsidRDefault="00F02279" w:rsidP="00D00F91">
      <w:pPr>
        <w:tabs>
          <w:tab w:val="left" w:pos="1080"/>
        </w:tabs>
        <w:ind w:firstLine="720"/>
        <w:jc w:val="both"/>
        <w:rPr>
          <w:rFonts w:ascii="GHEA Grapalat" w:hAnsi="GHEA Grapalat"/>
          <w:sz w:val="20"/>
          <w:szCs w:val="20"/>
          <w:lang w:val="hy-AM"/>
        </w:rPr>
      </w:pPr>
      <w:r w:rsidRPr="0093002B">
        <w:rPr>
          <w:rFonts w:ascii="GHEA Grapalat" w:hAnsi="GHEA Grapalat"/>
          <w:sz w:val="20"/>
          <w:szCs w:val="20"/>
          <w:lang w:val="hy-AM"/>
        </w:rPr>
        <w:t>6.1</w:t>
      </w:r>
      <w:r w:rsidRPr="0093002B">
        <w:rPr>
          <w:rFonts w:ascii="GHEA Grapalat" w:hAnsi="GHEA Grapalat"/>
          <w:sz w:val="20"/>
          <w:szCs w:val="20"/>
          <w:lang w:val="hy-AM"/>
        </w:rPr>
        <w:tab/>
      </w:r>
      <w:r w:rsidRPr="0093002B">
        <w:rPr>
          <w:rFonts w:ascii="GHEA Grapalat" w:hAnsi="GHEA Grapalat" w:cs="Sylfaen"/>
          <w:sz w:val="20"/>
          <w:szCs w:val="20"/>
          <w:lang w:val="hy-AM"/>
        </w:rPr>
        <w:t>Կապալառուն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որակի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ներառյալ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օրացուցային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գրաֆիկը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պահպանման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ahoma"/>
          <w:sz w:val="20"/>
          <w:szCs w:val="20"/>
          <w:lang w:val="hy-AM"/>
        </w:rPr>
        <w:t>։</w:t>
      </w:r>
    </w:p>
    <w:p w14:paraId="4AC25A70" w14:textId="7A92B07E"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sz w:val="20"/>
          <w:szCs w:val="20"/>
          <w:lang w:val="hy-AM"/>
        </w:rPr>
        <w:t>6.2</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ժամկետը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խախտելու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Arial"/>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կատարման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չկատարված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Arial"/>
          <w:sz w:val="20"/>
          <w:szCs w:val="20"/>
          <w:lang w:val="hy-AM"/>
        </w:rPr>
        <w:t xml:space="preserve"> </w:t>
      </w:r>
      <w:r w:rsidR="00113615" w:rsidRPr="0093002B">
        <w:rPr>
          <w:rFonts w:ascii="GHEA Grapalat" w:hAnsi="GHEA Grapalat" w:cs="Times Armenian"/>
          <w:sz w:val="20"/>
          <w:szCs w:val="20"/>
          <w:lang w:val="hy-AM"/>
        </w:rPr>
        <w:t>0,</w:t>
      </w:r>
      <w:r w:rsidR="00B575E9" w:rsidRPr="00B575E9">
        <w:rPr>
          <w:rFonts w:ascii="GHEA Grapalat" w:hAnsi="GHEA Grapalat" w:cs="Times Armenian"/>
          <w:sz w:val="20"/>
          <w:szCs w:val="20"/>
          <w:lang w:val="hy-AM"/>
        </w:rPr>
        <w:t>18</w:t>
      </w:r>
      <w:r w:rsidR="00113615" w:rsidRPr="0093002B">
        <w:rPr>
          <w:rFonts w:ascii="GHEA Grapalat" w:hAnsi="GHEA Grapalat" w:cs="Times Armenian"/>
          <w:sz w:val="20"/>
          <w:szCs w:val="20"/>
          <w:lang w:val="hy-AM"/>
        </w:rPr>
        <w:t xml:space="preserve"> (</w:t>
      </w:r>
      <w:r w:rsidR="00113615" w:rsidRPr="0093002B">
        <w:rPr>
          <w:rFonts w:ascii="GHEA Grapalat" w:hAnsi="GHEA Grapalat" w:cs="Sylfaen"/>
          <w:sz w:val="20"/>
          <w:szCs w:val="20"/>
          <w:lang w:val="hy-AM"/>
        </w:rPr>
        <w:t>զրո</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ամբողջ</w:t>
      </w:r>
      <w:r w:rsidR="00113615" w:rsidRPr="0093002B">
        <w:rPr>
          <w:rFonts w:ascii="GHEA Grapalat" w:hAnsi="GHEA Grapalat" w:cs="Arial"/>
          <w:sz w:val="20"/>
          <w:szCs w:val="20"/>
          <w:lang w:val="hy-AM"/>
        </w:rPr>
        <w:t xml:space="preserve"> </w:t>
      </w:r>
      <w:r w:rsidR="00B575E9">
        <w:rPr>
          <w:rFonts w:ascii="GHEA Grapalat" w:hAnsi="GHEA Grapalat" w:cs="Sylfaen"/>
          <w:sz w:val="20"/>
          <w:szCs w:val="20"/>
          <w:lang w:val="hy-AM"/>
        </w:rPr>
        <w:t>տասնութ</w:t>
      </w:r>
      <w:r w:rsidR="00113615" w:rsidRPr="0093002B">
        <w:rPr>
          <w:rFonts w:ascii="GHEA Grapalat" w:hAnsi="GHEA Grapalat" w:cs="Arial"/>
          <w:sz w:val="20"/>
          <w:szCs w:val="20"/>
          <w:lang w:val="hy-AM"/>
        </w:rPr>
        <w:t xml:space="preserve"> </w:t>
      </w:r>
      <w:r w:rsidR="00113615" w:rsidRPr="0093002B">
        <w:rPr>
          <w:rFonts w:ascii="GHEA Grapalat" w:hAnsi="GHEA Grapalat" w:cs="Sylfaen"/>
          <w:sz w:val="20"/>
          <w:szCs w:val="20"/>
          <w:lang w:val="hy-AM"/>
        </w:rPr>
        <w:t>հարյուրերորդական</w:t>
      </w:r>
      <w:r w:rsidR="00113615" w:rsidRPr="0093002B">
        <w:rPr>
          <w:rFonts w:ascii="GHEA Grapalat" w:hAnsi="GHEA Grapalat" w:cs="Arial"/>
          <w:sz w:val="20"/>
          <w:szCs w:val="20"/>
          <w:lang w:val="hy-AM"/>
        </w:rPr>
        <w:t>)</w:t>
      </w:r>
      <w:r w:rsidR="001E0CEE" w:rsidRPr="00FB1EC7">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1D145235" w14:textId="017160F0" w:rsidR="00F02279" w:rsidRPr="0093002B" w:rsidRDefault="00F02279" w:rsidP="00F02279">
      <w:pPr>
        <w:ind w:firstLine="709"/>
        <w:jc w:val="both"/>
        <w:rPr>
          <w:rFonts w:ascii="GHEA Grapalat" w:hAnsi="GHEA Grapalat"/>
          <w:sz w:val="20"/>
          <w:lang w:val="hy-AM"/>
        </w:rPr>
      </w:pPr>
      <w:r w:rsidRPr="0093002B">
        <w:rPr>
          <w:rFonts w:ascii="GHEA Grapalat" w:hAnsi="GHEA Grapalat"/>
          <w:sz w:val="20"/>
          <w:szCs w:val="20"/>
          <w:lang w:val="hy-AM"/>
        </w:rPr>
        <w:lastRenderedPageBreak/>
        <w:t>6.3</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3.1.3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հիմքերով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ա</w:t>
      </w:r>
      <w:r w:rsidRPr="0093002B">
        <w:rPr>
          <w:rFonts w:ascii="GHEA Grapalat" w:hAnsi="GHEA Grapalat" w:cs="Sylfaen"/>
          <w:sz w:val="20"/>
          <w:szCs w:val="20"/>
          <w:lang w:val="hy-AM"/>
        </w:rPr>
        <w:t>շխատանքը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չընդունվելու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ինչպես</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նաև</w:t>
      </w:r>
      <w:r w:rsidRPr="0093002B">
        <w:rPr>
          <w:rFonts w:ascii="GHEA Grapalat" w:hAnsi="GHEA Grapalat" w:cs="Arial"/>
          <w:sz w:val="20"/>
          <w:szCs w:val="20"/>
          <w:lang w:val="hy-AM"/>
        </w:rPr>
        <w:t xml:space="preserve"> 3.1.4 </w:t>
      </w:r>
      <w:r w:rsidRPr="0093002B">
        <w:rPr>
          <w:rFonts w:ascii="GHEA Grapalat" w:hAnsi="GHEA Grapalat" w:cs="Sylfaen"/>
          <w:sz w:val="20"/>
          <w:szCs w:val="20"/>
          <w:lang w:val="hy-AM"/>
        </w:rPr>
        <w:t>կետով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լուծելու</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Կապալառուից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գանձվում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տուգանք</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Arial"/>
          <w:sz w:val="20"/>
          <w:szCs w:val="20"/>
          <w:lang w:val="hy-AM"/>
        </w:rPr>
        <w:t xml:space="preserve"> 5.1 </w:t>
      </w:r>
      <w:r w:rsidRPr="0093002B">
        <w:rPr>
          <w:rFonts w:ascii="GHEA Grapalat" w:hAnsi="GHEA Grapalat" w:cs="Sylfaen"/>
          <w:sz w:val="20"/>
          <w:szCs w:val="20"/>
          <w:lang w:val="hy-AM"/>
        </w:rPr>
        <w:t>կետում</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Arial"/>
          <w:sz w:val="20"/>
          <w:szCs w:val="20"/>
          <w:lang w:val="hy-AM"/>
        </w:rPr>
        <w:t xml:space="preserve"> </w:t>
      </w:r>
      <w:r w:rsidR="00B25184">
        <w:rPr>
          <w:rFonts w:ascii="GHEA Grapalat" w:hAnsi="GHEA Grapalat" w:cs="Arial"/>
          <w:sz w:val="20"/>
          <w:szCs w:val="20"/>
          <w:lang w:val="hy-AM"/>
        </w:rPr>
        <w:t>3</w:t>
      </w:r>
      <w:r w:rsidR="00113615" w:rsidRPr="0093002B">
        <w:rPr>
          <w:rFonts w:ascii="GHEA Grapalat" w:hAnsi="GHEA Grapalat" w:cs="Times Armenian"/>
          <w:sz w:val="20"/>
          <w:szCs w:val="20"/>
          <w:lang w:val="hy-AM"/>
        </w:rPr>
        <w:t xml:space="preserve"> (</w:t>
      </w:r>
      <w:r w:rsidR="00B25184">
        <w:rPr>
          <w:rFonts w:ascii="GHEA Grapalat" w:hAnsi="GHEA Grapalat" w:cs="Times Armenian"/>
          <w:sz w:val="20"/>
          <w:szCs w:val="20"/>
          <w:lang w:val="hy-AM"/>
        </w:rPr>
        <w:t>երեք</w:t>
      </w:r>
      <w:r w:rsidR="00113615" w:rsidRPr="0093002B">
        <w:rPr>
          <w:rFonts w:ascii="GHEA Grapalat" w:hAnsi="GHEA Grapalat" w:cs="Arial"/>
          <w:sz w:val="20"/>
          <w:szCs w:val="20"/>
          <w:lang w:val="hy-AM"/>
        </w:rPr>
        <w:t>)</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չափով:</w:t>
      </w:r>
      <w:r w:rsidR="00C07E00" w:rsidRPr="0093002B">
        <w:rPr>
          <w:rStyle w:val="FootnoteReference"/>
          <w:rFonts w:ascii="GHEA Grapalat" w:hAnsi="GHEA Grapalat" w:cs="Sylfaen"/>
          <w:sz w:val="20"/>
          <w:szCs w:val="20"/>
          <w:lang w:val="hy-AM"/>
        </w:rPr>
        <w:footnoteReference w:id="21"/>
      </w:r>
      <w:r w:rsidR="00C07E00" w:rsidRPr="0093002B">
        <w:rPr>
          <w:rFonts w:ascii="GHEA Grapalat" w:hAnsi="GHEA Grapalat"/>
          <w:sz w:val="20"/>
          <w:lang w:val="hy-AM"/>
        </w:rPr>
        <w:t xml:space="preserve"> </w:t>
      </w:r>
      <w:r w:rsidRPr="0093002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6.4</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այմանագրի</w:t>
      </w:r>
      <w:r w:rsidR="002D5ECD" w:rsidRPr="0093002B">
        <w:rPr>
          <w:rFonts w:ascii="GHEA Grapalat" w:hAnsi="GHEA Grapalat" w:cs="Times Armenian"/>
          <w:sz w:val="20"/>
          <w:szCs w:val="20"/>
          <w:lang w:val="hy-AM"/>
        </w:rPr>
        <w:t xml:space="preserve"> 6.2</w:t>
      </w:r>
      <w:r w:rsidR="003814AF" w:rsidRPr="0093002B">
        <w:rPr>
          <w:rFonts w:ascii="GHEA Grapalat" w:hAnsi="GHEA Grapalat" w:cs="Sylfaen"/>
          <w:sz w:val="20"/>
          <w:szCs w:val="20"/>
          <w:lang w:val="hy-AM"/>
        </w:rPr>
        <w:t>,</w:t>
      </w:r>
      <w:r w:rsidRPr="0093002B">
        <w:rPr>
          <w:rFonts w:ascii="GHEA Grapalat" w:hAnsi="GHEA Grapalat" w:cs="Times Armenian"/>
          <w:sz w:val="20"/>
          <w:szCs w:val="20"/>
          <w:lang w:val="hy-AM"/>
        </w:rPr>
        <w:t xml:space="preserve"> 6.3 </w:t>
      </w:r>
      <w:r w:rsidR="003814AF" w:rsidRPr="0093002B">
        <w:rPr>
          <w:rFonts w:ascii="GHEA Grapalat" w:hAnsi="GHEA Grapalat" w:cs="Times Armenian"/>
          <w:sz w:val="20"/>
          <w:szCs w:val="20"/>
          <w:lang w:val="hy-AM"/>
        </w:rPr>
        <w:t xml:space="preserve"> և 6.5.1 </w:t>
      </w:r>
      <w:r w:rsidRPr="0093002B">
        <w:rPr>
          <w:rFonts w:ascii="GHEA Grapalat" w:hAnsi="GHEA Grapalat" w:cs="Sylfaen"/>
          <w:sz w:val="20"/>
          <w:szCs w:val="20"/>
          <w:lang w:val="hy-AM"/>
        </w:rPr>
        <w:t>կետերով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Կապալառուին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վճարվող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գումարների</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ahoma"/>
          <w:sz w:val="20"/>
          <w:szCs w:val="20"/>
          <w:lang w:val="hy-AM"/>
        </w:rPr>
        <w:t>։</w:t>
      </w:r>
    </w:p>
    <w:p w14:paraId="0664C343" w14:textId="27CE7F75" w:rsidR="00F02279" w:rsidRPr="0093002B" w:rsidRDefault="00F02279" w:rsidP="00F02279">
      <w:pPr>
        <w:tabs>
          <w:tab w:val="left" w:pos="1276"/>
        </w:tabs>
        <w:ind w:firstLine="720"/>
        <w:jc w:val="both"/>
        <w:rPr>
          <w:rFonts w:ascii="GHEA Grapalat" w:hAnsi="GHEA Grapalat" w:cs="Tahoma"/>
          <w:sz w:val="20"/>
          <w:szCs w:val="20"/>
          <w:lang w:val="hy-AM"/>
        </w:rPr>
      </w:pPr>
      <w:r w:rsidRPr="0093002B">
        <w:rPr>
          <w:rFonts w:ascii="GHEA Grapalat" w:hAnsi="GHEA Grapalat"/>
          <w:sz w:val="20"/>
          <w:szCs w:val="20"/>
          <w:lang w:val="hy-AM"/>
        </w:rPr>
        <w:t>6.5</w:t>
      </w:r>
      <w:r w:rsidRPr="0093002B">
        <w:rPr>
          <w:rFonts w:ascii="GHEA Grapalat" w:hAnsi="GHEA Grapalat"/>
          <w:sz w:val="20"/>
          <w:szCs w:val="20"/>
          <w:lang w:val="hy-AM"/>
        </w:rPr>
        <w:tab/>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5.3 </w:t>
      </w:r>
      <w:r w:rsidRPr="0093002B">
        <w:rPr>
          <w:rFonts w:ascii="GHEA Grapalat" w:hAnsi="GHEA Grapalat" w:cs="Sylfaen"/>
          <w:sz w:val="20"/>
          <w:szCs w:val="20"/>
          <w:lang w:val="hy-AM"/>
        </w:rPr>
        <w:t>կետով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ժամկետների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խախտման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Պատվիրատուի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նկատմամբ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ուշացված</w:t>
      </w:r>
      <w:r w:rsidRPr="0093002B">
        <w:rPr>
          <w:rFonts w:ascii="GHEA Grapalat" w:hAnsi="GHEA Grapalat" w:cs="Times Armenian"/>
          <w:sz w:val="20"/>
          <w:szCs w:val="20"/>
          <w:lang w:val="hy-AM"/>
        </w:rPr>
        <w:t xml:space="preserve"> աշխատանքային </w:t>
      </w:r>
      <w:r w:rsidRPr="0093002B">
        <w:rPr>
          <w:rFonts w:ascii="GHEA Grapalat" w:hAnsi="GHEA Grapalat" w:cs="Sylfaen"/>
          <w:sz w:val="20"/>
          <w:szCs w:val="20"/>
          <w:lang w:val="hy-AM"/>
        </w:rPr>
        <w:t>օրվա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հաշվարկվում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տույժ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սակայն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չվճարված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գումարի</w:t>
      </w:r>
      <w:r w:rsidRPr="0093002B">
        <w:rPr>
          <w:rFonts w:ascii="GHEA Grapalat" w:hAnsi="GHEA Grapalat" w:cs="Times Armenian"/>
          <w:sz w:val="20"/>
          <w:szCs w:val="20"/>
          <w:lang w:val="hy-AM"/>
        </w:rPr>
        <w:t xml:space="preserve"> 0,05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հինգ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տոկոսի</w:t>
      </w:r>
      <w:r w:rsidRPr="0093002B" w:rsidDel="007472F1">
        <w:rPr>
          <w:rFonts w:ascii="GHEA Grapalat" w:hAnsi="GHEA Grapalat" w:cs="Times Armenian"/>
          <w:sz w:val="20"/>
          <w:szCs w:val="20"/>
          <w:lang w:val="hy-AM"/>
        </w:rPr>
        <w:t xml:space="preserve"> </w:t>
      </w:r>
      <w:r w:rsidRPr="0093002B">
        <w:rPr>
          <w:rFonts w:ascii="GHEA Grapalat" w:hAnsi="GHEA Grapalat" w:cs="Sylfaen"/>
          <w:sz w:val="20"/>
          <w:szCs w:val="20"/>
          <w:lang w:val="hy-AM"/>
        </w:rPr>
        <w:t>չափով</w:t>
      </w:r>
      <w:r w:rsidRPr="0093002B">
        <w:rPr>
          <w:rFonts w:ascii="GHEA Grapalat" w:hAnsi="GHEA Grapalat" w:cs="Tahoma"/>
          <w:sz w:val="20"/>
          <w:szCs w:val="20"/>
          <w:lang w:val="hy-AM"/>
        </w:rPr>
        <w:t>։</w:t>
      </w:r>
    </w:p>
    <w:p w14:paraId="2D695CA3" w14:textId="779E213A" w:rsidR="00CA24B0" w:rsidRPr="0093002B" w:rsidRDefault="004B1B9E" w:rsidP="00CA24B0">
      <w:pPr>
        <w:pStyle w:val="NormalWeb"/>
        <w:shd w:val="clear" w:color="auto" w:fill="FFFFFF"/>
        <w:spacing w:before="0" w:beforeAutospacing="0" w:after="0" w:afterAutospacing="0"/>
        <w:ind w:firstLine="375"/>
        <w:jc w:val="both"/>
        <w:rPr>
          <w:rFonts w:ascii="GHEA Grapalat" w:hAnsi="GHEA Grapalat"/>
          <w:lang w:val="hy-AM"/>
        </w:rPr>
      </w:pPr>
      <w:r>
        <w:rPr>
          <w:rFonts w:ascii="GHEA Grapalat" w:hAnsi="GHEA Grapalat" w:cs="Sylfaen"/>
          <w:sz w:val="20"/>
          <w:szCs w:val="20"/>
          <w:lang w:val="hy-AM"/>
        </w:rPr>
        <w:t xml:space="preserve">     </w:t>
      </w:r>
      <w:r w:rsidR="00993BA8" w:rsidRPr="0093002B">
        <w:rPr>
          <w:rFonts w:ascii="GHEA Grapalat" w:hAnsi="GHEA Grapalat" w:cs="Sylfaen"/>
          <w:sz w:val="20"/>
          <w:szCs w:val="20"/>
          <w:lang w:val="hy-AM"/>
        </w:rPr>
        <w:t xml:space="preserve">6.5.1 </w:t>
      </w:r>
      <w:r w:rsidR="00CA24B0" w:rsidRPr="0093002B">
        <w:rPr>
          <w:rFonts w:ascii="GHEA Grapalat" w:hAnsi="GHEA Grapalat" w:cs="Sylfaen"/>
          <w:sz w:val="20"/>
          <w:szCs w:val="20"/>
          <w:lang w:val="hy-AM"/>
        </w:rPr>
        <w:t xml:space="preserve">Սույն պայմանագրով նախատեսված աշխատանքների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93002B">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93002B">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07E00" w:rsidRPr="0093002B">
        <w:rPr>
          <w:rStyle w:val="FootnoteReference"/>
          <w:rFonts w:ascii="GHEA Grapalat" w:hAnsi="GHEA Grapalat" w:cs="Sylfaen"/>
          <w:sz w:val="20"/>
          <w:szCs w:val="20"/>
          <w:lang w:val="hy-AM"/>
        </w:rPr>
        <w:footnoteReference w:id="22"/>
      </w:r>
      <w:r w:rsidR="00CA24B0" w:rsidRPr="0093002B">
        <w:rPr>
          <w:rFonts w:ascii="GHEA Grapalat" w:hAnsi="GHEA Grapalat"/>
          <w:lang w:val="hy-AM"/>
        </w:rPr>
        <w:t>.</w:t>
      </w:r>
    </w:p>
    <w:p w14:paraId="5A28203D" w14:textId="77777777" w:rsidR="001A40F8" w:rsidRDefault="001A40F8" w:rsidP="00F02279">
      <w:pPr>
        <w:tabs>
          <w:tab w:val="left" w:pos="1276"/>
        </w:tabs>
        <w:ind w:firstLine="720"/>
        <w:jc w:val="both"/>
        <w:rPr>
          <w:rFonts w:ascii="GHEA Grapalat" w:hAnsi="GHEA Grapalat"/>
          <w:sz w:val="20"/>
          <w:szCs w:val="20"/>
          <w:lang w:val="hy-AM"/>
        </w:rPr>
      </w:pPr>
    </w:p>
    <w:tbl>
      <w:tblPr>
        <w:tblStyle w:val="TableGrid"/>
        <w:tblW w:w="0" w:type="auto"/>
        <w:tblInd w:w="379" w:type="dxa"/>
        <w:tblLook w:val="04A0" w:firstRow="1" w:lastRow="0" w:firstColumn="1" w:lastColumn="0" w:noHBand="0" w:noVBand="1"/>
      </w:tblPr>
      <w:tblGrid>
        <w:gridCol w:w="1056"/>
        <w:gridCol w:w="4410"/>
        <w:gridCol w:w="4500"/>
      </w:tblGrid>
      <w:tr w:rsidR="001A40F8" w14:paraId="72B6547F" w14:textId="77777777" w:rsidTr="001A40F8">
        <w:tc>
          <w:tcPr>
            <w:tcW w:w="1056" w:type="dxa"/>
            <w:vAlign w:val="center"/>
          </w:tcPr>
          <w:p w14:paraId="135C800F" w14:textId="06AEEDB3"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N</w:t>
            </w:r>
          </w:p>
        </w:tc>
        <w:tc>
          <w:tcPr>
            <w:tcW w:w="4410" w:type="dxa"/>
            <w:vAlign w:val="center"/>
          </w:tcPr>
          <w:p w14:paraId="5EA989DA" w14:textId="68D62354"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Խախտումը</w:t>
            </w:r>
          </w:p>
        </w:tc>
        <w:tc>
          <w:tcPr>
            <w:tcW w:w="4500" w:type="dxa"/>
            <w:vAlign w:val="center"/>
          </w:tcPr>
          <w:p w14:paraId="291A5833" w14:textId="365FA6EA"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Պատասխանատվությունը</w:t>
            </w:r>
          </w:p>
        </w:tc>
      </w:tr>
      <w:tr w:rsidR="001A40F8" w:rsidRPr="00BB3C85" w14:paraId="243B5470" w14:textId="77777777" w:rsidTr="001A40F8">
        <w:tc>
          <w:tcPr>
            <w:tcW w:w="1056" w:type="dxa"/>
            <w:vAlign w:val="center"/>
          </w:tcPr>
          <w:p w14:paraId="57D48046" w14:textId="0894FE3A"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1</w:t>
            </w:r>
          </w:p>
        </w:tc>
        <w:tc>
          <w:tcPr>
            <w:tcW w:w="4410" w:type="dxa"/>
            <w:vAlign w:val="center"/>
          </w:tcPr>
          <w:p w14:paraId="0E49EC41" w14:textId="6FF5C518"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4500" w:type="dxa"/>
            <w:vAlign w:val="center"/>
          </w:tcPr>
          <w:p w14:paraId="0C19AA33" w14:textId="77777777" w:rsidR="001A40F8" w:rsidRPr="001A40F8" w:rsidRDefault="001A40F8" w:rsidP="001A40F8">
            <w:pPr>
              <w:jc w:val="center"/>
              <w:rPr>
                <w:rFonts w:ascii="GHEA Grapalat" w:hAnsi="GHEA Grapalat" w:cs="Sylfaen"/>
                <w:sz w:val="20"/>
                <w:szCs w:val="20"/>
                <w:lang w:val="hy-AM"/>
              </w:rPr>
            </w:pPr>
            <w:r w:rsidRPr="001A40F8">
              <w:rPr>
                <w:rFonts w:ascii="GHEA Grapalat" w:hAnsi="GHEA Grapalat" w:cs="Sylfaen"/>
                <w:sz w:val="20"/>
                <w:szCs w:val="20"/>
                <w:lang w:val="hy-AM"/>
              </w:rPr>
              <w:t>Հայաստանի Հանրապետության «Վարչական իրավախտումների վերաբերյալ » օրեսնգրքի 157-15 հոդվածի 3-րդ մասի (100000 դրամ) համաձայն</w:t>
            </w:r>
          </w:p>
          <w:p w14:paraId="44F91F87" w14:textId="77777777" w:rsidR="001A40F8" w:rsidRPr="001A40F8" w:rsidRDefault="001A40F8" w:rsidP="001A40F8">
            <w:pPr>
              <w:tabs>
                <w:tab w:val="left" w:pos="1276"/>
              </w:tabs>
              <w:jc w:val="center"/>
              <w:rPr>
                <w:rFonts w:ascii="GHEA Grapalat" w:hAnsi="GHEA Grapalat" w:cs="Sylfaen"/>
                <w:sz w:val="20"/>
                <w:szCs w:val="20"/>
                <w:lang w:val="hy-AM"/>
              </w:rPr>
            </w:pPr>
          </w:p>
        </w:tc>
      </w:tr>
      <w:tr w:rsidR="001A40F8" w:rsidRPr="00BB3C85" w14:paraId="017C493C" w14:textId="77777777" w:rsidTr="001A40F8">
        <w:tc>
          <w:tcPr>
            <w:tcW w:w="1056" w:type="dxa"/>
            <w:vAlign w:val="center"/>
          </w:tcPr>
          <w:p w14:paraId="132310BA" w14:textId="56E9BBC7"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2</w:t>
            </w:r>
          </w:p>
        </w:tc>
        <w:tc>
          <w:tcPr>
            <w:tcW w:w="4410" w:type="dxa"/>
            <w:vAlign w:val="center"/>
          </w:tcPr>
          <w:p w14:paraId="43456059" w14:textId="4C2D94FD"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Նախագծանախահաշվային փաստաթղթերով սահմանված պահանջների չկատարում</w:t>
            </w:r>
          </w:p>
        </w:tc>
        <w:tc>
          <w:tcPr>
            <w:tcW w:w="4500" w:type="dxa"/>
            <w:vAlign w:val="center"/>
          </w:tcPr>
          <w:p w14:paraId="578E19B0" w14:textId="2DF96D8A"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 xml:space="preserve">Պատվիրատուի կողմից պայմանագիրը միակողմանի լուծարելու հիմք  </w:t>
            </w:r>
          </w:p>
        </w:tc>
      </w:tr>
      <w:tr w:rsidR="001A40F8" w:rsidRPr="00BB3C85" w14:paraId="561DAB01" w14:textId="77777777" w:rsidTr="001A40F8">
        <w:tc>
          <w:tcPr>
            <w:tcW w:w="1056" w:type="dxa"/>
            <w:vAlign w:val="center"/>
          </w:tcPr>
          <w:p w14:paraId="1812438A" w14:textId="5FD5B0C9"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3</w:t>
            </w:r>
          </w:p>
        </w:tc>
        <w:tc>
          <w:tcPr>
            <w:tcW w:w="4410" w:type="dxa"/>
            <w:vAlign w:val="center"/>
          </w:tcPr>
          <w:p w14:paraId="1F951C8A" w14:textId="77777777" w:rsidR="001A40F8" w:rsidRPr="001A40F8" w:rsidRDefault="001A40F8" w:rsidP="001A40F8">
            <w:pPr>
              <w:jc w:val="center"/>
              <w:rPr>
                <w:rFonts w:ascii="GHEA Grapalat" w:hAnsi="GHEA Grapalat" w:cs="Sylfaen"/>
                <w:sz w:val="20"/>
                <w:szCs w:val="20"/>
                <w:lang w:val="hy-AM"/>
              </w:rPr>
            </w:pPr>
            <w:r w:rsidRPr="001A40F8">
              <w:rPr>
                <w:rFonts w:ascii="GHEA Grapalat" w:hAnsi="GHEA Grapalat" w:cs="Sylfaen"/>
                <w:sz w:val="20"/>
                <w:szCs w:val="20"/>
                <w:lang w:val="hy-AM"/>
              </w:rPr>
              <w:t xml:space="preserve">Շինարարական աղբի </w:t>
            </w:r>
          </w:p>
          <w:p w14:paraId="36748E35" w14:textId="77777777" w:rsidR="001A40F8" w:rsidRPr="001A40F8" w:rsidRDefault="001A40F8" w:rsidP="001A40F8">
            <w:pPr>
              <w:jc w:val="center"/>
              <w:rPr>
                <w:rFonts w:ascii="GHEA Grapalat" w:hAnsi="GHEA Grapalat" w:cs="Sylfaen"/>
                <w:sz w:val="20"/>
                <w:szCs w:val="20"/>
                <w:lang w:val="hy-AM"/>
              </w:rPr>
            </w:pPr>
            <w:r w:rsidRPr="001A40F8">
              <w:rPr>
                <w:rFonts w:ascii="GHEA Grapalat" w:hAnsi="GHEA Grapalat" w:cs="Sylfaen"/>
                <w:sz w:val="20"/>
                <w:szCs w:val="20"/>
                <w:lang w:val="hy-AM"/>
              </w:rPr>
              <w:t>չտեղափոխում</w:t>
            </w:r>
          </w:p>
          <w:p w14:paraId="0FB5B637" w14:textId="77777777" w:rsidR="001A40F8" w:rsidRPr="001A40F8" w:rsidRDefault="001A40F8" w:rsidP="001A40F8">
            <w:pPr>
              <w:tabs>
                <w:tab w:val="left" w:pos="1276"/>
              </w:tabs>
              <w:jc w:val="center"/>
              <w:rPr>
                <w:rFonts w:ascii="GHEA Grapalat" w:hAnsi="GHEA Grapalat" w:cs="Sylfaen"/>
                <w:sz w:val="20"/>
                <w:szCs w:val="20"/>
                <w:lang w:val="hy-AM"/>
              </w:rPr>
            </w:pPr>
          </w:p>
        </w:tc>
        <w:tc>
          <w:tcPr>
            <w:tcW w:w="4500" w:type="dxa"/>
            <w:vAlign w:val="center"/>
          </w:tcPr>
          <w:p w14:paraId="491C19FC" w14:textId="5BC4CD98"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Հայաստանի Հանրապետության «Վարչական իրավախտումների վերաբերյալ » օրեսնգրքի 43.1–րդ հոդվածի 3-րդ մասի (մինչև 1 խմ 80 000 դրամ, 1 խմ-ից ավել 200 000 դրամ) համաձայն</w:t>
            </w:r>
          </w:p>
        </w:tc>
      </w:tr>
      <w:tr w:rsidR="001A40F8" w:rsidRPr="00BB3C85" w14:paraId="5BFC10C7" w14:textId="77777777" w:rsidTr="001A40F8">
        <w:tc>
          <w:tcPr>
            <w:tcW w:w="1056" w:type="dxa"/>
            <w:vAlign w:val="center"/>
          </w:tcPr>
          <w:p w14:paraId="4B362E6A" w14:textId="23EBF3A6"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4</w:t>
            </w:r>
          </w:p>
        </w:tc>
        <w:tc>
          <w:tcPr>
            <w:tcW w:w="4410" w:type="dxa"/>
            <w:vAlign w:val="center"/>
          </w:tcPr>
          <w:p w14:paraId="789F654E" w14:textId="5C37BBB0"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Աշխատանքների կատարման ժամանակացույցի խախտում</w:t>
            </w:r>
          </w:p>
        </w:tc>
        <w:tc>
          <w:tcPr>
            <w:tcW w:w="4500" w:type="dxa"/>
            <w:vAlign w:val="center"/>
          </w:tcPr>
          <w:p w14:paraId="15FE6882" w14:textId="692E8F84" w:rsidR="001A40F8" w:rsidRPr="001A40F8" w:rsidRDefault="001A40F8" w:rsidP="001A40F8">
            <w:pPr>
              <w:tabs>
                <w:tab w:val="left" w:pos="1276"/>
              </w:tabs>
              <w:jc w:val="center"/>
              <w:rPr>
                <w:rFonts w:ascii="GHEA Grapalat" w:hAnsi="GHEA Grapalat" w:cs="Sylfaen"/>
                <w:sz w:val="20"/>
                <w:szCs w:val="20"/>
                <w:lang w:val="hy-AM"/>
              </w:rPr>
            </w:pPr>
            <w:r w:rsidRPr="001A40F8">
              <w:rPr>
                <w:rFonts w:ascii="GHEA Grapalat" w:hAnsi="GHEA Grapalat" w:cs="Sylfaen"/>
                <w:sz w:val="20"/>
                <w:szCs w:val="20"/>
                <w:lang w:val="hy-AM"/>
              </w:rPr>
              <w:t xml:space="preserve">Պատվիրատուի կողմից պայմանագիրը միակողմանի լուծարելու հիմք   </w:t>
            </w:r>
          </w:p>
        </w:tc>
      </w:tr>
    </w:tbl>
    <w:p w14:paraId="12FB307E" w14:textId="77777777" w:rsidR="001A40F8" w:rsidRDefault="001A40F8" w:rsidP="00F02279">
      <w:pPr>
        <w:tabs>
          <w:tab w:val="left" w:pos="1276"/>
        </w:tabs>
        <w:ind w:firstLine="720"/>
        <w:jc w:val="both"/>
        <w:rPr>
          <w:rFonts w:ascii="GHEA Grapalat" w:hAnsi="GHEA Grapalat"/>
          <w:sz w:val="20"/>
          <w:szCs w:val="20"/>
          <w:lang w:val="hy-AM"/>
        </w:rPr>
      </w:pPr>
    </w:p>
    <w:p w14:paraId="62A3A3F3" w14:textId="5416BEE2"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6.6</w:t>
      </w:r>
      <w:r w:rsidRPr="0093002B">
        <w:rPr>
          <w:rFonts w:ascii="GHEA Grapalat" w:hAnsi="GHEA Grapalat"/>
          <w:sz w:val="20"/>
          <w:szCs w:val="20"/>
          <w:lang w:val="hy-AM"/>
        </w:rPr>
        <w:tab/>
        <w:t>Պ</w:t>
      </w:r>
      <w:r w:rsidRPr="0093002B">
        <w:rPr>
          <w:rFonts w:ascii="GHEA Grapalat" w:hAnsi="GHEA Grapalat" w:cs="Sylfaen"/>
          <w:sz w:val="20"/>
          <w:szCs w:val="20"/>
          <w:lang w:val="hy-AM"/>
        </w:rPr>
        <w:t>այամանագրով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չնախատեսված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դեպքերում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ոչ</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պատշաճ</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ՀՀ</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օրենսդրությամբ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սահմանված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3AD58D7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6.7</w:t>
      </w:r>
      <w:r w:rsidRPr="0093002B">
        <w:rPr>
          <w:rFonts w:ascii="GHEA Grapalat" w:hAnsi="GHEA Grapalat"/>
          <w:sz w:val="20"/>
          <w:szCs w:val="20"/>
          <w:lang w:val="hy-AM"/>
        </w:rPr>
        <w:tab/>
      </w:r>
      <w:r w:rsidRPr="0093002B">
        <w:rPr>
          <w:rFonts w:ascii="GHEA Grapalat" w:hAnsi="GHEA Grapalat" w:cs="Sylfaen"/>
          <w:sz w:val="20"/>
          <w:szCs w:val="20"/>
          <w:lang w:val="hy-AM"/>
        </w:rPr>
        <w:t>Տույժերի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Arial"/>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տուգանքների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իրենց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կատարելուց</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sz w:val="20"/>
          <w:szCs w:val="20"/>
          <w:lang w:val="hy-AM"/>
        </w:rPr>
        <w:tab/>
      </w:r>
    </w:p>
    <w:p w14:paraId="2DA13FE3" w14:textId="77777777" w:rsidR="00F02279" w:rsidRPr="0093002B" w:rsidRDefault="00F02279" w:rsidP="00F02279">
      <w:pPr>
        <w:tabs>
          <w:tab w:val="left" w:pos="1276"/>
        </w:tabs>
        <w:ind w:firstLine="720"/>
        <w:jc w:val="both"/>
        <w:rPr>
          <w:rFonts w:ascii="GHEA Grapalat" w:hAnsi="GHEA Grapalat"/>
          <w:sz w:val="20"/>
          <w:szCs w:val="20"/>
          <w:lang w:val="hy-AM"/>
        </w:rPr>
      </w:pPr>
    </w:p>
    <w:p w14:paraId="1E1CB4A5" w14:textId="77777777" w:rsidR="00F02279" w:rsidRPr="0093002B" w:rsidRDefault="00F02279" w:rsidP="00F02279">
      <w:pPr>
        <w:tabs>
          <w:tab w:val="left" w:pos="1276"/>
        </w:tabs>
        <w:ind w:firstLine="720"/>
        <w:jc w:val="both"/>
        <w:rPr>
          <w:rFonts w:ascii="GHEA Grapalat" w:hAnsi="GHEA Grapalat"/>
          <w:b/>
          <w:sz w:val="20"/>
          <w:szCs w:val="20"/>
          <w:lang w:val="hy-AM"/>
        </w:rPr>
      </w:pPr>
      <w:r w:rsidRPr="0093002B">
        <w:rPr>
          <w:rFonts w:ascii="GHEA Grapalat" w:hAnsi="GHEA Grapalat"/>
          <w:b/>
          <w:sz w:val="20"/>
          <w:szCs w:val="20"/>
          <w:lang w:val="hy-AM"/>
        </w:rPr>
        <w:t xml:space="preserve">7. </w:t>
      </w:r>
      <w:r w:rsidRPr="0093002B">
        <w:rPr>
          <w:rFonts w:ascii="GHEA Grapalat" w:hAnsi="GHEA Grapalat" w:cs="Sylfaen"/>
          <w:b/>
          <w:sz w:val="20"/>
          <w:szCs w:val="20"/>
          <w:lang w:val="hy-AM"/>
        </w:rPr>
        <w:t>ԱՆՀԱՂԹԱՀԱՐԵԼԻ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ՈՒԺԻ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ԱԶԴԵՑՈՒԹՅՈՒՆԸ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ՖՈՐՍ</w:t>
      </w:r>
      <w:r w:rsidRPr="0093002B">
        <w:rPr>
          <w:rFonts w:ascii="GHEA Grapalat" w:hAnsi="GHEA Grapalat" w:cs="Times Armenian"/>
          <w:b/>
          <w:sz w:val="20"/>
          <w:szCs w:val="20"/>
          <w:lang w:val="hy-AM"/>
        </w:rPr>
        <w:t>-</w:t>
      </w:r>
      <w:r w:rsidRPr="0093002B">
        <w:rPr>
          <w:rFonts w:ascii="GHEA Grapalat" w:hAnsi="GHEA Grapalat" w:cs="Sylfaen"/>
          <w:b/>
          <w:sz w:val="20"/>
          <w:szCs w:val="20"/>
          <w:lang w:val="hy-AM"/>
        </w:rPr>
        <w:t>ՄԱԺՈՐ</w:t>
      </w:r>
      <w:r w:rsidRPr="0093002B">
        <w:rPr>
          <w:rFonts w:ascii="GHEA Grapalat" w:hAnsi="GHEA Grapalat" w:cs="Times Armenian"/>
          <w:b/>
          <w:sz w:val="20"/>
          <w:szCs w:val="20"/>
          <w:lang w:val="hy-AM"/>
        </w:rPr>
        <w:t>)</w:t>
      </w:r>
    </w:p>
    <w:p w14:paraId="4E4AD4DD"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ամբողջությամբ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մասնակիորեն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չկատարելու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ազատվում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պատասխանատվությունից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եղել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անհաղթահարելի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հետևանքով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հետո</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չէին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կանխատեսել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կանխարգելել</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Այդպիսի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իրավիճակներ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երկրաշարժը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ջրհեղեղը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հրդեհը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պատերազմը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ռազմական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դրություն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հայտարարելը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քաղաքական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հուզումները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գործադուլները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հաղորդակցության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աշխատանքի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դադարեցումը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պետական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մարմինների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ակտերը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անհնարին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դարձնում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Եթե</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արտակարգ</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ազդեցությունը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շարունակվում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3 (</w:t>
      </w:r>
      <w:r w:rsidRPr="0093002B">
        <w:rPr>
          <w:rFonts w:ascii="GHEA Grapalat" w:hAnsi="GHEA Grapalat" w:cs="Sylfaen"/>
          <w:sz w:val="20"/>
          <w:szCs w:val="20"/>
          <w:lang w:val="hy-AM"/>
        </w:rPr>
        <w:t>երեք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ամսից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ավելի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ապա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այդ</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նախապես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տեղյակ</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պահելով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մյուս</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ahoma"/>
          <w:sz w:val="20"/>
          <w:szCs w:val="20"/>
          <w:lang w:val="hy-AM"/>
        </w:rPr>
        <w:t>։</w:t>
      </w:r>
    </w:p>
    <w:p w14:paraId="27D50199" w14:textId="77777777"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lastRenderedPageBreak/>
        <w:tab/>
      </w:r>
    </w:p>
    <w:p w14:paraId="31AAFFDB" w14:textId="7EE5E48E" w:rsidR="00F02279" w:rsidRPr="0093002B" w:rsidRDefault="00F02279" w:rsidP="00F02279">
      <w:pPr>
        <w:tabs>
          <w:tab w:val="left" w:pos="1276"/>
        </w:tabs>
        <w:ind w:firstLine="720"/>
        <w:jc w:val="both"/>
        <w:rPr>
          <w:rFonts w:ascii="GHEA Grapalat" w:hAnsi="GHEA Grapalat" w:cs="Sylfaen"/>
          <w:b/>
          <w:sz w:val="20"/>
          <w:szCs w:val="20"/>
          <w:lang w:val="hy-AM"/>
        </w:rPr>
      </w:pPr>
      <w:r w:rsidRPr="0093002B">
        <w:rPr>
          <w:rFonts w:ascii="GHEA Grapalat" w:hAnsi="GHEA Grapalat"/>
          <w:b/>
          <w:sz w:val="20"/>
          <w:szCs w:val="20"/>
          <w:lang w:val="hy-AM"/>
        </w:rPr>
        <w:t xml:space="preserve">8. </w:t>
      </w:r>
      <w:r w:rsidR="00FC51BE">
        <w:rPr>
          <w:rFonts w:ascii="GHEA Grapalat" w:hAnsi="GHEA Grapalat"/>
          <w:b/>
          <w:sz w:val="20"/>
          <w:szCs w:val="20"/>
          <w:lang w:val="hy-AM"/>
        </w:rPr>
        <w:t xml:space="preserve">  </w:t>
      </w:r>
      <w:r w:rsidRPr="0093002B">
        <w:rPr>
          <w:rFonts w:ascii="GHEA Grapalat" w:hAnsi="GHEA Grapalat" w:cs="Sylfaen"/>
          <w:b/>
          <w:sz w:val="20"/>
          <w:szCs w:val="20"/>
          <w:lang w:val="hy-AM"/>
        </w:rPr>
        <w:t>ԱՅԼ</w:t>
      </w:r>
      <w:r w:rsidRPr="0093002B">
        <w:rPr>
          <w:rFonts w:ascii="GHEA Grapalat" w:hAnsi="GHEA Grapalat" w:cs="Arial"/>
          <w:b/>
          <w:sz w:val="20"/>
          <w:szCs w:val="20"/>
          <w:lang w:val="hy-AM"/>
        </w:rPr>
        <w:t xml:space="preserve"> </w:t>
      </w:r>
      <w:r w:rsidRPr="0093002B">
        <w:rPr>
          <w:rFonts w:ascii="GHEA Grapalat" w:hAnsi="GHEA Grapalat" w:cs="Sylfaen"/>
          <w:b/>
          <w:sz w:val="20"/>
          <w:szCs w:val="20"/>
          <w:lang w:val="hy-AM"/>
        </w:rPr>
        <w:t>ՊԱՅՄԱՆՆԵՐ</w:t>
      </w:r>
    </w:p>
    <w:p w14:paraId="08265405"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 Պ</w:t>
      </w:r>
      <w:r w:rsidRPr="0093002B">
        <w:rPr>
          <w:rFonts w:ascii="GHEA Grapalat" w:hAnsi="GHEA Grapalat" w:cs="Sylfaen"/>
          <w:sz w:val="20"/>
          <w:szCs w:val="20"/>
          <w:lang w:val="hy-AM"/>
        </w:rPr>
        <w:t>այմանագիրն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մտնում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ստորագրման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պահից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 գործում է մինչև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 պայմանագրով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ստանձնած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ողջ</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ծավալով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կատարումը</w:t>
      </w:r>
      <w:r w:rsidRPr="0093002B">
        <w:rPr>
          <w:rFonts w:ascii="GHEA Grapalat" w:hAnsi="GHEA Grapalat" w:cs="Tahoma"/>
          <w:sz w:val="20"/>
          <w:szCs w:val="20"/>
          <w:lang w:val="hy-AM"/>
        </w:rPr>
        <w:t>։</w:t>
      </w:r>
      <w:r w:rsidRPr="0093002B">
        <w:rPr>
          <w:rFonts w:ascii="GHEA Grapalat" w:hAnsi="GHEA Grapalat"/>
          <w:sz w:val="20"/>
          <w:szCs w:val="20"/>
          <w:lang w:val="hy-AM"/>
        </w:rPr>
        <w:t xml:space="preserve"> </w:t>
      </w:r>
      <w:r w:rsidRPr="0093002B">
        <w:rPr>
          <w:rFonts w:ascii="GHEA Grapalat" w:hAnsi="GHEA Grapalat" w:cs="Times Armenian"/>
          <w:sz w:val="20"/>
          <w:szCs w:val="20"/>
          <w:lang w:val="hy-AM"/>
        </w:rPr>
        <w:t xml:space="preserve"> </w:t>
      </w:r>
    </w:p>
    <w:p w14:paraId="4E846EC2"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cs="Sylfaen"/>
          <w:sz w:val="20"/>
          <w:szCs w:val="20"/>
          <w:lang w:val="hy-AM"/>
        </w:rPr>
        <w:t>8.2 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վճարային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պարտավորությունը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դադարել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հակընդդեմ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պարտավորության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հաշվանցով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կնիքով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հաստատված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Պ</w:t>
      </w:r>
      <w:r w:rsidRPr="0093002B">
        <w:rPr>
          <w:rFonts w:ascii="GHEA Grapalat" w:hAnsi="GHEA Grapalat" w:cs="Sylfaen"/>
          <w:sz w:val="20"/>
          <w:szCs w:val="20"/>
          <w:lang w:val="hy-AM"/>
        </w:rPr>
        <w:t>այմանագրից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պահանջի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իրավունքը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փոխանցվել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այլ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անձի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առանց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պարտապան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գրավոր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համաձայնության</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4999F2CD"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sz w:val="20"/>
          <w:szCs w:val="20"/>
          <w:lang w:val="hy-AM"/>
        </w:rPr>
        <w:tab/>
        <w:t xml:space="preserve">8.3 </w:t>
      </w:r>
      <w:r w:rsidRPr="0093002B">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93002B">
        <w:rPr>
          <w:rFonts w:ascii="GHEA Grapalat" w:hAnsi="GHEA Grapalat" w:cs="Sylfaen"/>
          <w:sz w:val="20"/>
          <w:szCs w:val="20"/>
          <w:lang w:val="hy-AM"/>
        </w:rPr>
        <w:t>մ է</w:t>
      </w:r>
      <w:r w:rsidRPr="0093002B">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77777777" w:rsidR="00F02279" w:rsidRPr="0093002B" w:rsidRDefault="00F02279" w:rsidP="00F02279">
      <w:pPr>
        <w:tabs>
          <w:tab w:val="left" w:pos="1276"/>
        </w:tabs>
        <w:jc w:val="both"/>
        <w:rPr>
          <w:rFonts w:ascii="GHEA Grapalat" w:hAnsi="GHEA Grapalat"/>
          <w:sz w:val="20"/>
          <w:szCs w:val="20"/>
          <w:lang w:val="hy-AM"/>
        </w:rPr>
      </w:pPr>
      <w:r w:rsidRPr="0093002B">
        <w:rPr>
          <w:rFonts w:ascii="GHEA Grapalat" w:hAnsi="GHEA Grapalat"/>
          <w:sz w:val="20"/>
          <w:szCs w:val="20"/>
          <w:lang w:val="hy-AM"/>
        </w:rPr>
        <w:t xml:space="preserve">          8.4 Պ</w:t>
      </w:r>
      <w:r w:rsidRPr="0093002B">
        <w:rPr>
          <w:rFonts w:ascii="GHEA Grapalat" w:hAnsi="GHEA Grapalat" w:cs="Sylfaen"/>
          <w:sz w:val="20"/>
          <w:szCs w:val="20"/>
          <w:lang w:val="hy-AM"/>
        </w:rPr>
        <w:t>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հետ</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ենթակա</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քննության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Հայաստանի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Հանրապետության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դատարաններում</w:t>
      </w:r>
      <w:r w:rsidRPr="0093002B">
        <w:rPr>
          <w:rFonts w:ascii="GHEA Grapalat" w:hAnsi="GHEA Grapalat" w:cs="Tahoma"/>
          <w:sz w:val="20"/>
          <w:szCs w:val="20"/>
          <w:lang w:val="hy-AM"/>
        </w:rPr>
        <w:t>։</w:t>
      </w:r>
    </w:p>
    <w:p w14:paraId="6FAF0B6A" w14:textId="77777777"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8.5</w:t>
      </w:r>
      <w:r w:rsidRPr="0093002B">
        <w:rPr>
          <w:rFonts w:ascii="GHEA Grapalat" w:hAnsi="GHEA Grapalat"/>
          <w:sz w:val="20"/>
          <w:szCs w:val="20"/>
          <w:lang w:val="hy-AM"/>
        </w:rPr>
        <w:tab/>
        <w:t>Պ</w:t>
      </w:r>
      <w:r w:rsidRPr="0093002B">
        <w:rPr>
          <w:rFonts w:ascii="GHEA Grapalat" w:hAnsi="GHEA Grapalat" w:cs="Sylfaen"/>
          <w:sz w:val="20"/>
          <w:szCs w:val="20"/>
          <w:lang w:val="hy-AM"/>
        </w:rPr>
        <w:t>այմանագրում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փոփոխություններ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լրացումներ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կարող</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կատարվել</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միայն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փոխադարձ</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համաձայնագիր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կհանդիսանա</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p>
    <w:p w14:paraId="2955DBCB"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6F8FE1B"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8.6 Եթե պայմանագիրն իրականացվում է ենթակապալի պայմանագիր կնքելու միջոցով.</w:t>
      </w:r>
    </w:p>
    <w:p w14:paraId="693917B7"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4E4FB360" w14:textId="77777777" w:rsidR="00396814" w:rsidRPr="0093002B" w:rsidRDefault="00396814" w:rsidP="00396814">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1955A3">
        <w:rPr>
          <w:rFonts w:ascii="GHEA Grapalat" w:hAnsi="GHEA Grapalat"/>
          <w:sz w:val="20"/>
          <w:lang w:val="pt-BR"/>
        </w:rPr>
        <w:t xml:space="preserve"> </w:t>
      </w:r>
      <w:r w:rsidRPr="00621143">
        <w:rPr>
          <w:rFonts w:ascii="GHEA Grapalat" w:hAnsi="GHEA Grapalat"/>
          <w:sz w:val="20"/>
          <w:lang w:val="pt-BR"/>
        </w:rPr>
        <w:t>Ընդ որում  սույն ենթակետի կիրառման դեպքում ենթակապալառու չի կարող հանդիսանալ ՀՀ կառավարության 20.06.2025թ. թիվ 817-Ա որոշմա</w:t>
      </w:r>
      <w:r w:rsidRPr="00621143">
        <w:rPr>
          <w:lang w:val="pt-BR"/>
        </w:rPr>
        <w:t xml:space="preserve"> </w:t>
      </w:r>
      <w:r w:rsidRPr="00621143">
        <w:rPr>
          <w:rFonts w:ascii="GHEA Grapalat" w:hAnsi="GHEA Grapalat"/>
          <w:sz w:val="20"/>
          <w:lang w:val="pt-BR"/>
        </w:rPr>
        <w:t>ն 2-թդ կետի 2-րդ ենթակետով նախատեսված ցուցակում ներառված կազմակերպությունը</w:t>
      </w:r>
      <w:r w:rsidRPr="0093002B">
        <w:rPr>
          <w:rFonts w:ascii="GHEA Grapalat" w:hAnsi="GHEA Grapalat" w:cs="Sylfaen"/>
          <w:sz w:val="20"/>
          <w:szCs w:val="20"/>
          <w:lang w:val="hy-AM"/>
        </w:rPr>
        <w:t>:</w:t>
      </w:r>
      <w:r w:rsidRPr="0093002B">
        <w:rPr>
          <w:rStyle w:val="FootnoteReference"/>
          <w:rFonts w:ascii="GHEA Grapalat" w:hAnsi="GHEA Grapalat" w:cs="Sylfaen"/>
          <w:sz w:val="20"/>
          <w:szCs w:val="20"/>
          <w:lang w:val="hy-AM"/>
        </w:rPr>
        <w:footnoteReference w:id="23"/>
      </w:r>
    </w:p>
    <w:p w14:paraId="7BC4ECE2" w14:textId="0525BCF3" w:rsidR="00F02279" w:rsidRPr="0093002B" w:rsidRDefault="00F02279" w:rsidP="00F02279">
      <w:pPr>
        <w:tabs>
          <w:tab w:val="left" w:pos="1276"/>
        </w:tabs>
        <w:ind w:firstLine="720"/>
        <w:jc w:val="both"/>
        <w:rPr>
          <w:rFonts w:ascii="GHEA Grapalat" w:hAnsi="GHEA Grapalat" w:cs="Sylfaen"/>
          <w:sz w:val="20"/>
          <w:szCs w:val="20"/>
          <w:lang w:val="hy-AM"/>
        </w:rPr>
      </w:pPr>
      <w:r w:rsidRPr="0093002B">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C07E00" w:rsidRPr="0093002B">
        <w:rPr>
          <w:rStyle w:val="FootnoteReference"/>
          <w:rFonts w:ascii="GHEA Grapalat" w:hAnsi="GHEA Grapalat" w:cs="Sylfaen"/>
          <w:sz w:val="20"/>
          <w:szCs w:val="20"/>
          <w:lang w:val="hy-AM"/>
        </w:rPr>
        <w:footnoteReference w:id="24"/>
      </w:r>
    </w:p>
    <w:p w14:paraId="4CC0A6D1" w14:textId="231CF9DE" w:rsidR="00F02279" w:rsidRPr="0093002B" w:rsidRDefault="00F02279" w:rsidP="00F02279">
      <w:pPr>
        <w:tabs>
          <w:tab w:val="left" w:pos="1276"/>
        </w:tabs>
        <w:ind w:firstLine="720"/>
        <w:jc w:val="both"/>
        <w:rPr>
          <w:rFonts w:ascii="GHEA Grapalat" w:hAnsi="GHEA Grapalat" w:cs="Sylfaen"/>
          <w:sz w:val="20"/>
          <w:szCs w:val="20"/>
          <w:lang w:val="pt-BR"/>
        </w:rPr>
      </w:pPr>
      <w:r w:rsidRPr="0093002B">
        <w:rPr>
          <w:rFonts w:ascii="GHEA Grapalat" w:hAnsi="GHEA Grapalat" w:cs="Sylfaen"/>
          <w:sz w:val="20"/>
          <w:szCs w:val="20"/>
          <w:lang w:val="hy-AM"/>
        </w:rPr>
        <w:t>8.8</w:t>
      </w:r>
      <w:r w:rsidRPr="0093002B">
        <w:rPr>
          <w:rFonts w:ascii="GHEA Grapalat" w:hAnsi="GHEA Grapalat" w:cs="Times Armenian"/>
          <w:sz w:val="20"/>
          <w:szCs w:val="20"/>
          <w:lang w:val="pt-BR"/>
        </w:rPr>
        <w:t xml:space="preserve"> </w:t>
      </w:r>
      <w:r w:rsidRPr="0093002B">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93002B">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93002B">
        <w:rPr>
          <w:rFonts w:ascii="GHEA Grapalat" w:hAnsi="GHEA Grapalat" w:cs="Sylfaen"/>
          <w:sz w:val="20"/>
          <w:lang w:val="hy-AM"/>
        </w:rPr>
        <w:t>7</w:t>
      </w:r>
      <w:r w:rsidR="002D5ECD" w:rsidRPr="0093002B">
        <w:rPr>
          <w:rFonts w:ascii="GHEA Grapalat" w:hAnsi="GHEA Grapalat" w:cs="Sylfaen"/>
          <w:sz w:val="20"/>
          <w:lang w:val="hy-AM"/>
        </w:rPr>
        <w:t xml:space="preserve"> </w:t>
      </w:r>
      <w:r w:rsidRPr="0093002B">
        <w:rPr>
          <w:rFonts w:ascii="GHEA Grapalat" w:hAnsi="GHEA Grapalat" w:cs="Sylfaen"/>
          <w:sz w:val="20"/>
          <w:lang w:val="hy-AM"/>
        </w:rPr>
        <w:t>օրացուցային օր առաջ</w:t>
      </w:r>
      <w:r w:rsidRPr="0093002B">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93002B" w:rsidRDefault="00F02279" w:rsidP="00F02279">
      <w:pPr>
        <w:tabs>
          <w:tab w:val="left" w:pos="720"/>
        </w:tabs>
        <w:jc w:val="both"/>
        <w:rPr>
          <w:rFonts w:ascii="GHEA Grapalat" w:hAnsi="GHEA Grapalat" w:cs="Times Armenian"/>
          <w:sz w:val="20"/>
          <w:szCs w:val="20"/>
          <w:lang w:val="hy-AM"/>
        </w:rPr>
      </w:pPr>
      <w:r w:rsidRPr="0093002B">
        <w:rPr>
          <w:rFonts w:ascii="GHEA Grapalat" w:hAnsi="GHEA Grapalat"/>
          <w:sz w:val="20"/>
          <w:szCs w:val="20"/>
          <w:lang w:val="hy-AM"/>
        </w:rPr>
        <w:tab/>
        <w:t>8.9</w:t>
      </w:r>
      <w:r w:rsidRPr="0093002B">
        <w:rPr>
          <w:rFonts w:ascii="GHEA Grapalat" w:hAnsi="GHEA Grapalat"/>
          <w:sz w:val="20"/>
          <w:szCs w:val="20"/>
          <w:lang w:val="hy-AM"/>
        </w:rPr>
        <w:tab/>
      </w:r>
      <w:r w:rsidRPr="0093002B">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93002B" w:rsidRDefault="00F02279" w:rsidP="00F02279">
      <w:pPr>
        <w:tabs>
          <w:tab w:val="left" w:pos="720"/>
        </w:tabs>
        <w:jc w:val="both"/>
        <w:rPr>
          <w:rFonts w:ascii="GHEA Grapalat" w:hAnsi="GHEA Grapalat"/>
          <w:sz w:val="20"/>
          <w:szCs w:val="20"/>
          <w:lang w:val="hy-AM"/>
        </w:rPr>
      </w:pPr>
      <w:r w:rsidRPr="0093002B">
        <w:rPr>
          <w:rFonts w:ascii="GHEA Grapalat" w:hAnsi="GHEA Grapalat"/>
          <w:sz w:val="20"/>
          <w:szCs w:val="20"/>
          <w:lang w:val="hy-AM"/>
        </w:rPr>
        <w:t xml:space="preserve">         </w:t>
      </w:r>
      <w:r w:rsidRPr="0093002B">
        <w:rPr>
          <w:rFonts w:ascii="GHEA Grapalat" w:hAnsi="GHEA Grapalat" w:cs="Sylfaen"/>
          <w:sz w:val="20"/>
          <w:szCs w:val="20"/>
          <w:lang w:val="hy-AM"/>
        </w:rPr>
        <w:t xml:space="preserve">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w:t>
      </w:r>
      <w:r w:rsidRPr="0093002B">
        <w:rPr>
          <w:rFonts w:ascii="GHEA Grapalat" w:hAnsi="GHEA Grapalat" w:cs="Sylfaen"/>
          <w:sz w:val="20"/>
          <w:szCs w:val="20"/>
          <w:lang w:val="hy-AM"/>
        </w:rPr>
        <w:lastRenderedPageBreak/>
        <w:t>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93002B" w:rsidRDefault="00F02279" w:rsidP="00F02279">
      <w:pPr>
        <w:tabs>
          <w:tab w:val="left" w:pos="720"/>
        </w:tabs>
        <w:jc w:val="both"/>
        <w:rPr>
          <w:rFonts w:ascii="GHEA Grapalat" w:hAnsi="GHEA Grapalat" w:cs="Sylfaen"/>
          <w:sz w:val="20"/>
          <w:szCs w:val="20"/>
          <w:lang w:val="hy-AM"/>
        </w:rPr>
      </w:pPr>
      <w:r w:rsidRPr="0093002B">
        <w:rPr>
          <w:rFonts w:ascii="GHEA Grapalat" w:hAnsi="GHEA Grapalat" w:cs="Sylfaen"/>
          <w:sz w:val="20"/>
          <w:szCs w:val="20"/>
          <w:lang w:val="hy-AM"/>
        </w:rPr>
        <w:tab/>
        <w:t>8.10 Պայմանագիրը չի կարող փոփոխվել կողմերի պարտա</w:t>
      </w:r>
      <w:r w:rsidRPr="0093002B">
        <w:rPr>
          <w:rFonts w:ascii="GHEA Grapalat" w:hAnsi="GHEA Grapalat" w:cs="Sylfaen"/>
          <w:sz w:val="20"/>
          <w:szCs w:val="20"/>
          <w:lang w:val="hy-AM"/>
        </w:rPr>
        <w:softHyphen/>
        <w:t>վորու</w:t>
      </w:r>
      <w:r w:rsidRPr="0093002B">
        <w:rPr>
          <w:rFonts w:ascii="GHEA Grapalat" w:hAnsi="GHEA Grapalat" w:cs="Sylfaen"/>
          <w:sz w:val="20"/>
          <w:szCs w:val="20"/>
          <w:lang w:val="hy-AM"/>
        </w:rPr>
        <w:softHyphen/>
        <w:t>թյունների մասնակի չկատարման հետևանքով</w:t>
      </w:r>
      <w:r w:rsidRPr="0093002B" w:rsidDel="00591DE3">
        <w:rPr>
          <w:rFonts w:ascii="GHEA Grapalat" w:hAnsi="GHEA Grapalat" w:cs="Sylfaen"/>
          <w:sz w:val="20"/>
          <w:szCs w:val="20"/>
          <w:lang w:val="hy-AM"/>
        </w:rPr>
        <w:t xml:space="preserve"> </w:t>
      </w:r>
      <w:r w:rsidRPr="0093002B">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2D9F73C7" w:rsidR="004A1CC7" w:rsidRDefault="00F02279" w:rsidP="004A1CC7">
      <w:pPr>
        <w:ind w:firstLine="567"/>
        <w:jc w:val="both"/>
        <w:rPr>
          <w:rFonts w:ascii="GHEA Grapalat" w:hAnsi="GHEA Grapalat"/>
          <w:sz w:val="20"/>
          <w:szCs w:val="20"/>
          <w:lang w:val="hy-AM" w:eastAsia="ru-RU"/>
        </w:rPr>
      </w:pPr>
      <w:r w:rsidRPr="0093002B">
        <w:rPr>
          <w:rFonts w:ascii="GHEA Grapalat" w:hAnsi="GHEA Grapalat" w:cs="Sylfaen"/>
          <w:sz w:val="20"/>
          <w:szCs w:val="20"/>
          <w:lang w:val="hy-AM"/>
        </w:rPr>
        <w:tab/>
        <w:t>8.11 Կապալառուի կողմից ստանձնած պարտավորությունները չկատա</w:t>
      </w:r>
      <w:r w:rsidRPr="0093002B">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93002B">
        <w:rPr>
          <w:rFonts w:ascii="GHEA Grapalat" w:hAnsi="GHEA Grapalat" w:cs="Sylfaen"/>
          <w:sz w:val="20"/>
          <w:szCs w:val="20"/>
          <w:lang w:val="hy-AM"/>
        </w:rPr>
        <w:t xml:space="preserve"> </w:t>
      </w:r>
      <w:r w:rsidR="004A1CC7" w:rsidRPr="0093002B">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այն ուղարկվում է նաև Կապալառուի էլեկտրոնային փոստին:</w:t>
      </w:r>
    </w:p>
    <w:p w14:paraId="4AD368A6" w14:textId="77777777" w:rsidR="00AE51A3" w:rsidRDefault="00AE51A3" w:rsidP="00AE51A3">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25"/>
      </w:r>
    </w:p>
    <w:p w14:paraId="53F76B54" w14:textId="22A7A28A" w:rsidR="00F02279" w:rsidRPr="0093002B" w:rsidRDefault="00F02279" w:rsidP="00F02279">
      <w:pPr>
        <w:tabs>
          <w:tab w:val="left" w:pos="1276"/>
        </w:tabs>
        <w:ind w:firstLine="720"/>
        <w:jc w:val="both"/>
        <w:rPr>
          <w:rFonts w:ascii="GHEA Grapalat" w:hAnsi="GHEA Grapalat" w:cs="Times Armenian"/>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3</w:t>
      </w:r>
      <w:r w:rsidRPr="0093002B">
        <w:rPr>
          <w:rFonts w:ascii="GHEA Grapalat" w:hAnsi="GHEA Grapalat"/>
          <w:sz w:val="20"/>
          <w:szCs w:val="20"/>
          <w:lang w:val="hy-AM"/>
        </w:rPr>
        <w:tab/>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կապակցությամբ</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ծագած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բանակցությունների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միջոցով</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Համաձայնություն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ձեռք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չբերելու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դեպքում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վեճերը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լուծվում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դատական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կարգով</w:t>
      </w:r>
      <w:r w:rsidRPr="0093002B">
        <w:rPr>
          <w:rFonts w:ascii="GHEA Grapalat" w:hAnsi="GHEA Grapalat" w:cs="Tahoma"/>
          <w:sz w:val="20"/>
          <w:szCs w:val="20"/>
          <w:lang w:val="hy-AM"/>
        </w:rPr>
        <w:t>։</w:t>
      </w:r>
    </w:p>
    <w:p w14:paraId="55DD5978" w14:textId="53AE2CCA" w:rsidR="00F02279" w:rsidRPr="0093002B" w:rsidRDefault="00F02279" w:rsidP="00F02279">
      <w:pPr>
        <w:tabs>
          <w:tab w:val="left" w:pos="1276"/>
        </w:tabs>
        <w:ind w:firstLine="720"/>
        <w:jc w:val="both"/>
        <w:rPr>
          <w:rFonts w:ascii="GHEA Grapalat" w:hAnsi="GHEA Grapalat"/>
          <w:sz w:val="20"/>
          <w:szCs w:val="20"/>
          <w:lang w:val="hy-AM"/>
        </w:rPr>
      </w:pPr>
      <w:r w:rsidRPr="0093002B">
        <w:rPr>
          <w:rFonts w:ascii="GHEA Grapalat" w:hAnsi="GHEA Grapalat"/>
          <w:sz w:val="20"/>
          <w:szCs w:val="20"/>
          <w:lang w:val="hy-AM"/>
        </w:rPr>
        <w:t>8.1</w:t>
      </w:r>
      <w:r w:rsidR="00AE51A3">
        <w:rPr>
          <w:rFonts w:ascii="GHEA Grapalat" w:hAnsi="GHEA Grapalat"/>
          <w:sz w:val="20"/>
          <w:szCs w:val="20"/>
          <w:lang w:val="hy-AM"/>
        </w:rPr>
        <w:t>4</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պայմանագիրը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կազմված</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____ </w:t>
      </w:r>
      <w:r w:rsidRPr="0093002B">
        <w:rPr>
          <w:rFonts w:ascii="GHEA Grapalat" w:hAnsi="GHEA Grapalat" w:cs="Sylfaen"/>
          <w:sz w:val="20"/>
          <w:szCs w:val="20"/>
          <w:lang w:val="hy-AM"/>
        </w:rPr>
        <w:t>էջից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կնքվում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երկու</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օրինակից</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որոնք</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ունեն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հավասարազոր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իրավաբանական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ուժ</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յուրաքանչյուր</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կողմին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տրվում</w:t>
      </w:r>
      <w:r w:rsidRPr="0093002B">
        <w:rPr>
          <w:rFonts w:ascii="GHEA Grapalat" w:hAnsi="GHEA Grapalat"/>
          <w:sz w:val="20"/>
          <w:szCs w:val="20"/>
          <w:lang w:val="hy-AM"/>
        </w:rPr>
        <w:t xml:space="preserve"> </w:t>
      </w:r>
      <w:r w:rsidRPr="0093002B">
        <w:rPr>
          <w:rFonts w:ascii="GHEA Grapalat" w:hAnsi="GHEA Grapalat" w:cs="Sylfaen"/>
          <w:sz w:val="20"/>
          <w:szCs w:val="20"/>
          <w:lang w:val="hy-AM"/>
        </w:rPr>
        <w:t>է</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մեկական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օրինակ</w:t>
      </w:r>
      <w:r w:rsidRPr="0093002B">
        <w:rPr>
          <w:rFonts w:ascii="GHEA Grapalat" w:hAnsi="GHEA Grapalat" w:cs="Tahoma"/>
          <w:sz w:val="20"/>
          <w:szCs w:val="20"/>
          <w:lang w:val="hy-AM"/>
        </w:rPr>
        <w:t>։</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Սույն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00402F27">
        <w:rPr>
          <w:rFonts w:ascii="GHEA Grapalat" w:hAnsi="GHEA Grapalat" w:cs="Times Armenian"/>
          <w:sz w:val="20"/>
          <w:szCs w:val="20"/>
          <w:lang w:val="hy-AM"/>
        </w:rPr>
        <w:t xml:space="preserve">N 1, N 2, N 3, </w:t>
      </w:r>
      <w:r w:rsidR="00402F27">
        <w:rPr>
          <w:rFonts w:ascii="GHEA Grapalat" w:hAnsi="GHEA Grapalat" w:cs="Arial"/>
          <w:sz w:val="20"/>
          <w:szCs w:val="20"/>
          <w:lang w:val="hy-AM"/>
        </w:rPr>
        <w:t>N 4, N 4.1 և N 5</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հավելվածները</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համարվում</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են</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պայմանագրի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անբաժանելի</w:t>
      </w:r>
      <w:r w:rsidRPr="0093002B">
        <w:rPr>
          <w:rFonts w:ascii="GHEA Grapalat" w:hAnsi="GHEA Grapalat" w:cs="Times Armenian"/>
          <w:sz w:val="20"/>
          <w:szCs w:val="20"/>
          <w:lang w:val="hy-AM"/>
        </w:rPr>
        <w:t xml:space="preserve"> </w:t>
      </w:r>
      <w:r w:rsidRPr="0093002B">
        <w:rPr>
          <w:rFonts w:ascii="GHEA Grapalat" w:hAnsi="GHEA Grapalat" w:cs="Sylfaen"/>
          <w:sz w:val="20"/>
          <w:szCs w:val="20"/>
          <w:lang w:val="hy-AM"/>
        </w:rPr>
        <w:t>մասը</w:t>
      </w:r>
      <w:r w:rsidRPr="0093002B">
        <w:rPr>
          <w:rFonts w:ascii="GHEA Grapalat" w:hAnsi="GHEA Grapalat" w:cs="Tahoma"/>
          <w:sz w:val="20"/>
          <w:szCs w:val="20"/>
          <w:lang w:val="hy-AM"/>
        </w:rPr>
        <w:t>։</w:t>
      </w:r>
    </w:p>
    <w:p w14:paraId="1914222D" w14:textId="1544E5CC" w:rsidR="001E0CEE" w:rsidRDefault="001E0CEE" w:rsidP="001E0CEE">
      <w:pPr>
        <w:ind w:firstLine="708"/>
        <w:jc w:val="both"/>
        <w:rPr>
          <w:rFonts w:ascii="GHEA Grapalat" w:hAnsi="GHEA Grapalat" w:cs="Sylfaen"/>
          <w:b/>
          <w:sz w:val="20"/>
          <w:szCs w:val="20"/>
          <w:lang w:val="hy-AM"/>
        </w:rPr>
      </w:pPr>
      <w:r w:rsidRPr="00FB1EC7">
        <w:rPr>
          <w:rFonts w:ascii="GHEA Grapalat" w:hAnsi="GHEA Grapalat" w:cs="Sylfaen"/>
          <w:sz w:val="20"/>
          <w:szCs w:val="20"/>
          <w:lang w:val="hy-AM"/>
        </w:rPr>
        <w:t>8.1</w:t>
      </w:r>
      <w:r w:rsidR="00AE51A3">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Սույն պայմանագրով նախատեսնված Պատվիրատուի իրավունքներն ու պարտականությունները իրականացնում</w:t>
      </w:r>
      <w:r>
        <w:rPr>
          <w:rFonts w:ascii="GHEA Grapalat" w:hAnsi="GHEA Grapalat" w:cs="Sylfaen"/>
          <w:sz w:val="20"/>
          <w:szCs w:val="20"/>
          <w:lang w:val="hy-AM"/>
        </w:rPr>
        <w:t xml:space="preserve"> է</w:t>
      </w:r>
      <w:r w:rsidRPr="00F34769">
        <w:rPr>
          <w:rFonts w:ascii="GHEA Grapalat" w:hAnsi="GHEA Grapalat" w:cs="Sylfaen"/>
          <w:sz w:val="20"/>
          <w:szCs w:val="20"/>
          <w:lang w:val="hy-AM"/>
        </w:rPr>
        <w:t xml:space="preserve"> </w:t>
      </w:r>
      <w:r w:rsidR="00B575E9" w:rsidRPr="005C760C">
        <w:rPr>
          <w:rFonts w:ascii="GHEA Grapalat" w:hAnsi="GHEA Grapalat" w:cs="Sylfaen"/>
          <w:b/>
          <w:bCs/>
          <w:sz w:val="20"/>
          <w:szCs w:val="20"/>
          <w:lang w:val="hy-AM"/>
        </w:rPr>
        <w:t xml:space="preserve">Երևան քաղաքի </w:t>
      </w:r>
      <w:r w:rsidR="00D72CCE">
        <w:rPr>
          <w:rFonts w:ascii="GHEA Grapalat" w:hAnsi="GHEA Grapalat" w:cs="Sylfaen"/>
          <w:b/>
          <w:bCs/>
          <w:sz w:val="20"/>
          <w:szCs w:val="20"/>
          <w:lang w:val="hy-AM"/>
        </w:rPr>
        <w:t>Մալաթիա-Սեբաստիա</w:t>
      </w:r>
      <w:r w:rsidR="00B575E9">
        <w:rPr>
          <w:rFonts w:ascii="GHEA Grapalat" w:hAnsi="GHEA Grapalat" w:cs="Sylfaen"/>
          <w:b/>
          <w:bCs/>
          <w:sz w:val="20"/>
          <w:szCs w:val="20"/>
          <w:lang w:val="hy-AM"/>
        </w:rPr>
        <w:t xml:space="preserve"> վարչական շրջանի ղեկավարի աշխատակազմը</w:t>
      </w:r>
      <w:r w:rsidR="00B87DA2">
        <w:rPr>
          <w:rFonts w:ascii="GHEA Grapalat" w:hAnsi="GHEA Grapalat" w:cs="Sylfaen"/>
          <w:b/>
          <w:sz w:val="20"/>
          <w:szCs w:val="20"/>
          <w:lang w:val="hy-AM"/>
        </w:rPr>
        <w:t>:</w:t>
      </w:r>
    </w:p>
    <w:p w14:paraId="64A147CE" w14:textId="77777777" w:rsidR="00F02279" w:rsidRPr="0093002B" w:rsidRDefault="00F02279" w:rsidP="00F02279">
      <w:pPr>
        <w:ind w:firstLine="709"/>
        <w:jc w:val="both"/>
        <w:rPr>
          <w:rFonts w:ascii="GHEA Grapalat" w:hAnsi="GHEA Grapalat"/>
          <w:b/>
          <w:lang w:val="hy-AM"/>
        </w:rPr>
      </w:pPr>
    </w:p>
    <w:p w14:paraId="1A4C889F" w14:textId="77777777" w:rsidR="00F02279" w:rsidRPr="0093002B" w:rsidRDefault="00F02279" w:rsidP="00F02279">
      <w:pPr>
        <w:ind w:firstLine="709"/>
        <w:jc w:val="both"/>
        <w:rPr>
          <w:rFonts w:ascii="GHEA Grapalat" w:hAnsi="GHEA Grapalat" w:cs="Sylfaen"/>
          <w:b/>
          <w:sz w:val="20"/>
          <w:szCs w:val="20"/>
          <w:lang w:val="hy-AM"/>
        </w:rPr>
      </w:pPr>
      <w:r w:rsidRPr="0093002B">
        <w:rPr>
          <w:rFonts w:ascii="GHEA Grapalat" w:hAnsi="GHEA Grapalat"/>
          <w:b/>
          <w:sz w:val="20"/>
          <w:szCs w:val="20"/>
          <w:lang w:val="hy-AM"/>
        </w:rPr>
        <w:t xml:space="preserve">9. </w:t>
      </w:r>
      <w:r w:rsidRPr="0093002B">
        <w:rPr>
          <w:rFonts w:ascii="GHEA Grapalat" w:hAnsi="GHEA Grapalat" w:cs="Sylfaen"/>
          <w:b/>
          <w:sz w:val="20"/>
          <w:szCs w:val="20"/>
          <w:lang w:val="hy-AM"/>
        </w:rPr>
        <w:t>ԿՈՂՄԵՐԻ</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ՀԱՍՑԵՆԵՐԸ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ԲԱՆԿԱՅԻՆ</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ՎԱՎԵՐԱՊԱՅՄԱՆՆԵՐԸ</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ԵՎ</w:t>
      </w:r>
      <w:r w:rsidRPr="0093002B">
        <w:rPr>
          <w:rFonts w:ascii="GHEA Grapalat" w:hAnsi="GHEA Grapalat" w:cs="Times Armenian"/>
          <w:b/>
          <w:sz w:val="20"/>
          <w:szCs w:val="20"/>
          <w:lang w:val="hy-AM"/>
        </w:rPr>
        <w:t xml:space="preserve"> </w:t>
      </w:r>
      <w:r w:rsidRPr="0093002B">
        <w:rPr>
          <w:rFonts w:ascii="GHEA Grapalat" w:hAnsi="GHEA Grapalat" w:cs="Sylfaen"/>
          <w:b/>
          <w:sz w:val="20"/>
          <w:szCs w:val="20"/>
          <w:lang w:val="hy-AM"/>
        </w:rPr>
        <w:t>ՍՏՈՐԱԳՐՈՒԹՅՈՒՆՆԵՐԸ</w:t>
      </w:r>
    </w:p>
    <w:p w14:paraId="0658F57E" w14:textId="77777777" w:rsidR="00F02279" w:rsidRPr="0093002B"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93002B" w14:paraId="028B956B" w14:textId="77777777" w:rsidTr="00545BDE">
        <w:trPr>
          <w:jc w:val="center"/>
        </w:trPr>
        <w:tc>
          <w:tcPr>
            <w:tcW w:w="4536" w:type="dxa"/>
          </w:tcPr>
          <w:p w14:paraId="1DCEA35D" w14:textId="77777777" w:rsidR="00F02279" w:rsidRPr="0093002B" w:rsidRDefault="00F02279" w:rsidP="00545BDE">
            <w:pPr>
              <w:spacing w:line="360" w:lineRule="auto"/>
              <w:jc w:val="center"/>
              <w:rPr>
                <w:rFonts w:ascii="GHEA Grapalat" w:hAnsi="GHEA Grapalat" w:cs="Sylfaen"/>
                <w:b/>
                <w:bCs/>
                <w:sz w:val="20"/>
                <w:szCs w:val="20"/>
                <w:lang w:val="nb-NO"/>
              </w:rPr>
            </w:pPr>
            <w:r w:rsidRPr="0093002B">
              <w:rPr>
                <w:rFonts w:ascii="GHEA Grapalat" w:hAnsi="GHEA Grapalat" w:cs="Sylfaen"/>
                <w:b/>
                <w:bCs/>
                <w:sz w:val="20"/>
                <w:szCs w:val="20"/>
                <w:lang w:val="nb-NO"/>
              </w:rPr>
              <w:t>ՊԱՏՎԻՐԱՏՈՒ</w:t>
            </w:r>
          </w:p>
          <w:p w14:paraId="1B5DF04B" w14:textId="77777777" w:rsidR="00F02279" w:rsidRPr="0093002B" w:rsidRDefault="00F02279" w:rsidP="00545BDE">
            <w:pPr>
              <w:rPr>
                <w:rFonts w:ascii="GHEA Grapalat" w:hAnsi="GHEA Grapalat"/>
                <w:sz w:val="22"/>
                <w:szCs w:val="22"/>
                <w:lang w:val="ru-RU"/>
              </w:rPr>
            </w:pPr>
          </w:p>
          <w:p w14:paraId="7DD827FD" w14:textId="77777777" w:rsidR="00F02279" w:rsidRPr="0093002B" w:rsidRDefault="00F02279" w:rsidP="00545BDE">
            <w:pPr>
              <w:rPr>
                <w:rFonts w:ascii="GHEA Grapalat" w:hAnsi="GHEA Grapalat"/>
                <w:lang w:val="ru-RU"/>
              </w:rPr>
            </w:pPr>
          </w:p>
          <w:p w14:paraId="6882FE55"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0463F29A"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095EAAC2" w14:textId="77777777" w:rsidR="00F02279" w:rsidRPr="0093002B" w:rsidRDefault="00F02279" w:rsidP="00545BDE">
            <w:pPr>
              <w:jc w:val="center"/>
              <w:rPr>
                <w:rFonts w:ascii="GHEA Grapalat" w:hAnsi="GHEA Grapalat"/>
                <w:sz w:val="18"/>
                <w:szCs w:val="18"/>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c>
          <w:tcPr>
            <w:tcW w:w="760" w:type="dxa"/>
          </w:tcPr>
          <w:p w14:paraId="0FC9796B" w14:textId="77777777" w:rsidR="00F02279" w:rsidRPr="0093002B" w:rsidRDefault="00F02279" w:rsidP="00545BDE">
            <w:pPr>
              <w:spacing w:line="360" w:lineRule="auto"/>
              <w:jc w:val="center"/>
              <w:rPr>
                <w:rFonts w:ascii="GHEA Grapalat" w:hAnsi="GHEA Grapalat"/>
                <w:lang w:val="ru-RU"/>
              </w:rPr>
            </w:pPr>
          </w:p>
        </w:tc>
        <w:tc>
          <w:tcPr>
            <w:tcW w:w="4343" w:type="dxa"/>
          </w:tcPr>
          <w:p w14:paraId="3F43C667" w14:textId="77777777" w:rsidR="00F02279" w:rsidRPr="0093002B" w:rsidRDefault="00F02279" w:rsidP="00545BDE">
            <w:pPr>
              <w:spacing w:line="360" w:lineRule="auto"/>
              <w:jc w:val="center"/>
              <w:rPr>
                <w:rFonts w:ascii="GHEA Grapalat" w:hAnsi="GHEA Grapalat" w:cs="Sylfaen"/>
                <w:b/>
                <w:bCs/>
                <w:sz w:val="20"/>
                <w:szCs w:val="20"/>
                <w:lang w:val="ru-RU"/>
              </w:rPr>
            </w:pPr>
            <w:r w:rsidRPr="0093002B">
              <w:rPr>
                <w:rFonts w:ascii="GHEA Grapalat" w:hAnsi="GHEA Grapalat" w:cs="Sylfaen"/>
                <w:b/>
                <w:bCs/>
                <w:sz w:val="20"/>
                <w:szCs w:val="20"/>
                <w:lang w:val="pt-BR"/>
              </w:rPr>
              <w:t>ԿԱՊԱԼԱՌՈՒ</w:t>
            </w:r>
          </w:p>
          <w:p w14:paraId="261F30AA" w14:textId="77777777" w:rsidR="00F02279" w:rsidRPr="0093002B" w:rsidRDefault="00F02279" w:rsidP="00545BDE">
            <w:pPr>
              <w:jc w:val="center"/>
              <w:rPr>
                <w:rFonts w:ascii="GHEA Grapalat" w:hAnsi="GHEA Grapalat"/>
                <w:lang w:val="ru-RU"/>
              </w:rPr>
            </w:pPr>
          </w:p>
          <w:p w14:paraId="159ABC08" w14:textId="77777777" w:rsidR="00F02279" w:rsidRPr="0093002B" w:rsidRDefault="00F02279" w:rsidP="00545BDE">
            <w:pPr>
              <w:jc w:val="center"/>
              <w:rPr>
                <w:rFonts w:ascii="GHEA Grapalat" w:hAnsi="GHEA Grapalat"/>
                <w:lang w:val="ru-RU"/>
              </w:rPr>
            </w:pPr>
          </w:p>
          <w:p w14:paraId="6C2C4350" w14:textId="77777777" w:rsidR="00F02279" w:rsidRPr="0093002B" w:rsidRDefault="00F02279" w:rsidP="00545BDE">
            <w:pPr>
              <w:jc w:val="center"/>
              <w:rPr>
                <w:rFonts w:ascii="GHEA Grapalat" w:hAnsi="GHEA Grapalat"/>
                <w:lang w:val="ru-RU"/>
              </w:rPr>
            </w:pPr>
            <w:r w:rsidRPr="0093002B">
              <w:rPr>
                <w:rFonts w:ascii="GHEA Grapalat" w:hAnsi="GHEA Grapalat"/>
                <w:lang w:val="ru-RU"/>
              </w:rPr>
              <w:t>---------------------------------</w:t>
            </w:r>
          </w:p>
          <w:p w14:paraId="791F4E0B" w14:textId="77777777" w:rsidR="00F02279" w:rsidRPr="0093002B" w:rsidRDefault="00F02279" w:rsidP="00545BDE">
            <w:pPr>
              <w:jc w:val="center"/>
              <w:rPr>
                <w:rFonts w:ascii="GHEA Grapalat" w:hAnsi="GHEA Grapalat"/>
                <w:sz w:val="18"/>
                <w:szCs w:val="18"/>
              </w:rPr>
            </w:pPr>
            <w:r w:rsidRPr="0093002B">
              <w:rPr>
                <w:rFonts w:ascii="GHEA Grapalat" w:hAnsi="GHEA Grapalat"/>
                <w:sz w:val="18"/>
                <w:szCs w:val="18"/>
              </w:rPr>
              <w:t>/</w:t>
            </w:r>
            <w:r w:rsidRPr="0093002B">
              <w:rPr>
                <w:rFonts w:ascii="GHEA Grapalat" w:hAnsi="GHEA Grapalat" w:cs="Sylfaen"/>
                <w:sz w:val="18"/>
                <w:szCs w:val="18"/>
                <w:lang w:val="ru-RU"/>
              </w:rPr>
              <w:t>ստորագրություն</w:t>
            </w:r>
            <w:r w:rsidRPr="0093002B">
              <w:rPr>
                <w:rFonts w:ascii="GHEA Grapalat" w:hAnsi="GHEA Grapalat"/>
                <w:sz w:val="18"/>
                <w:szCs w:val="18"/>
              </w:rPr>
              <w:t>/</w:t>
            </w:r>
          </w:p>
          <w:p w14:paraId="4101F11C" w14:textId="77777777" w:rsidR="00F02279" w:rsidRPr="0093002B" w:rsidRDefault="00F02279" w:rsidP="00545BDE">
            <w:pPr>
              <w:jc w:val="center"/>
              <w:rPr>
                <w:rFonts w:ascii="GHEA Grapalat" w:hAnsi="GHEA Grapalat"/>
                <w:sz w:val="22"/>
                <w:szCs w:val="22"/>
                <w:lang w:val="ru-RU"/>
              </w:rPr>
            </w:pPr>
            <w:r w:rsidRPr="0093002B">
              <w:rPr>
                <w:rFonts w:ascii="GHEA Grapalat" w:hAnsi="GHEA Grapalat" w:cs="Sylfaen"/>
                <w:sz w:val="18"/>
                <w:szCs w:val="18"/>
                <w:lang w:val="ru-RU"/>
              </w:rPr>
              <w:t>Կ</w:t>
            </w:r>
            <w:r w:rsidRPr="0093002B">
              <w:rPr>
                <w:rFonts w:ascii="GHEA Grapalat" w:hAnsi="GHEA Grapalat"/>
                <w:sz w:val="18"/>
                <w:szCs w:val="18"/>
                <w:lang w:val="ru-RU"/>
              </w:rPr>
              <w:t>.</w:t>
            </w:r>
            <w:r w:rsidRPr="0093002B">
              <w:rPr>
                <w:rFonts w:ascii="GHEA Grapalat" w:hAnsi="GHEA Grapalat" w:cs="Sylfaen"/>
                <w:sz w:val="18"/>
                <w:szCs w:val="18"/>
                <w:lang w:val="ru-RU"/>
              </w:rPr>
              <w:t>Տ</w:t>
            </w:r>
          </w:p>
        </w:tc>
      </w:tr>
    </w:tbl>
    <w:p w14:paraId="3FEFDFF8" w14:textId="77777777" w:rsidR="00F02279" w:rsidRPr="0093002B" w:rsidRDefault="00F02279" w:rsidP="00F02279">
      <w:pPr>
        <w:ind w:firstLine="709"/>
        <w:jc w:val="both"/>
        <w:rPr>
          <w:rFonts w:ascii="GHEA Grapalat" w:hAnsi="GHEA Grapalat" w:cs="Arial"/>
          <w:b/>
        </w:rPr>
      </w:pPr>
    </w:p>
    <w:p w14:paraId="70700C7A" w14:textId="77777777" w:rsidR="00F02279" w:rsidRPr="0093002B" w:rsidRDefault="00F02279" w:rsidP="00F02279">
      <w:pPr>
        <w:ind w:firstLine="567"/>
        <w:rPr>
          <w:rFonts w:ascii="GHEA Grapalat" w:hAnsi="GHEA Grapalat"/>
          <w:i/>
        </w:rPr>
      </w:pPr>
    </w:p>
    <w:p w14:paraId="159B9DEF" w14:textId="77777777" w:rsidR="00F02279" w:rsidRPr="0093002B" w:rsidRDefault="00F02279" w:rsidP="00F02279">
      <w:pPr>
        <w:ind w:firstLine="567"/>
        <w:rPr>
          <w:rFonts w:ascii="GHEA Grapalat" w:hAnsi="GHEA Grapalat"/>
          <w:i/>
        </w:rPr>
      </w:pPr>
    </w:p>
    <w:p w14:paraId="0E0685CF" w14:textId="77777777" w:rsidR="00F02279" w:rsidRPr="0093002B" w:rsidRDefault="00F02279" w:rsidP="00F02279">
      <w:pPr>
        <w:tabs>
          <w:tab w:val="left" w:pos="1276"/>
        </w:tabs>
        <w:ind w:firstLine="720"/>
        <w:jc w:val="both"/>
        <w:rPr>
          <w:rFonts w:ascii="GHEA Grapalat" w:hAnsi="GHEA Grapalat"/>
          <w:sz w:val="20"/>
          <w:szCs w:val="20"/>
          <w:u w:val="single"/>
          <w:lang w:val="nb-NO"/>
        </w:rPr>
      </w:pPr>
      <w:r w:rsidRPr="0093002B">
        <w:rPr>
          <w:rFonts w:ascii="GHEA Grapalat" w:hAnsi="GHEA Grapalat" w:cs="Sylfaen"/>
          <w:i/>
          <w:sz w:val="20"/>
          <w:szCs w:val="20"/>
          <w:lang w:val="pt-BR"/>
        </w:rPr>
        <w:t>Անհրաժեշտության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դեպքում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պայմանագրի նախագծում</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կարող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են</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ներառվել</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ՀՀ</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օրենսդրությանը</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չհակասող</w:t>
      </w:r>
      <w:r w:rsidRPr="0093002B">
        <w:rPr>
          <w:rFonts w:ascii="GHEA Grapalat" w:hAnsi="GHEA Grapalat" w:cs="Sylfaen"/>
          <w:i/>
          <w:sz w:val="20"/>
          <w:szCs w:val="20"/>
          <w:lang w:val="nb-NO"/>
        </w:rPr>
        <w:t xml:space="preserve"> </w:t>
      </w:r>
      <w:r w:rsidRPr="0093002B">
        <w:rPr>
          <w:rFonts w:ascii="GHEA Grapalat" w:hAnsi="GHEA Grapalat" w:cs="Sylfaen"/>
          <w:i/>
          <w:sz w:val="20"/>
          <w:szCs w:val="20"/>
          <w:lang w:val="pt-BR"/>
        </w:rPr>
        <w:t>դրույթներ</w:t>
      </w:r>
      <w:r w:rsidRPr="0093002B">
        <w:rPr>
          <w:rFonts w:ascii="GHEA Grapalat" w:hAnsi="GHEA Grapalat" w:cs="Sylfaen"/>
          <w:i/>
          <w:sz w:val="20"/>
          <w:szCs w:val="20"/>
          <w:lang w:val="nb-NO"/>
        </w:rPr>
        <w:t>։</w:t>
      </w:r>
    </w:p>
    <w:p w14:paraId="2B482194" w14:textId="77777777" w:rsidR="00F02279" w:rsidRPr="0093002B" w:rsidRDefault="00F02279" w:rsidP="00F02279">
      <w:pPr>
        <w:ind w:firstLine="567"/>
        <w:rPr>
          <w:rFonts w:ascii="GHEA Grapalat" w:hAnsi="GHEA Grapalat"/>
          <w:i/>
          <w:sz w:val="20"/>
          <w:szCs w:val="20"/>
          <w:lang w:val="hy-AM"/>
        </w:rPr>
      </w:pPr>
      <w:r w:rsidRPr="0093002B">
        <w:rPr>
          <w:rFonts w:ascii="GHEA Grapalat" w:hAnsi="GHEA Grapalat"/>
          <w:i/>
          <w:sz w:val="20"/>
          <w:szCs w:val="20"/>
          <w:lang w:val="hy-AM"/>
        </w:rPr>
        <w:br w:type="page"/>
      </w:r>
    </w:p>
    <w:p w14:paraId="31E9C5F2" w14:textId="77777777" w:rsidR="00363377" w:rsidRDefault="00363377" w:rsidP="001E0CEE">
      <w:pPr>
        <w:ind w:firstLine="567"/>
        <w:jc w:val="right"/>
        <w:rPr>
          <w:rFonts w:ascii="GHEA Grapalat" w:hAnsi="GHEA Grapalat" w:cs="Sylfaen"/>
          <w:i/>
          <w:sz w:val="20"/>
          <w:szCs w:val="20"/>
          <w:lang w:val="hy-AM"/>
        </w:rPr>
        <w:sectPr w:rsidR="00363377" w:rsidSect="00DD3C12">
          <w:footnotePr>
            <w:pos w:val="beneathText"/>
          </w:footnotePr>
          <w:pgSz w:w="11906" w:h="16838" w:code="9"/>
          <w:pgMar w:top="533" w:right="707" w:bottom="720" w:left="540" w:header="561" w:footer="561" w:gutter="0"/>
          <w:cols w:space="720"/>
        </w:sectPr>
      </w:pPr>
    </w:p>
    <w:p w14:paraId="2A64F3EF" w14:textId="77777777" w:rsidR="001E0CEE" w:rsidRPr="00FB1EC7" w:rsidRDefault="001E0CEE" w:rsidP="001E0CEE">
      <w:pPr>
        <w:ind w:firstLine="567"/>
        <w:jc w:val="right"/>
        <w:rPr>
          <w:rFonts w:ascii="GHEA Grapalat" w:hAnsi="GHEA Grapalat" w:cs="Arial"/>
          <w:i/>
          <w:sz w:val="20"/>
          <w:szCs w:val="20"/>
          <w:lang w:val="hy-AM"/>
        </w:rPr>
      </w:pPr>
      <w:r w:rsidRPr="00FB1EC7">
        <w:rPr>
          <w:rFonts w:ascii="GHEA Grapalat" w:hAnsi="GHEA Grapalat" w:cs="Sylfaen"/>
          <w:i/>
          <w:sz w:val="20"/>
          <w:szCs w:val="20"/>
          <w:lang w:val="hy-AM"/>
        </w:rPr>
        <w:lastRenderedPageBreak/>
        <w:t>Հավելված</w:t>
      </w:r>
      <w:r w:rsidRPr="00FB1EC7">
        <w:rPr>
          <w:rFonts w:ascii="GHEA Grapalat" w:hAnsi="GHEA Grapalat" w:cs="Arial"/>
          <w:i/>
          <w:sz w:val="20"/>
          <w:szCs w:val="20"/>
          <w:lang w:val="hy-AM"/>
        </w:rPr>
        <w:t xml:space="preserve"> </w:t>
      </w:r>
      <w:r w:rsidRPr="00FB1EC7">
        <w:rPr>
          <w:rFonts w:ascii="GHEA Grapalat" w:hAnsi="GHEA Grapalat" w:cs="Sylfaen"/>
          <w:i/>
          <w:sz w:val="20"/>
          <w:szCs w:val="20"/>
          <w:lang w:val="hy-AM"/>
        </w:rPr>
        <w:t>թիվ</w:t>
      </w:r>
      <w:r w:rsidRPr="00FB1EC7">
        <w:rPr>
          <w:rFonts w:ascii="GHEA Grapalat" w:hAnsi="GHEA Grapalat" w:cs="Arial"/>
          <w:i/>
          <w:sz w:val="20"/>
          <w:szCs w:val="20"/>
          <w:lang w:val="hy-AM"/>
        </w:rPr>
        <w:t xml:space="preserve"> 1</w:t>
      </w:r>
    </w:p>
    <w:p w14:paraId="7DEEE778" w14:textId="77777777"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sz w:val="20"/>
          <w:szCs w:val="20"/>
          <w:lang w:val="hy-AM"/>
        </w:rPr>
        <w:t>«</w:t>
      </w:r>
      <w:r w:rsidRPr="00FB1EC7">
        <w:rPr>
          <w:rFonts w:ascii="GHEA Grapalat" w:hAnsi="GHEA Grapalat"/>
          <w:i/>
          <w:sz w:val="20"/>
          <w:szCs w:val="20"/>
          <w:lang w:val="pt-BR"/>
        </w:rPr>
        <w:t xml:space="preserve">           </w:t>
      </w:r>
      <w:r w:rsidRPr="00FB1EC7">
        <w:rPr>
          <w:rFonts w:ascii="GHEA Grapalat" w:hAnsi="GHEA Grapalat"/>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5132EA04"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29488C5F" w14:textId="77777777" w:rsidR="001E0CEE" w:rsidRPr="00FB1EC7" w:rsidRDefault="001E0CEE" w:rsidP="001E0CEE">
      <w:pPr>
        <w:jc w:val="center"/>
        <w:rPr>
          <w:rFonts w:ascii="GHEA Grapalat" w:hAnsi="GHEA Grapalat" w:cs="Sylfaen"/>
          <w:b/>
          <w:lang w:val="hy-AM"/>
        </w:rPr>
      </w:pPr>
    </w:p>
    <w:p w14:paraId="081881F8" w14:textId="77777777" w:rsidR="00363377" w:rsidRPr="001C14B7" w:rsidRDefault="00363377" w:rsidP="00563247">
      <w:pPr>
        <w:jc w:val="center"/>
        <w:rPr>
          <w:rFonts w:ascii="GHEA Grapalat" w:hAnsi="GHEA Grapalat" w:cs="Calibri"/>
          <w:lang w:val="hy-AM"/>
        </w:rPr>
      </w:pPr>
    </w:p>
    <w:p w14:paraId="1773A317" w14:textId="77777777" w:rsidR="00363377" w:rsidRPr="001C14B7" w:rsidRDefault="00363377" w:rsidP="00563247">
      <w:pPr>
        <w:jc w:val="center"/>
        <w:rPr>
          <w:rFonts w:ascii="GHEA Grapalat" w:hAnsi="GHEA Grapalat" w:cs="Calibri"/>
          <w:lang w:val="hy-AM"/>
        </w:rPr>
      </w:pPr>
    </w:p>
    <w:p w14:paraId="0F77E578" w14:textId="7B843E0E" w:rsidR="00563247" w:rsidRPr="00563247" w:rsidRDefault="00563247" w:rsidP="00563247">
      <w:pPr>
        <w:jc w:val="center"/>
        <w:rPr>
          <w:rFonts w:ascii="GHEA Grapalat" w:hAnsi="GHEA Grapalat" w:cs="Calibri"/>
        </w:rPr>
      </w:pPr>
      <w:r w:rsidRPr="00563247">
        <w:rPr>
          <w:rFonts w:ascii="GHEA Grapalat" w:hAnsi="GHEA Grapalat" w:cs="Calibri"/>
        </w:rPr>
        <w:t>ՏԵԽՆԻԿԱԿԱՆ ԲՆՈՒԹԱԳԻՐ-ԳՆՄԱՆ ԺԱՄԱՆԱԿԱՑՈՒՅՑ</w:t>
      </w:r>
    </w:p>
    <w:p w14:paraId="78DCAB31" w14:textId="77777777" w:rsidR="00563247" w:rsidRPr="00636701" w:rsidRDefault="00563247" w:rsidP="00024FD9">
      <w:pPr>
        <w:jc w:val="right"/>
        <w:rPr>
          <w:rFonts w:ascii="GHEA Grapalat" w:hAnsi="GHEA Grapalat"/>
          <w:bCs/>
          <w:sz w:val="16"/>
          <w:szCs w:val="16"/>
          <w:lang w:val="hy-AM"/>
        </w:rPr>
      </w:pPr>
    </w:p>
    <w:p w14:paraId="423FEA2F" w14:textId="22CEBFB1" w:rsidR="00EF4B74" w:rsidRDefault="00EF4B74" w:rsidP="00563247">
      <w:pPr>
        <w:ind w:firstLine="567"/>
        <w:rPr>
          <w:rFonts w:ascii="GHEA Grapalat" w:hAnsi="GHEA Grapalat"/>
          <w:bCs/>
          <w:sz w:val="18"/>
          <w:szCs w:val="18"/>
          <w:lang w:val="hy-AM"/>
        </w:rPr>
      </w:pPr>
    </w:p>
    <w:tbl>
      <w:tblPr>
        <w:tblW w:w="15361" w:type="dxa"/>
        <w:tblInd w:w="-1625" w:type="dxa"/>
        <w:tblLook w:val="04A0" w:firstRow="1" w:lastRow="0" w:firstColumn="1" w:lastColumn="0" w:noHBand="0" w:noVBand="1"/>
      </w:tblPr>
      <w:tblGrid>
        <w:gridCol w:w="639"/>
        <w:gridCol w:w="1966"/>
        <w:gridCol w:w="6656"/>
        <w:gridCol w:w="1519"/>
        <w:gridCol w:w="1292"/>
        <w:gridCol w:w="3270"/>
        <w:gridCol w:w="19"/>
      </w:tblGrid>
      <w:tr w:rsidR="00563247" w:rsidRPr="000D4C3B" w14:paraId="219AE551" w14:textId="77777777" w:rsidTr="00DD3C12">
        <w:trPr>
          <w:cantSplit/>
          <w:trHeight w:val="20"/>
        </w:trPr>
        <w:tc>
          <w:tcPr>
            <w:tcW w:w="15361" w:type="dxa"/>
            <w:gridSpan w:val="7"/>
            <w:tcBorders>
              <w:top w:val="single" w:sz="4" w:space="0" w:color="auto"/>
              <w:left w:val="single" w:sz="4" w:space="0" w:color="auto"/>
              <w:bottom w:val="single" w:sz="4" w:space="0" w:color="auto"/>
              <w:right w:val="single" w:sz="4" w:space="0" w:color="auto"/>
            </w:tcBorders>
            <w:shd w:val="clear" w:color="000000" w:fill="FFFFFF"/>
            <w:vAlign w:val="center"/>
            <w:hideMark/>
          </w:tcPr>
          <w:p w14:paraId="11205CF5"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Աշխատանք</w:t>
            </w:r>
            <w:proofErr w:type="spellEnd"/>
          </w:p>
        </w:tc>
      </w:tr>
      <w:tr w:rsidR="00563247" w:rsidRPr="000D4C3B" w14:paraId="662988D6" w14:textId="77777777" w:rsidTr="00DD3C12">
        <w:trPr>
          <w:gridAfter w:val="1"/>
          <w:wAfter w:w="19" w:type="dxa"/>
          <w:cantSplit/>
          <w:trHeight w:val="20"/>
        </w:trPr>
        <w:tc>
          <w:tcPr>
            <w:tcW w:w="63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E5C24C0"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t>Հ/Հ</w:t>
            </w:r>
          </w:p>
        </w:tc>
        <w:tc>
          <w:tcPr>
            <w:tcW w:w="1966" w:type="dxa"/>
            <w:vMerge w:val="restart"/>
            <w:tcBorders>
              <w:top w:val="nil"/>
              <w:left w:val="single" w:sz="4" w:space="0" w:color="auto"/>
              <w:bottom w:val="single" w:sz="4" w:space="0" w:color="auto"/>
              <w:right w:val="single" w:sz="4" w:space="0" w:color="auto"/>
            </w:tcBorders>
            <w:shd w:val="clear" w:color="000000" w:fill="FFFFFF"/>
            <w:vAlign w:val="center"/>
            <w:hideMark/>
          </w:tcPr>
          <w:p w14:paraId="3FFAA8CD"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t xml:space="preserve">ԳՄԱ </w:t>
            </w:r>
            <w:proofErr w:type="spellStart"/>
            <w:r w:rsidRPr="000D4C3B">
              <w:rPr>
                <w:rFonts w:ascii="GHEA Grapalat" w:hAnsi="GHEA Grapalat" w:cs="Calibri"/>
                <w:sz w:val="20"/>
                <w:szCs w:val="20"/>
              </w:rPr>
              <w:t>կոդ</w:t>
            </w:r>
            <w:proofErr w:type="spellEnd"/>
            <w:r w:rsidRPr="000D4C3B">
              <w:rPr>
                <w:rFonts w:ascii="GHEA Grapalat" w:hAnsi="GHEA Grapalat" w:cs="Calibri"/>
                <w:sz w:val="20"/>
                <w:szCs w:val="20"/>
              </w:rPr>
              <w:t xml:space="preserve"> (CPV)</w:t>
            </w:r>
          </w:p>
        </w:tc>
        <w:tc>
          <w:tcPr>
            <w:tcW w:w="665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0E2A8C27"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Տեխնիկական</w:t>
            </w:r>
            <w:proofErr w:type="spellEnd"/>
            <w:r w:rsidRPr="000D4C3B">
              <w:rPr>
                <w:rFonts w:ascii="GHEA Grapalat" w:hAnsi="GHEA Grapalat" w:cs="Calibri"/>
                <w:sz w:val="20"/>
                <w:szCs w:val="20"/>
              </w:rPr>
              <w:t xml:space="preserve"> </w:t>
            </w:r>
            <w:proofErr w:type="spellStart"/>
            <w:r w:rsidRPr="000D4C3B">
              <w:rPr>
                <w:rFonts w:ascii="GHEA Grapalat" w:hAnsi="GHEA Grapalat" w:cs="Calibri"/>
                <w:sz w:val="20"/>
                <w:szCs w:val="20"/>
              </w:rPr>
              <w:t>բնութագիր</w:t>
            </w:r>
            <w:proofErr w:type="spellEnd"/>
          </w:p>
        </w:tc>
        <w:tc>
          <w:tcPr>
            <w:tcW w:w="151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14F792E"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ընդհանուր</w:t>
            </w:r>
            <w:proofErr w:type="spellEnd"/>
            <w:r w:rsidRPr="000D4C3B">
              <w:rPr>
                <w:rFonts w:ascii="GHEA Grapalat" w:hAnsi="GHEA Grapalat" w:cs="Calibri"/>
                <w:sz w:val="20"/>
                <w:szCs w:val="20"/>
              </w:rPr>
              <w:t xml:space="preserve"> գինը              /ՀՀ </w:t>
            </w:r>
            <w:proofErr w:type="spellStart"/>
            <w:r w:rsidRPr="000D4C3B">
              <w:rPr>
                <w:rFonts w:ascii="GHEA Grapalat" w:hAnsi="GHEA Grapalat" w:cs="Calibri"/>
                <w:sz w:val="20"/>
                <w:szCs w:val="20"/>
              </w:rPr>
              <w:t>դրամ</w:t>
            </w:r>
            <w:proofErr w:type="spellEnd"/>
            <w:r w:rsidRPr="000D4C3B">
              <w:rPr>
                <w:rFonts w:ascii="GHEA Grapalat" w:hAnsi="GHEA Grapalat" w:cs="Calibri"/>
                <w:sz w:val="20"/>
                <w:szCs w:val="20"/>
              </w:rPr>
              <w:t>/</w:t>
            </w:r>
          </w:p>
        </w:tc>
        <w:tc>
          <w:tcPr>
            <w:tcW w:w="4562" w:type="dxa"/>
            <w:gridSpan w:val="2"/>
            <w:tcBorders>
              <w:top w:val="single" w:sz="4" w:space="0" w:color="auto"/>
              <w:left w:val="nil"/>
              <w:bottom w:val="single" w:sz="4" w:space="0" w:color="auto"/>
              <w:right w:val="single" w:sz="4" w:space="0" w:color="auto"/>
            </w:tcBorders>
            <w:shd w:val="clear" w:color="000000" w:fill="FFFFFF"/>
            <w:vAlign w:val="center"/>
            <w:hideMark/>
          </w:tcPr>
          <w:p w14:paraId="30E8985A"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կատարման</w:t>
            </w:r>
            <w:proofErr w:type="spellEnd"/>
          </w:p>
        </w:tc>
      </w:tr>
      <w:tr w:rsidR="00563247" w:rsidRPr="000D4C3B" w14:paraId="399ECBEC" w14:textId="77777777" w:rsidTr="00DD3C12">
        <w:trPr>
          <w:gridAfter w:val="1"/>
          <w:wAfter w:w="19" w:type="dxa"/>
          <w:cantSplit/>
          <w:trHeight w:val="20"/>
        </w:trPr>
        <w:tc>
          <w:tcPr>
            <w:tcW w:w="639" w:type="dxa"/>
            <w:vMerge/>
            <w:tcBorders>
              <w:top w:val="nil"/>
              <w:left w:val="single" w:sz="4" w:space="0" w:color="auto"/>
              <w:bottom w:val="single" w:sz="4" w:space="0" w:color="auto"/>
              <w:right w:val="single" w:sz="4" w:space="0" w:color="auto"/>
            </w:tcBorders>
            <w:vAlign w:val="center"/>
            <w:hideMark/>
          </w:tcPr>
          <w:p w14:paraId="62737945" w14:textId="77777777" w:rsidR="00563247" w:rsidRPr="000D4C3B" w:rsidRDefault="00563247">
            <w:pPr>
              <w:rPr>
                <w:rFonts w:ascii="GHEA Grapalat" w:hAnsi="GHEA Grapalat" w:cs="Calibri"/>
                <w:sz w:val="20"/>
                <w:szCs w:val="20"/>
              </w:rPr>
            </w:pPr>
          </w:p>
        </w:tc>
        <w:tc>
          <w:tcPr>
            <w:tcW w:w="1966" w:type="dxa"/>
            <w:vMerge/>
            <w:tcBorders>
              <w:top w:val="nil"/>
              <w:left w:val="single" w:sz="4" w:space="0" w:color="auto"/>
              <w:bottom w:val="single" w:sz="4" w:space="0" w:color="auto"/>
              <w:right w:val="single" w:sz="4" w:space="0" w:color="auto"/>
            </w:tcBorders>
            <w:vAlign w:val="center"/>
            <w:hideMark/>
          </w:tcPr>
          <w:p w14:paraId="03002BC1" w14:textId="77777777" w:rsidR="00563247" w:rsidRPr="000D4C3B" w:rsidRDefault="00563247">
            <w:pPr>
              <w:rPr>
                <w:rFonts w:ascii="GHEA Grapalat" w:hAnsi="GHEA Grapalat" w:cs="Calibri"/>
                <w:sz w:val="20"/>
                <w:szCs w:val="20"/>
              </w:rPr>
            </w:pPr>
          </w:p>
        </w:tc>
        <w:tc>
          <w:tcPr>
            <w:tcW w:w="6656" w:type="dxa"/>
            <w:vMerge/>
            <w:tcBorders>
              <w:top w:val="single" w:sz="4" w:space="0" w:color="auto"/>
              <w:left w:val="single" w:sz="4" w:space="0" w:color="auto"/>
              <w:bottom w:val="single" w:sz="4" w:space="0" w:color="auto"/>
              <w:right w:val="single" w:sz="4" w:space="0" w:color="auto"/>
            </w:tcBorders>
            <w:vAlign w:val="center"/>
            <w:hideMark/>
          </w:tcPr>
          <w:p w14:paraId="389B3CDE" w14:textId="77777777" w:rsidR="00563247" w:rsidRPr="000D4C3B" w:rsidRDefault="00563247">
            <w:pPr>
              <w:rPr>
                <w:rFonts w:ascii="GHEA Grapalat" w:hAnsi="GHEA Grapalat" w:cs="Calibri"/>
                <w:sz w:val="20"/>
                <w:szCs w:val="20"/>
              </w:rPr>
            </w:pPr>
          </w:p>
        </w:tc>
        <w:tc>
          <w:tcPr>
            <w:tcW w:w="1519" w:type="dxa"/>
            <w:vMerge/>
            <w:tcBorders>
              <w:top w:val="nil"/>
              <w:left w:val="single" w:sz="4" w:space="0" w:color="auto"/>
              <w:bottom w:val="single" w:sz="4" w:space="0" w:color="auto"/>
              <w:right w:val="single" w:sz="4" w:space="0" w:color="auto"/>
            </w:tcBorders>
            <w:vAlign w:val="center"/>
            <w:hideMark/>
          </w:tcPr>
          <w:p w14:paraId="367ADB81" w14:textId="77777777" w:rsidR="00563247" w:rsidRPr="000D4C3B" w:rsidRDefault="00563247">
            <w:pPr>
              <w:rPr>
                <w:rFonts w:ascii="GHEA Grapalat" w:hAnsi="GHEA Grapalat" w:cs="Calibri"/>
                <w:sz w:val="20"/>
                <w:szCs w:val="20"/>
              </w:rPr>
            </w:pPr>
          </w:p>
        </w:tc>
        <w:tc>
          <w:tcPr>
            <w:tcW w:w="1292" w:type="dxa"/>
            <w:tcBorders>
              <w:top w:val="nil"/>
              <w:left w:val="nil"/>
              <w:bottom w:val="single" w:sz="4" w:space="0" w:color="auto"/>
              <w:right w:val="single" w:sz="4" w:space="0" w:color="auto"/>
            </w:tcBorders>
            <w:vAlign w:val="bottom"/>
            <w:hideMark/>
          </w:tcPr>
          <w:p w14:paraId="2243BFF4"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հասցեն</w:t>
            </w:r>
            <w:proofErr w:type="spellEnd"/>
          </w:p>
        </w:tc>
        <w:tc>
          <w:tcPr>
            <w:tcW w:w="3270" w:type="dxa"/>
            <w:tcBorders>
              <w:top w:val="nil"/>
              <w:left w:val="nil"/>
              <w:bottom w:val="single" w:sz="4" w:space="0" w:color="auto"/>
              <w:right w:val="single" w:sz="4" w:space="0" w:color="auto"/>
            </w:tcBorders>
            <w:vAlign w:val="bottom"/>
            <w:hideMark/>
          </w:tcPr>
          <w:p w14:paraId="1C27B02F" w14:textId="77777777" w:rsidR="00563247" w:rsidRPr="000D4C3B" w:rsidRDefault="00563247">
            <w:pPr>
              <w:jc w:val="center"/>
              <w:rPr>
                <w:rFonts w:ascii="GHEA Grapalat" w:hAnsi="GHEA Grapalat" w:cs="Calibri"/>
                <w:sz w:val="20"/>
                <w:szCs w:val="20"/>
              </w:rPr>
            </w:pPr>
            <w:proofErr w:type="spellStart"/>
            <w:r w:rsidRPr="000D4C3B">
              <w:rPr>
                <w:rFonts w:ascii="GHEA Grapalat" w:hAnsi="GHEA Grapalat" w:cs="Calibri"/>
                <w:sz w:val="20"/>
                <w:szCs w:val="20"/>
              </w:rPr>
              <w:t>Ժամկետը</w:t>
            </w:r>
            <w:proofErr w:type="spellEnd"/>
          </w:p>
        </w:tc>
      </w:tr>
      <w:tr w:rsidR="00563247" w:rsidRPr="000D4C3B" w14:paraId="459C1597" w14:textId="77777777" w:rsidTr="00DD3C12">
        <w:trPr>
          <w:gridAfter w:val="1"/>
          <w:wAfter w:w="19" w:type="dxa"/>
          <w:cantSplit/>
          <w:trHeight w:val="20"/>
        </w:trPr>
        <w:tc>
          <w:tcPr>
            <w:tcW w:w="639" w:type="dxa"/>
            <w:tcBorders>
              <w:top w:val="nil"/>
              <w:left w:val="single" w:sz="4" w:space="0" w:color="auto"/>
              <w:bottom w:val="single" w:sz="4" w:space="0" w:color="auto"/>
              <w:right w:val="single" w:sz="4" w:space="0" w:color="auto"/>
            </w:tcBorders>
            <w:noWrap/>
            <w:vAlign w:val="center"/>
            <w:hideMark/>
          </w:tcPr>
          <w:p w14:paraId="1C01F634" w14:textId="77777777" w:rsidR="00563247" w:rsidRPr="000D4C3B" w:rsidRDefault="00563247">
            <w:pPr>
              <w:jc w:val="center"/>
              <w:rPr>
                <w:rFonts w:ascii="GHEA Grapalat" w:hAnsi="GHEA Grapalat" w:cs="Calibri"/>
                <w:sz w:val="20"/>
                <w:szCs w:val="20"/>
              </w:rPr>
            </w:pPr>
            <w:r w:rsidRPr="000D4C3B">
              <w:rPr>
                <w:rFonts w:ascii="GHEA Grapalat" w:hAnsi="GHEA Grapalat" w:cs="Calibri"/>
                <w:sz w:val="20"/>
                <w:szCs w:val="20"/>
              </w:rPr>
              <w:t>1</w:t>
            </w:r>
          </w:p>
        </w:tc>
        <w:tc>
          <w:tcPr>
            <w:tcW w:w="1966" w:type="dxa"/>
            <w:tcBorders>
              <w:top w:val="nil"/>
              <w:left w:val="nil"/>
              <w:bottom w:val="single" w:sz="4" w:space="0" w:color="auto"/>
              <w:right w:val="single" w:sz="4" w:space="0" w:color="auto"/>
            </w:tcBorders>
            <w:noWrap/>
            <w:vAlign w:val="center"/>
            <w:hideMark/>
          </w:tcPr>
          <w:p w14:paraId="124ED7B9" w14:textId="7A6883EC" w:rsidR="00563247" w:rsidRPr="000D4C3B" w:rsidRDefault="00FB7564">
            <w:pPr>
              <w:jc w:val="center"/>
              <w:rPr>
                <w:rFonts w:ascii="GHEA Grapalat" w:hAnsi="GHEA Grapalat" w:cs="Calibri"/>
                <w:sz w:val="20"/>
                <w:szCs w:val="20"/>
              </w:rPr>
            </w:pPr>
            <w:r w:rsidRPr="00FB7564">
              <w:rPr>
                <w:rFonts w:ascii="GHEA Grapalat" w:hAnsi="GHEA Grapalat" w:cs="Calibri"/>
                <w:sz w:val="20"/>
                <w:szCs w:val="20"/>
              </w:rPr>
              <w:t>45231187/10</w:t>
            </w:r>
          </w:p>
        </w:tc>
        <w:tc>
          <w:tcPr>
            <w:tcW w:w="6656" w:type="dxa"/>
            <w:tcBorders>
              <w:top w:val="single" w:sz="4" w:space="0" w:color="auto"/>
              <w:left w:val="nil"/>
              <w:bottom w:val="single" w:sz="4" w:space="0" w:color="auto"/>
              <w:right w:val="single" w:sz="4" w:space="0" w:color="auto"/>
            </w:tcBorders>
            <w:shd w:val="clear" w:color="000000" w:fill="FFFFFF"/>
            <w:hideMark/>
          </w:tcPr>
          <w:p w14:paraId="75B69BD6" w14:textId="005963F7" w:rsidR="00563247" w:rsidRPr="000D4C3B" w:rsidRDefault="00FB7564" w:rsidP="000D4C3B">
            <w:pPr>
              <w:jc w:val="both"/>
              <w:rPr>
                <w:rFonts w:ascii="GHEA Grapalat" w:hAnsi="GHEA Grapalat" w:cs="Calibri"/>
                <w:sz w:val="20"/>
                <w:szCs w:val="20"/>
              </w:rPr>
            </w:pPr>
            <w:proofErr w:type="spellStart"/>
            <w:r w:rsidRPr="00FB7564">
              <w:rPr>
                <w:rFonts w:ascii="GHEA Grapalat" w:hAnsi="GHEA Grapalat" w:cs="Calibri"/>
                <w:sz w:val="20"/>
                <w:szCs w:val="20"/>
              </w:rPr>
              <w:t>Մալաթիա-Սեբաստիա</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վարչական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շրջանի</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տարածքում</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բակային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տարածքների</w:t>
            </w:r>
            <w:proofErr w:type="spellEnd"/>
            <w:r w:rsidRPr="00FB7564">
              <w:rPr>
                <w:rFonts w:ascii="GHEA Grapalat" w:hAnsi="GHEA Grapalat" w:cs="Calibri"/>
                <w:sz w:val="20"/>
                <w:szCs w:val="20"/>
              </w:rPr>
              <w:t xml:space="preserve"> և </w:t>
            </w:r>
            <w:proofErr w:type="spellStart"/>
            <w:r w:rsidRPr="00FB7564">
              <w:rPr>
                <w:rFonts w:ascii="GHEA Grapalat" w:hAnsi="GHEA Grapalat" w:cs="Calibri"/>
                <w:sz w:val="20"/>
                <w:szCs w:val="20"/>
              </w:rPr>
              <w:t>միջբակային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ճանապարհների</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ասֆալտապատման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աշխատանքներ</w:t>
            </w:r>
            <w:proofErr w:type="spellEnd"/>
          </w:p>
        </w:tc>
        <w:tc>
          <w:tcPr>
            <w:tcW w:w="1519" w:type="dxa"/>
            <w:tcBorders>
              <w:top w:val="nil"/>
              <w:left w:val="nil"/>
              <w:bottom w:val="single" w:sz="4" w:space="0" w:color="auto"/>
              <w:right w:val="single" w:sz="4" w:space="0" w:color="auto"/>
            </w:tcBorders>
            <w:noWrap/>
            <w:vAlign w:val="center"/>
            <w:hideMark/>
          </w:tcPr>
          <w:p w14:paraId="79855374" w14:textId="7E82EB9E" w:rsidR="00563247" w:rsidRPr="000D4C3B" w:rsidRDefault="00563247">
            <w:pPr>
              <w:jc w:val="center"/>
              <w:rPr>
                <w:rFonts w:ascii="GHEA Grapalat" w:hAnsi="GHEA Grapalat" w:cs="Calibri"/>
                <w:b/>
                <w:bCs/>
                <w:sz w:val="20"/>
                <w:szCs w:val="20"/>
              </w:rPr>
            </w:pPr>
          </w:p>
        </w:tc>
        <w:tc>
          <w:tcPr>
            <w:tcW w:w="1292" w:type="dxa"/>
            <w:tcBorders>
              <w:top w:val="nil"/>
              <w:left w:val="nil"/>
              <w:bottom w:val="single" w:sz="4" w:space="0" w:color="auto"/>
              <w:right w:val="single" w:sz="4" w:space="0" w:color="auto"/>
            </w:tcBorders>
            <w:noWrap/>
            <w:vAlign w:val="center"/>
          </w:tcPr>
          <w:p w14:paraId="0ADF8CF1" w14:textId="419A4EAF" w:rsidR="00563247" w:rsidRPr="000D4C3B" w:rsidRDefault="00FB7564">
            <w:pPr>
              <w:jc w:val="center"/>
              <w:rPr>
                <w:rFonts w:ascii="GHEA Grapalat" w:hAnsi="GHEA Grapalat" w:cs="Calibri"/>
                <w:sz w:val="20"/>
                <w:szCs w:val="20"/>
              </w:rPr>
            </w:pPr>
            <w:proofErr w:type="spellStart"/>
            <w:r w:rsidRPr="00FB7564">
              <w:rPr>
                <w:rFonts w:ascii="GHEA Grapalat" w:hAnsi="GHEA Grapalat" w:cs="Calibri"/>
                <w:sz w:val="20"/>
                <w:szCs w:val="20"/>
              </w:rPr>
              <w:t>Մալաթիա-Սեբաստիա</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վարչական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շրջանի</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տարածք</w:t>
            </w:r>
            <w:proofErr w:type="spellEnd"/>
          </w:p>
        </w:tc>
        <w:tc>
          <w:tcPr>
            <w:tcW w:w="3270" w:type="dxa"/>
            <w:tcBorders>
              <w:top w:val="nil"/>
              <w:left w:val="nil"/>
              <w:bottom w:val="single" w:sz="4" w:space="0" w:color="auto"/>
              <w:right w:val="single" w:sz="4" w:space="0" w:color="auto"/>
            </w:tcBorders>
            <w:vAlign w:val="center"/>
          </w:tcPr>
          <w:p w14:paraId="3D2EC082" w14:textId="37AA42F4" w:rsidR="00563247" w:rsidRPr="000D4C3B" w:rsidRDefault="00FB7564">
            <w:pPr>
              <w:jc w:val="center"/>
              <w:rPr>
                <w:rFonts w:ascii="GHEA Grapalat" w:hAnsi="GHEA Grapalat" w:cs="Calibri"/>
                <w:sz w:val="20"/>
                <w:szCs w:val="20"/>
              </w:rPr>
            </w:pPr>
            <w:proofErr w:type="spellStart"/>
            <w:r w:rsidRPr="00FB7564">
              <w:rPr>
                <w:rFonts w:ascii="GHEA Grapalat" w:hAnsi="GHEA Grapalat" w:cs="Calibri"/>
                <w:sz w:val="20"/>
                <w:szCs w:val="20"/>
              </w:rPr>
              <w:t>Աշխատանքների</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սկիզբ</w:t>
            </w:r>
            <w:proofErr w:type="spellEnd"/>
            <w:r w:rsidRPr="00FB7564">
              <w:rPr>
                <w:rFonts w:ascii="GHEA Grapalat" w:hAnsi="GHEA Grapalat" w:cs="Calibri"/>
                <w:sz w:val="20"/>
                <w:szCs w:val="20"/>
              </w:rPr>
              <w:t xml:space="preserve"> է </w:t>
            </w:r>
            <w:proofErr w:type="spellStart"/>
            <w:r w:rsidRPr="00FB7564">
              <w:rPr>
                <w:rFonts w:ascii="GHEA Grapalat" w:hAnsi="GHEA Grapalat" w:cs="Calibri"/>
                <w:sz w:val="20"/>
                <w:szCs w:val="20"/>
              </w:rPr>
              <w:t>համարվում</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աշխատանքի</w:t>
            </w:r>
            <w:proofErr w:type="spellEnd"/>
            <w:r w:rsidRPr="00FB7564">
              <w:rPr>
                <w:rFonts w:ascii="GHEA Grapalat" w:hAnsi="GHEA Grapalat" w:cs="Calibri"/>
                <w:sz w:val="20"/>
                <w:szCs w:val="20"/>
              </w:rPr>
              <w:t xml:space="preserve"> և </w:t>
            </w:r>
            <w:proofErr w:type="spellStart"/>
            <w:r w:rsidRPr="00FB7564">
              <w:rPr>
                <w:rFonts w:ascii="GHEA Grapalat" w:hAnsi="GHEA Grapalat" w:cs="Calibri"/>
                <w:sz w:val="20"/>
                <w:szCs w:val="20"/>
              </w:rPr>
              <w:t>տեխնիկան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հսկողության</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պայմանագրերը</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ուժի</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մեջ</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մտնելու</w:t>
            </w:r>
            <w:proofErr w:type="spellEnd"/>
            <w:r w:rsidRPr="00FB7564">
              <w:rPr>
                <w:rFonts w:ascii="GHEA Grapalat" w:hAnsi="GHEA Grapalat" w:cs="Calibri"/>
                <w:sz w:val="20"/>
                <w:szCs w:val="20"/>
              </w:rPr>
              <w:t xml:space="preserve"> </w:t>
            </w:r>
            <w:proofErr w:type="spellStart"/>
            <w:r w:rsidRPr="00FB7564">
              <w:rPr>
                <w:rFonts w:ascii="GHEA Grapalat" w:hAnsi="GHEA Grapalat" w:cs="Calibri"/>
                <w:sz w:val="20"/>
                <w:szCs w:val="20"/>
              </w:rPr>
              <w:t>օրվանից</w:t>
            </w:r>
            <w:proofErr w:type="spellEnd"/>
            <w:r w:rsidRPr="00FB7564">
              <w:rPr>
                <w:rFonts w:ascii="GHEA Grapalat" w:hAnsi="GHEA Grapalat" w:cs="Calibri"/>
                <w:sz w:val="20"/>
                <w:szCs w:val="20"/>
              </w:rPr>
              <w:t xml:space="preserve"> 01.11.2026թ</w:t>
            </w:r>
            <w:r w:rsidRPr="00FB7564">
              <w:rPr>
                <w:rFonts w:ascii="MS Mincho" w:eastAsia="MS Mincho" w:hAnsi="MS Mincho" w:cs="MS Mincho" w:hint="eastAsia"/>
                <w:sz w:val="20"/>
                <w:szCs w:val="20"/>
              </w:rPr>
              <w:t>․</w:t>
            </w:r>
            <w:r w:rsidRPr="00FB7564">
              <w:rPr>
                <w:rFonts w:ascii="GHEA Grapalat" w:hAnsi="GHEA Grapalat" w:cs="Calibri"/>
                <w:sz w:val="20"/>
                <w:szCs w:val="20"/>
              </w:rPr>
              <w:t xml:space="preserve"> </w:t>
            </w:r>
            <w:proofErr w:type="spellStart"/>
            <w:r w:rsidRPr="00FB7564">
              <w:rPr>
                <w:rFonts w:ascii="GHEA Grapalat" w:hAnsi="GHEA Grapalat" w:cs="GHEA Grapalat"/>
                <w:sz w:val="20"/>
                <w:szCs w:val="20"/>
              </w:rPr>
              <w:t>ներառյալ</w:t>
            </w:r>
            <w:proofErr w:type="spellEnd"/>
          </w:p>
        </w:tc>
      </w:tr>
    </w:tbl>
    <w:p w14:paraId="76391860" w14:textId="77777777" w:rsidR="009608C0" w:rsidRPr="00563247" w:rsidRDefault="009608C0" w:rsidP="00EC1A39">
      <w:pPr>
        <w:jc w:val="center"/>
        <w:rPr>
          <w:rFonts w:ascii="GHEA Grapalat" w:hAnsi="GHEA Grapalat"/>
          <w:bCs/>
          <w:sz w:val="20"/>
          <w:szCs w:val="20"/>
        </w:rPr>
      </w:pPr>
    </w:p>
    <w:p w14:paraId="720EDA47" w14:textId="77777777" w:rsidR="00C22F77" w:rsidRDefault="00C22F77" w:rsidP="001E0CEE">
      <w:pPr>
        <w:jc w:val="center"/>
        <w:rPr>
          <w:rFonts w:ascii="GHEA Grapalat" w:hAnsi="GHEA Grapalat"/>
          <w:b/>
          <w:lang w:val="hy-AM"/>
        </w:rPr>
      </w:pPr>
    </w:p>
    <w:p w14:paraId="387992D0" w14:textId="77777777" w:rsidR="00C22F77" w:rsidRPr="00873F67" w:rsidRDefault="00C22F77" w:rsidP="00C22F77">
      <w:pPr>
        <w:jc w:val="center"/>
        <w:rPr>
          <w:rFonts w:ascii="GHEA Grapalat" w:hAnsi="GHEA Grapalat"/>
          <w:lang w:val="hy-AM"/>
        </w:rPr>
      </w:pPr>
    </w:p>
    <w:p w14:paraId="007CB0D3" w14:textId="77777777" w:rsidR="00C22F77" w:rsidRDefault="00C22F77" w:rsidP="00C22F77">
      <w:pPr>
        <w:jc w:val="both"/>
        <w:rPr>
          <w:rFonts w:ascii="GHEA Grapalat" w:hAnsi="GHEA Grapalat"/>
          <w:lang w:val="hy-AM"/>
        </w:rPr>
      </w:pPr>
      <w:r w:rsidRPr="00873F67">
        <w:rPr>
          <w:rFonts w:ascii="GHEA Grapalat" w:hAnsi="GHEA Grapalat"/>
          <w:lang w:val="hy-AM"/>
        </w:rPr>
        <w:t xml:space="preserve">1.Փողոցների, բակային ճանապարհների և տարածքների վնասված ասֆալտբետոնյա ծածկի քանդում /ֆրեզով կամ հարվածող մուրճով ոչ պակաս քան 4սմ/  </w:t>
      </w:r>
    </w:p>
    <w:p w14:paraId="2B0206DC" w14:textId="13652E64" w:rsidR="00C22F77" w:rsidRPr="00873F67" w:rsidRDefault="00C22F77" w:rsidP="00C22F77">
      <w:pPr>
        <w:rPr>
          <w:rFonts w:ascii="GHEA Grapalat" w:hAnsi="GHEA Grapalat"/>
          <w:lang w:val="hy-AM"/>
        </w:rPr>
      </w:pPr>
      <w:r w:rsidRPr="00873F67">
        <w:rPr>
          <w:rFonts w:ascii="GHEA Grapalat" w:hAnsi="GHEA Grapalat"/>
          <w:lang w:val="hy-AM"/>
        </w:rPr>
        <w:t>1</w:t>
      </w:r>
      <w:r w:rsidRPr="00873F67">
        <w:rPr>
          <w:rFonts w:ascii="MS Mincho" w:eastAsia="MS Mincho" w:hAnsi="MS Mincho" w:cs="MS Mincho" w:hint="eastAsia"/>
          <w:lang w:val="hy-AM"/>
        </w:rPr>
        <w:t>․</w:t>
      </w:r>
      <w:r w:rsidRPr="00873F67">
        <w:rPr>
          <w:rFonts w:ascii="GHEA Grapalat" w:hAnsi="GHEA Grapalat"/>
          <w:lang w:val="hy-AM"/>
        </w:rPr>
        <w:t xml:space="preserve">1. Համահարթեցում՝  անհրաժեշտության դեպքում խճի հիմքի իրականացում մինչև 20%-ի չափով/                                                                               </w:t>
      </w:r>
    </w:p>
    <w:p w14:paraId="34E9FE55" w14:textId="77777777" w:rsidR="00C22F77" w:rsidRDefault="00C22F77" w:rsidP="00C22F77">
      <w:pPr>
        <w:rPr>
          <w:rFonts w:ascii="GHEA Grapalat" w:hAnsi="GHEA Grapalat"/>
          <w:lang w:val="hy-AM"/>
        </w:rPr>
      </w:pPr>
      <w:r w:rsidRPr="00873F67">
        <w:rPr>
          <w:rFonts w:ascii="GHEA Grapalat" w:hAnsi="GHEA Grapalat"/>
          <w:lang w:val="hy-AM"/>
        </w:rPr>
        <w:t>1</w:t>
      </w:r>
      <w:r w:rsidRPr="00873F67">
        <w:rPr>
          <w:rFonts w:ascii="MS Mincho" w:eastAsia="MS Mincho" w:hAnsi="MS Mincho" w:cs="MS Mincho" w:hint="eastAsia"/>
          <w:lang w:val="hy-AM"/>
        </w:rPr>
        <w:t>․</w:t>
      </w:r>
      <w:r w:rsidRPr="00873F67">
        <w:rPr>
          <w:rFonts w:ascii="GHEA Grapalat" w:hAnsi="GHEA Grapalat"/>
          <w:lang w:val="hy-AM"/>
        </w:rPr>
        <w:t xml:space="preserve">2. նորոգվող ծածկի մաքրում կեղտից, փոշուց և առաջացած ասֆալտբետոնյա կտորներից </w:t>
      </w:r>
    </w:p>
    <w:p w14:paraId="0ABD55A3" w14:textId="77777777" w:rsidR="00C22F77" w:rsidRDefault="00C22F77" w:rsidP="00C22F77">
      <w:pPr>
        <w:rPr>
          <w:rFonts w:ascii="GHEA Grapalat" w:hAnsi="GHEA Grapalat"/>
          <w:lang w:val="hy-AM"/>
        </w:rPr>
      </w:pPr>
      <w:r w:rsidRPr="00873F67">
        <w:rPr>
          <w:rFonts w:ascii="GHEA Grapalat" w:hAnsi="GHEA Grapalat"/>
          <w:lang w:val="hy-AM"/>
        </w:rPr>
        <w:t>1</w:t>
      </w:r>
      <w:r w:rsidRPr="00873F67">
        <w:rPr>
          <w:rFonts w:ascii="MS Mincho" w:eastAsia="MS Mincho" w:hAnsi="MS Mincho" w:cs="MS Mincho" w:hint="eastAsia"/>
          <w:lang w:val="hy-AM"/>
        </w:rPr>
        <w:t>․</w:t>
      </w:r>
      <w:r w:rsidRPr="00873F67">
        <w:rPr>
          <w:rFonts w:ascii="GHEA Grapalat" w:hAnsi="GHEA Grapalat"/>
          <w:lang w:val="hy-AM"/>
        </w:rPr>
        <w:t xml:space="preserve">3. հիմնահատակի մշակում բիտումային էմուլսիայով                                                                                                                                 </w:t>
      </w:r>
    </w:p>
    <w:p w14:paraId="1AC16101" w14:textId="77777777" w:rsidR="00C22F77" w:rsidRDefault="00C22F77" w:rsidP="00C22F77">
      <w:pPr>
        <w:rPr>
          <w:rFonts w:ascii="GHEA Grapalat" w:hAnsi="GHEA Grapalat"/>
          <w:lang w:val="hy-AM"/>
        </w:rPr>
      </w:pPr>
      <w:r w:rsidRPr="00873F67">
        <w:rPr>
          <w:rFonts w:ascii="GHEA Grapalat" w:hAnsi="GHEA Grapalat"/>
          <w:lang w:val="hy-AM"/>
        </w:rPr>
        <w:t>1</w:t>
      </w:r>
      <w:r w:rsidRPr="00873F67">
        <w:rPr>
          <w:rFonts w:ascii="MS Mincho" w:eastAsia="MS Mincho" w:hAnsi="MS Mincho" w:cs="MS Mincho" w:hint="eastAsia"/>
          <w:lang w:val="hy-AM"/>
        </w:rPr>
        <w:t>․</w:t>
      </w:r>
      <w:r w:rsidRPr="00873F67">
        <w:rPr>
          <w:rFonts w:ascii="GHEA Grapalat" w:hAnsi="GHEA Grapalat"/>
          <w:lang w:val="hy-AM"/>
        </w:rPr>
        <w:t xml:space="preserve">4. ասֆալտբետոնյա ծածկի տեղադրում ոչ պակաս 4սմ հաստությամբ                                                                                               </w:t>
      </w:r>
    </w:p>
    <w:p w14:paraId="07CE02D6" w14:textId="1C8AFABA" w:rsidR="00C22F77" w:rsidRPr="00873F67" w:rsidRDefault="00C22F77" w:rsidP="00C22F77">
      <w:pPr>
        <w:rPr>
          <w:rFonts w:ascii="GHEA Grapalat" w:hAnsi="GHEA Grapalat"/>
          <w:lang w:val="hy-AM"/>
        </w:rPr>
      </w:pPr>
      <w:r w:rsidRPr="00873F67">
        <w:rPr>
          <w:rFonts w:ascii="GHEA Grapalat" w:hAnsi="GHEA Grapalat"/>
          <w:lang w:val="hy-AM"/>
        </w:rPr>
        <w:t>1</w:t>
      </w:r>
      <w:r w:rsidRPr="00873F67">
        <w:rPr>
          <w:rFonts w:ascii="MS Mincho" w:eastAsia="MS Mincho" w:hAnsi="MS Mincho" w:cs="MS Mincho" w:hint="eastAsia"/>
          <w:lang w:val="hy-AM"/>
        </w:rPr>
        <w:t>․</w:t>
      </w:r>
      <w:r w:rsidRPr="00873F67">
        <w:rPr>
          <w:rFonts w:ascii="GHEA Grapalat" w:hAnsi="GHEA Grapalat"/>
          <w:lang w:val="hy-AM"/>
        </w:rPr>
        <w:t>5.շին.աղբի հավաքում բարձում ավտոմեքենա և տեղափոխում</w:t>
      </w:r>
    </w:p>
    <w:p w14:paraId="054F8837" w14:textId="77777777" w:rsidR="00C22F77" w:rsidRPr="00873F67" w:rsidRDefault="00C22F77" w:rsidP="00C22F77">
      <w:pPr>
        <w:rPr>
          <w:rFonts w:ascii="GHEA Grapalat" w:hAnsi="GHEA Grapalat"/>
          <w:lang w:val="hy-AM"/>
        </w:rPr>
      </w:pPr>
      <w:r w:rsidRPr="00873F67">
        <w:rPr>
          <w:rFonts w:ascii="GHEA Grapalat" w:hAnsi="GHEA Grapalat"/>
          <w:lang w:val="hy-AM"/>
        </w:rPr>
        <w:t>2.Դիտահորերի նիշերի ուղղում /անհրաժեշտության դեպքում վերանորոգում/</w:t>
      </w:r>
    </w:p>
    <w:p w14:paraId="5729497F" w14:textId="77777777" w:rsidR="00C22F77" w:rsidRPr="00873F67" w:rsidRDefault="00C22F77" w:rsidP="00C22F77">
      <w:pPr>
        <w:rPr>
          <w:rFonts w:ascii="GHEA Grapalat" w:hAnsi="GHEA Grapalat"/>
          <w:lang w:val="hy-AM"/>
        </w:rPr>
      </w:pPr>
      <w:r w:rsidRPr="00873F67">
        <w:rPr>
          <w:rFonts w:ascii="GHEA Grapalat" w:hAnsi="GHEA Grapalat"/>
          <w:lang w:val="hy-AM"/>
        </w:rPr>
        <w:t xml:space="preserve">3.Մայթերում անհրաժեշտության դեպքում ասֆալտբետոնյա ծածկի քանդում /ոչ պակաս 3սմ հաստ./                                    </w:t>
      </w:r>
    </w:p>
    <w:p w14:paraId="7C606932" w14:textId="77777777" w:rsidR="00C22F77" w:rsidRDefault="00C22F77" w:rsidP="00C22F77">
      <w:pPr>
        <w:rPr>
          <w:rFonts w:ascii="GHEA Grapalat" w:hAnsi="GHEA Grapalat"/>
          <w:lang w:val="hy-AM"/>
        </w:rPr>
      </w:pPr>
      <w:r w:rsidRPr="00873F67">
        <w:rPr>
          <w:rFonts w:ascii="GHEA Grapalat" w:hAnsi="GHEA Grapalat"/>
          <w:lang w:val="hy-AM"/>
        </w:rPr>
        <w:t>3</w:t>
      </w:r>
      <w:r w:rsidRPr="00873F67">
        <w:rPr>
          <w:rFonts w:ascii="MS Mincho" w:eastAsia="MS Mincho" w:hAnsi="MS Mincho" w:cs="MS Mincho" w:hint="eastAsia"/>
          <w:lang w:val="hy-AM"/>
        </w:rPr>
        <w:t>․</w:t>
      </w:r>
      <w:r w:rsidRPr="00873F67">
        <w:rPr>
          <w:rFonts w:ascii="GHEA Grapalat" w:hAnsi="GHEA Grapalat"/>
          <w:lang w:val="hy-AM"/>
        </w:rPr>
        <w:t>1.Խճի հիմքի ուղղում խճով                                                                                                                                                                                3</w:t>
      </w:r>
      <w:r w:rsidRPr="00873F67">
        <w:rPr>
          <w:rFonts w:ascii="MS Mincho" w:eastAsia="MS Mincho" w:hAnsi="MS Mincho" w:cs="MS Mincho" w:hint="eastAsia"/>
          <w:lang w:val="hy-AM"/>
        </w:rPr>
        <w:t>․</w:t>
      </w:r>
      <w:r w:rsidRPr="00873F67">
        <w:rPr>
          <w:rFonts w:ascii="GHEA Grapalat" w:hAnsi="GHEA Grapalat"/>
          <w:lang w:val="hy-AM"/>
        </w:rPr>
        <w:t xml:space="preserve">2. Նորոգվող ծածկի մաքրում  կեղտից, փոշուց և առաջացած ասֆալտբետոնյա կտորներից                                                    </w:t>
      </w:r>
    </w:p>
    <w:p w14:paraId="65F56AB8" w14:textId="07B31605" w:rsidR="00C22F77" w:rsidRPr="00873F67" w:rsidRDefault="00C22F77" w:rsidP="00C22F77">
      <w:pPr>
        <w:rPr>
          <w:rFonts w:ascii="GHEA Grapalat" w:hAnsi="GHEA Grapalat"/>
          <w:lang w:val="hy-AM"/>
        </w:rPr>
      </w:pPr>
      <w:r w:rsidRPr="00873F67">
        <w:rPr>
          <w:rFonts w:ascii="GHEA Grapalat" w:hAnsi="GHEA Grapalat"/>
          <w:lang w:val="hy-AM"/>
        </w:rPr>
        <w:t>3</w:t>
      </w:r>
      <w:r w:rsidRPr="00873F67">
        <w:rPr>
          <w:rFonts w:ascii="MS Mincho" w:eastAsia="MS Mincho" w:hAnsi="MS Mincho" w:cs="MS Mincho" w:hint="eastAsia"/>
          <w:lang w:val="hy-AM"/>
        </w:rPr>
        <w:t>․</w:t>
      </w:r>
      <w:r w:rsidRPr="00873F67">
        <w:rPr>
          <w:rFonts w:ascii="GHEA Grapalat" w:hAnsi="GHEA Grapalat"/>
          <w:lang w:val="hy-AM"/>
        </w:rPr>
        <w:t>3. Հիմնահատակի մշակում բիտումային էմուլսիայով                                                                                                                                      3</w:t>
      </w:r>
      <w:r w:rsidRPr="00873F67">
        <w:rPr>
          <w:rFonts w:ascii="MS Mincho" w:eastAsia="MS Mincho" w:hAnsi="MS Mincho" w:cs="MS Mincho" w:hint="eastAsia"/>
          <w:lang w:val="hy-AM"/>
        </w:rPr>
        <w:t>․</w:t>
      </w:r>
      <w:r w:rsidRPr="00873F67">
        <w:rPr>
          <w:rFonts w:ascii="GHEA Grapalat" w:hAnsi="GHEA Grapalat"/>
          <w:lang w:val="hy-AM"/>
        </w:rPr>
        <w:t xml:space="preserve">4. Մանրահատիկ ասֆալտբետոնյա ծածկի տեղադրում /ոչ պակաս քան 3սմ հաստությամբ/                                                  </w:t>
      </w:r>
    </w:p>
    <w:p w14:paraId="1B2CD337" w14:textId="50CFA7B2" w:rsidR="00C22F77" w:rsidRDefault="00C22F77" w:rsidP="00C22F77">
      <w:pPr>
        <w:rPr>
          <w:rFonts w:ascii="GHEA Grapalat" w:hAnsi="GHEA Grapalat"/>
          <w:b/>
          <w:lang w:val="hy-AM"/>
        </w:rPr>
      </w:pPr>
      <w:r w:rsidRPr="00873F67">
        <w:rPr>
          <w:rFonts w:ascii="GHEA Grapalat" w:hAnsi="GHEA Grapalat"/>
          <w:lang w:val="hy-AM"/>
        </w:rPr>
        <w:lastRenderedPageBreak/>
        <w:t>3</w:t>
      </w:r>
      <w:r w:rsidRPr="00873F67">
        <w:rPr>
          <w:rFonts w:ascii="MS Mincho" w:eastAsia="MS Mincho" w:hAnsi="MS Mincho" w:cs="MS Mincho" w:hint="eastAsia"/>
          <w:lang w:val="hy-AM"/>
        </w:rPr>
        <w:t>․</w:t>
      </w:r>
      <w:r w:rsidRPr="00873F67">
        <w:rPr>
          <w:rFonts w:ascii="GHEA Grapalat" w:hAnsi="GHEA Grapalat"/>
          <w:lang w:val="hy-AM"/>
        </w:rPr>
        <w:t>5.Շին.աղբի հավաքում բարձում ավտոմեքենա և տեղափոխում</w:t>
      </w:r>
    </w:p>
    <w:p w14:paraId="6955E837" w14:textId="77777777" w:rsidR="00C22F77" w:rsidRDefault="00C22F77" w:rsidP="00C22F77">
      <w:pPr>
        <w:rPr>
          <w:rFonts w:ascii="GHEA Grapalat" w:hAnsi="GHEA Grapalat"/>
          <w:b/>
          <w:lang w:val="hy-AM"/>
        </w:rPr>
      </w:pPr>
    </w:p>
    <w:p w14:paraId="43CAD8C1" w14:textId="6F1C5532" w:rsidR="00C22F77" w:rsidRPr="00C22F77" w:rsidRDefault="00844AA2" w:rsidP="00844AA2">
      <w:pPr>
        <w:ind w:left="450"/>
        <w:rPr>
          <w:rFonts w:ascii="GHEA Grapalat" w:hAnsi="GHEA Grapalat"/>
          <w:b/>
          <w:bCs/>
        </w:rPr>
      </w:pPr>
      <w:r w:rsidRPr="000353B9">
        <w:rPr>
          <w:rFonts w:ascii="GHEA Grapalat" w:hAnsi="GHEA Grapalat"/>
          <w:b/>
          <w:bCs/>
          <w:lang w:val="hy-AM"/>
        </w:rPr>
        <w:t xml:space="preserve">                                              </w:t>
      </w:r>
      <w:r w:rsidR="00C22F77" w:rsidRPr="00C22F77">
        <w:rPr>
          <w:rFonts w:ascii="GHEA Grapalat" w:hAnsi="GHEA Grapalat"/>
          <w:b/>
          <w:bCs/>
        </w:rPr>
        <w:t>ՏԵԽՆԻԿԱԿԱՆ ԱՌԱՋԱԴՐԱՆՔ</w:t>
      </w:r>
    </w:p>
    <w:tbl>
      <w:tblPr>
        <w:tblStyle w:val="TableGrid"/>
        <w:tblW w:w="13050" w:type="dxa"/>
        <w:tblInd w:w="-900" w:type="dxa"/>
        <w:tblLayout w:type="fixed"/>
        <w:tblLook w:val="04A0" w:firstRow="1" w:lastRow="0" w:firstColumn="1" w:lastColumn="0" w:noHBand="0" w:noVBand="1"/>
      </w:tblPr>
      <w:tblGrid>
        <w:gridCol w:w="13050"/>
      </w:tblGrid>
      <w:tr w:rsidR="00C22F77" w:rsidRPr="00BB3C85" w14:paraId="3603BE76" w14:textId="77777777" w:rsidTr="00844AA2">
        <w:trPr>
          <w:trHeight w:val="2358"/>
        </w:trPr>
        <w:tc>
          <w:tcPr>
            <w:tcW w:w="13050" w:type="dxa"/>
            <w:tcBorders>
              <w:top w:val="nil"/>
              <w:left w:val="nil"/>
              <w:bottom w:val="nil"/>
              <w:right w:val="nil"/>
            </w:tcBorders>
          </w:tcPr>
          <w:p w14:paraId="57EA4A04" w14:textId="77777777" w:rsidR="00C22F77" w:rsidRPr="00C22F77" w:rsidRDefault="00C22F77" w:rsidP="00C22F77">
            <w:pPr>
              <w:ind w:left="450"/>
              <w:jc w:val="both"/>
              <w:rPr>
                <w:rFonts w:ascii="GHEA Grapalat" w:hAnsi="GHEA Grapalat"/>
              </w:rPr>
            </w:pPr>
            <w:r w:rsidRPr="00C22F77">
              <w:rPr>
                <w:rFonts w:ascii="GHEA Grapalat" w:hAnsi="GHEA Grapalat"/>
                <w:sz w:val="20"/>
                <w:szCs w:val="20"/>
              </w:rPr>
              <w:t>1.</w:t>
            </w:r>
            <w:r w:rsidRPr="00C22F77">
              <w:rPr>
                <w:rFonts w:ascii="GHEA Grapalat" w:hAnsi="GHEA Grapalat"/>
              </w:rPr>
              <w:t xml:space="preserve">Աշխատանքները </w:t>
            </w:r>
            <w:proofErr w:type="spellStart"/>
            <w:r w:rsidRPr="00C22F77">
              <w:rPr>
                <w:rFonts w:ascii="GHEA Grapalat" w:hAnsi="GHEA Grapalat"/>
              </w:rPr>
              <w:t>իրականացնել</w:t>
            </w:r>
            <w:proofErr w:type="spellEnd"/>
            <w:r w:rsidRPr="00C22F77">
              <w:rPr>
                <w:rFonts w:ascii="GHEA Grapalat" w:hAnsi="GHEA Grapalat"/>
              </w:rPr>
              <w:t xml:space="preserve"> </w:t>
            </w:r>
            <w:proofErr w:type="spellStart"/>
            <w:r w:rsidRPr="00C22F77">
              <w:rPr>
                <w:rFonts w:ascii="GHEA Grapalat" w:hAnsi="GHEA Grapalat"/>
              </w:rPr>
              <w:t>շինարարական</w:t>
            </w:r>
            <w:proofErr w:type="spellEnd"/>
            <w:r w:rsidRPr="00C22F77">
              <w:rPr>
                <w:rFonts w:ascii="GHEA Grapalat" w:hAnsi="GHEA Grapalat"/>
              </w:rPr>
              <w:t xml:space="preserve"> </w:t>
            </w:r>
            <w:proofErr w:type="spellStart"/>
            <w:r w:rsidRPr="00C22F77">
              <w:rPr>
                <w:rFonts w:ascii="GHEA Grapalat" w:hAnsi="GHEA Grapalat"/>
              </w:rPr>
              <w:t>նորմերին</w:t>
            </w:r>
            <w:proofErr w:type="spellEnd"/>
            <w:r w:rsidRPr="00C22F77">
              <w:rPr>
                <w:rFonts w:ascii="GHEA Grapalat" w:hAnsi="GHEA Grapalat"/>
              </w:rPr>
              <w:t xml:space="preserve">, </w:t>
            </w:r>
            <w:proofErr w:type="spellStart"/>
            <w:r w:rsidRPr="00C22F77">
              <w:rPr>
                <w:rFonts w:ascii="GHEA Grapalat" w:hAnsi="GHEA Grapalat"/>
              </w:rPr>
              <w:t>կանոններին</w:t>
            </w:r>
            <w:proofErr w:type="spellEnd"/>
            <w:r w:rsidRPr="00C22F77">
              <w:rPr>
                <w:rFonts w:ascii="GHEA Grapalat" w:hAnsi="GHEA Grapalat"/>
              </w:rPr>
              <w:t xml:space="preserve">  </w:t>
            </w:r>
            <w:proofErr w:type="spellStart"/>
            <w:r w:rsidRPr="00C22F77">
              <w:rPr>
                <w:rFonts w:ascii="GHEA Grapalat" w:hAnsi="GHEA Grapalat"/>
              </w:rPr>
              <w:t>ու</w:t>
            </w:r>
            <w:proofErr w:type="spellEnd"/>
            <w:r w:rsidRPr="00C22F77">
              <w:rPr>
                <w:rFonts w:ascii="GHEA Grapalat" w:hAnsi="GHEA Grapalat"/>
              </w:rPr>
              <w:t xml:space="preserve"> </w:t>
            </w:r>
            <w:proofErr w:type="spellStart"/>
            <w:r w:rsidRPr="00C22F77">
              <w:rPr>
                <w:rFonts w:ascii="GHEA Grapalat" w:hAnsi="GHEA Grapalat"/>
              </w:rPr>
              <w:t>տեխնիկական</w:t>
            </w:r>
            <w:proofErr w:type="spellEnd"/>
            <w:r w:rsidRPr="00C22F77">
              <w:rPr>
                <w:rFonts w:ascii="GHEA Grapalat" w:hAnsi="GHEA Grapalat"/>
              </w:rPr>
              <w:t xml:space="preserve"> </w:t>
            </w:r>
            <w:proofErr w:type="spellStart"/>
            <w:r w:rsidRPr="00C22F77">
              <w:rPr>
                <w:rFonts w:ascii="GHEA Grapalat" w:hAnsi="GHEA Grapalat"/>
              </w:rPr>
              <w:t>պայմաններին</w:t>
            </w:r>
            <w:proofErr w:type="spellEnd"/>
            <w:r w:rsidRPr="00C22F77">
              <w:rPr>
                <w:rFonts w:ascii="GHEA Grapalat" w:hAnsi="GHEA Grapalat"/>
              </w:rPr>
              <w:t xml:space="preserve"> </w:t>
            </w:r>
            <w:proofErr w:type="spellStart"/>
            <w:r w:rsidRPr="00C22F77">
              <w:rPr>
                <w:rFonts w:ascii="GHEA Grapalat" w:hAnsi="GHEA Grapalat"/>
              </w:rPr>
              <w:t>համապատասխան</w:t>
            </w:r>
            <w:proofErr w:type="spellEnd"/>
          </w:p>
          <w:p w14:paraId="52266D7E" w14:textId="77777777" w:rsidR="00C22F77" w:rsidRPr="00C22F77" w:rsidRDefault="00C22F77" w:rsidP="00C22F77">
            <w:pPr>
              <w:ind w:left="450"/>
              <w:jc w:val="both"/>
              <w:rPr>
                <w:rFonts w:ascii="GHEA Grapalat" w:hAnsi="GHEA Grapalat"/>
                <w:lang w:val="hy-AM"/>
              </w:rPr>
            </w:pPr>
            <w:r w:rsidRPr="00C22F77">
              <w:rPr>
                <w:rFonts w:ascii="GHEA Grapalat" w:hAnsi="GHEA Grapalat"/>
                <w:lang w:val="hy-AM"/>
              </w:rPr>
              <w:t>2</w:t>
            </w:r>
            <w:r w:rsidRPr="00C22F77">
              <w:rPr>
                <w:rFonts w:ascii="MS Mincho" w:eastAsia="MS Mincho" w:hAnsi="MS Mincho" w:cs="MS Mincho" w:hint="eastAsia"/>
                <w:lang w:val="hy-AM"/>
              </w:rPr>
              <w:t>․</w:t>
            </w:r>
            <w:r w:rsidRPr="00C22F77">
              <w:rPr>
                <w:rFonts w:ascii="GHEA Grapalat" w:hAnsi="GHEA Grapalat" w:cs="GHEA Grapalat"/>
                <w:lang w:val="hy-AM"/>
              </w:rPr>
              <w:t>Կապալառուն</w:t>
            </w:r>
            <w:r w:rsidRPr="00C22F77">
              <w:rPr>
                <w:rFonts w:ascii="GHEA Grapalat" w:hAnsi="GHEA Grapalat"/>
                <w:lang w:val="hy-AM"/>
              </w:rPr>
              <w:t xml:space="preserve"> </w:t>
            </w:r>
            <w:r w:rsidRPr="00C22F77">
              <w:rPr>
                <w:rFonts w:ascii="GHEA Grapalat" w:hAnsi="GHEA Grapalat" w:cs="GHEA Grapalat"/>
                <w:lang w:val="hy-AM"/>
              </w:rPr>
              <w:t>աշխատանքների</w:t>
            </w:r>
            <w:r w:rsidRPr="00C22F77">
              <w:rPr>
                <w:rFonts w:ascii="GHEA Grapalat" w:hAnsi="GHEA Grapalat"/>
                <w:lang w:val="hy-AM"/>
              </w:rPr>
              <w:t xml:space="preserve"> </w:t>
            </w:r>
            <w:r w:rsidRPr="00C22F77">
              <w:rPr>
                <w:rFonts w:ascii="GHEA Grapalat" w:hAnsi="GHEA Grapalat" w:cs="GHEA Grapalat"/>
                <w:lang w:val="hy-AM"/>
              </w:rPr>
              <w:t>իրականացման</w:t>
            </w:r>
            <w:r w:rsidRPr="00C22F77">
              <w:rPr>
                <w:rFonts w:ascii="GHEA Grapalat" w:hAnsi="GHEA Grapalat"/>
                <w:lang w:val="hy-AM"/>
              </w:rPr>
              <w:t xml:space="preserve"> </w:t>
            </w:r>
            <w:r w:rsidRPr="00C22F77">
              <w:rPr>
                <w:rFonts w:ascii="GHEA Grapalat" w:hAnsi="GHEA Grapalat" w:cs="GHEA Grapalat"/>
                <w:lang w:val="hy-AM"/>
              </w:rPr>
              <w:t>համար</w:t>
            </w:r>
            <w:r w:rsidRPr="00C22F77">
              <w:rPr>
                <w:rFonts w:ascii="GHEA Grapalat" w:hAnsi="GHEA Grapalat"/>
                <w:lang w:val="hy-AM"/>
              </w:rPr>
              <w:t xml:space="preserve"> </w:t>
            </w:r>
            <w:r w:rsidRPr="00C22F77">
              <w:rPr>
                <w:rFonts w:ascii="GHEA Grapalat" w:hAnsi="GHEA Grapalat" w:cs="GHEA Grapalat"/>
                <w:lang w:val="hy-AM"/>
              </w:rPr>
              <w:t>պետք</w:t>
            </w:r>
            <w:r w:rsidRPr="00C22F77">
              <w:rPr>
                <w:rFonts w:ascii="GHEA Grapalat" w:hAnsi="GHEA Grapalat"/>
                <w:lang w:val="hy-AM"/>
              </w:rPr>
              <w:t xml:space="preserve"> </w:t>
            </w:r>
            <w:r w:rsidRPr="00C22F77">
              <w:rPr>
                <w:rFonts w:ascii="GHEA Grapalat" w:hAnsi="GHEA Grapalat" w:cs="GHEA Grapalat"/>
                <w:lang w:val="hy-AM"/>
              </w:rPr>
              <w:t>է</w:t>
            </w:r>
            <w:r w:rsidRPr="00C22F77">
              <w:rPr>
                <w:rFonts w:ascii="GHEA Grapalat" w:hAnsi="GHEA Grapalat"/>
                <w:lang w:val="hy-AM"/>
              </w:rPr>
              <w:t xml:space="preserve"> </w:t>
            </w:r>
            <w:r w:rsidRPr="00C22F77">
              <w:rPr>
                <w:rFonts w:ascii="GHEA Grapalat" w:hAnsi="GHEA Grapalat" w:cs="GHEA Grapalat"/>
                <w:lang w:val="hy-AM"/>
              </w:rPr>
              <w:t>ունենա</w:t>
            </w:r>
            <w:r w:rsidRPr="00C22F77">
              <w:rPr>
                <w:rFonts w:ascii="GHEA Grapalat" w:hAnsi="GHEA Grapalat"/>
                <w:lang w:val="hy-AM"/>
              </w:rPr>
              <w:t xml:space="preserve"> </w:t>
            </w:r>
            <w:r w:rsidRPr="00C22F77">
              <w:rPr>
                <w:rFonts w:ascii="GHEA Grapalat" w:hAnsi="GHEA Grapalat" w:cs="GHEA Grapalat"/>
                <w:lang w:val="hy-AM"/>
              </w:rPr>
              <w:t>համապատասխան</w:t>
            </w:r>
            <w:r w:rsidRPr="00C22F77">
              <w:rPr>
                <w:rFonts w:ascii="GHEA Grapalat" w:hAnsi="GHEA Grapalat"/>
                <w:lang w:val="hy-AM"/>
              </w:rPr>
              <w:t xml:space="preserve"> </w:t>
            </w:r>
            <w:r w:rsidRPr="00C22F77">
              <w:rPr>
                <w:rFonts w:ascii="GHEA Grapalat" w:hAnsi="GHEA Grapalat" w:cs="GHEA Grapalat"/>
                <w:lang w:val="hy-AM"/>
              </w:rPr>
              <w:t>տեխնիկական</w:t>
            </w:r>
            <w:r w:rsidRPr="00C22F77">
              <w:rPr>
                <w:rFonts w:ascii="GHEA Grapalat" w:hAnsi="GHEA Grapalat"/>
                <w:lang w:val="hy-AM"/>
              </w:rPr>
              <w:t xml:space="preserve"> </w:t>
            </w:r>
            <w:r w:rsidRPr="00C22F77">
              <w:rPr>
                <w:rFonts w:ascii="GHEA Grapalat" w:hAnsi="GHEA Grapalat" w:cs="GHEA Grapalat"/>
                <w:lang w:val="hy-AM"/>
              </w:rPr>
              <w:t>միջոցներ՝</w:t>
            </w:r>
            <w:r w:rsidRPr="00C22F77">
              <w:rPr>
                <w:rFonts w:ascii="GHEA Grapalat" w:hAnsi="GHEA Grapalat"/>
                <w:lang w:val="hy-AM"/>
              </w:rPr>
              <w:t xml:space="preserve"> </w:t>
            </w:r>
            <w:r w:rsidRPr="00C22F77">
              <w:rPr>
                <w:rFonts w:ascii="GHEA Grapalat" w:hAnsi="GHEA Grapalat" w:cs="GHEA Grapalat"/>
                <w:lang w:val="hy-AM"/>
              </w:rPr>
              <w:t>մինչև</w:t>
            </w:r>
            <w:r w:rsidRPr="00C22F77">
              <w:rPr>
                <w:rFonts w:ascii="GHEA Grapalat" w:hAnsi="GHEA Grapalat"/>
                <w:lang w:val="hy-AM"/>
              </w:rPr>
              <w:t xml:space="preserve"> 7</w:t>
            </w:r>
            <w:r w:rsidRPr="00C22F77">
              <w:rPr>
                <w:rFonts w:ascii="GHEA Grapalat" w:hAnsi="GHEA Grapalat" w:cs="GHEA Grapalat"/>
                <w:lang w:val="hy-AM"/>
              </w:rPr>
              <w:t>տ</w:t>
            </w:r>
            <w:r w:rsidRPr="00C22F77">
              <w:rPr>
                <w:rFonts w:ascii="GHEA Grapalat" w:hAnsi="GHEA Grapalat"/>
                <w:lang w:val="hy-AM"/>
              </w:rPr>
              <w:t xml:space="preserve"> </w:t>
            </w:r>
            <w:r w:rsidRPr="00C22F77">
              <w:rPr>
                <w:rFonts w:ascii="GHEA Grapalat" w:hAnsi="GHEA Grapalat" w:cs="GHEA Grapalat"/>
                <w:lang w:val="hy-AM"/>
              </w:rPr>
              <w:t>բեռնատարողության</w:t>
            </w:r>
            <w:r w:rsidRPr="00C22F77">
              <w:rPr>
                <w:rFonts w:ascii="GHEA Grapalat" w:hAnsi="GHEA Grapalat"/>
                <w:lang w:val="hy-AM"/>
              </w:rPr>
              <w:t xml:space="preserve"> </w:t>
            </w:r>
            <w:r w:rsidRPr="00C22F77">
              <w:rPr>
                <w:rFonts w:ascii="GHEA Grapalat" w:hAnsi="GHEA Grapalat" w:cs="GHEA Grapalat"/>
                <w:lang w:val="hy-AM"/>
              </w:rPr>
              <w:t>ինքնաթափ</w:t>
            </w:r>
            <w:r w:rsidRPr="00C22F77">
              <w:rPr>
                <w:rFonts w:ascii="GHEA Grapalat" w:hAnsi="GHEA Grapalat"/>
                <w:lang w:val="hy-AM"/>
              </w:rPr>
              <w:t xml:space="preserve"> </w:t>
            </w:r>
            <w:r w:rsidRPr="00C22F77">
              <w:rPr>
                <w:rFonts w:ascii="GHEA Grapalat" w:hAnsi="GHEA Grapalat" w:cs="GHEA Grapalat"/>
                <w:lang w:val="hy-AM"/>
              </w:rPr>
              <w:t>բեռնատար</w:t>
            </w:r>
            <w:r w:rsidRPr="00C22F77">
              <w:rPr>
                <w:rFonts w:ascii="GHEA Grapalat" w:hAnsi="GHEA Grapalat"/>
                <w:lang w:val="hy-AM"/>
              </w:rPr>
              <w:t xml:space="preserve"> </w:t>
            </w:r>
            <w:r w:rsidRPr="00C22F77">
              <w:rPr>
                <w:rFonts w:ascii="GHEA Grapalat" w:hAnsi="GHEA Grapalat" w:cs="GHEA Grapalat"/>
                <w:lang w:val="hy-AM"/>
              </w:rPr>
              <w:t>մեքենաներ</w:t>
            </w:r>
            <w:r w:rsidRPr="00C22F77">
              <w:rPr>
                <w:rFonts w:ascii="GHEA Grapalat" w:hAnsi="GHEA Grapalat"/>
                <w:lang w:val="hy-AM"/>
              </w:rPr>
              <w:t xml:space="preserve"> 2 </w:t>
            </w:r>
            <w:r w:rsidRPr="00C22F77">
              <w:rPr>
                <w:rFonts w:ascii="GHEA Grapalat" w:hAnsi="GHEA Grapalat" w:cs="GHEA Grapalat"/>
                <w:lang w:val="hy-AM"/>
              </w:rPr>
              <w:t>հատ</w:t>
            </w:r>
            <w:r w:rsidRPr="00C22F77">
              <w:rPr>
                <w:rFonts w:ascii="GHEA Grapalat" w:hAnsi="GHEA Grapalat"/>
                <w:lang w:val="hy-AM"/>
              </w:rPr>
              <w:t xml:space="preserve">, </w:t>
            </w:r>
            <w:r w:rsidRPr="00C22F77">
              <w:rPr>
                <w:rFonts w:ascii="GHEA Grapalat" w:hAnsi="GHEA Grapalat" w:cs="GHEA Grapalat"/>
                <w:lang w:val="hy-AM"/>
              </w:rPr>
              <w:t>մինչև</w:t>
            </w:r>
            <w:r w:rsidRPr="00C22F77">
              <w:rPr>
                <w:rFonts w:ascii="GHEA Grapalat" w:hAnsi="GHEA Grapalat"/>
                <w:lang w:val="hy-AM"/>
              </w:rPr>
              <w:t xml:space="preserve"> 18</w:t>
            </w:r>
            <w:r w:rsidRPr="00C22F77">
              <w:rPr>
                <w:rFonts w:ascii="GHEA Grapalat" w:hAnsi="GHEA Grapalat" w:cs="GHEA Grapalat"/>
                <w:lang w:val="hy-AM"/>
              </w:rPr>
              <w:t>տ՝</w:t>
            </w:r>
            <w:r w:rsidRPr="00C22F77">
              <w:rPr>
                <w:rFonts w:ascii="GHEA Grapalat" w:hAnsi="GHEA Grapalat"/>
                <w:lang w:val="hy-AM"/>
              </w:rPr>
              <w:t xml:space="preserve"> 4 </w:t>
            </w:r>
            <w:r w:rsidRPr="00C22F77">
              <w:rPr>
                <w:rFonts w:ascii="GHEA Grapalat" w:hAnsi="GHEA Grapalat" w:cs="GHEA Grapalat"/>
                <w:lang w:val="hy-AM"/>
              </w:rPr>
              <w:t>հատ</w:t>
            </w:r>
            <w:r w:rsidRPr="00C22F77">
              <w:rPr>
                <w:rFonts w:ascii="GHEA Grapalat" w:hAnsi="GHEA Grapalat"/>
                <w:lang w:val="hy-AM"/>
              </w:rPr>
              <w:t xml:space="preserve">, 3 </w:t>
            </w:r>
            <w:r w:rsidRPr="00C22F77">
              <w:rPr>
                <w:rFonts w:ascii="GHEA Grapalat" w:hAnsi="GHEA Grapalat" w:cs="GHEA Grapalat"/>
                <w:lang w:val="hy-AM"/>
              </w:rPr>
              <w:t>հատ</w:t>
            </w:r>
            <w:r w:rsidRPr="00C22F77">
              <w:rPr>
                <w:rFonts w:ascii="GHEA Grapalat" w:hAnsi="GHEA Grapalat"/>
                <w:lang w:val="hy-AM"/>
              </w:rPr>
              <w:t xml:space="preserve"> </w:t>
            </w:r>
            <w:r w:rsidRPr="00C22F77">
              <w:rPr>
                <w:rFonts w:ascii="GHEA Grapalat" w:hAnsi="GHEA Grapalat"/>
              </w:rPr>
              <w:t>BOBKAT</w:t>
            </w:r>
            <w:r w:rsidRPr="00C22F77">
              <w:rPr>
                <w:rFonts w:ascii="GHEA Grapalat" w:hAnsi="GHEA Grapalat"/>
                <w:lang w:val="hy-AM"/>
              </w:rPr>
              <w:t>, 2 հատ տրակտոր 1 հատ ասֆալտ տաշող /ֆրեզող/ մեխանիզմ, 1 հատ ասֆալտբետոնե ծածկ կտրող սղոց սարք, 2հատ բիտում տեղադրող /փչող/ մեքենա,</w:t>
            </w:r>
            <w:r w:rsidRPr="00C22F77">
              <w:rPr>
                <w:rFonts w:ascii="GHEA Grapalat" w:hAnsi="GHEA Grapalat"/>
              </w:rPr>
              <w:t xml:space="preserve"> </w:t>
            </w:r>
            <w:r w:rsidRPr="00C22F77">
              <w:rPr>
                <w:rFonts w:ascii="GHEA Grapalat" w:hAnsi="GHEA Grapalat"/>
                <w:lang w:val="hy-AM"/>
              </w:rPr>
              <w:t>ձեռքի գլդոն 1հատ/100կգ-անոց/, ասֆալտը հարդարեցնող գլդոն /</w:t>
            </w:r>
            <w:r w:rsidRPr="00C22F77">
              <w:rPr>
                <w:rFonts w:ascii="GHEA Grapalat" w:hAnsi="GHEA Grapalat"/>
                <w:lang w:val="ru-RU"/>
              </w:rPr>
              <w:t>каток</w:t>
            </w:r>
            <w:r w:rsidRPr="00C22F77">
              <w:rPr>
                <w:rFonts w:ascii="GHEA Grapalat" w:hAnsi="GHEA Grapalat"/>
              </w:rPr>
              <w:t>/ 2</w:t>
            </w:r>
            <w:r w:rsidRPr="00C22F77">
              <w:rPr>
                <w:rFonts w:ascii="GHEA Grapalat" w:hAnsi="GHEA Grapalat"/>
                <w:lang w:val="hy-AM"/>
              </w:rPr>
              <w:t>տ-նոց 1 հատ, 5տ-նոց 1 հատ, կատոկներին ջուր մատակարարող 2 բեռնատար ջրի բաքերով, տաշված մակերեսների մաքրում փոշուց փչող սարքեր՝ 3 հատ, ջերմաչափ ասֆալտի ջերմաստիճանը չափելու համար, լաբարատոր նմուշների կեռներ՝ ասֆալտբետոնե ծածկի հաստությունը /խորությունը/ բաղադրությունը չափելու համար և այլ համապատասխան գործիքներ ու սար սարքեր ասֆալտապատման համար, ինչպես նաև աշղեկ /համապատասխան մասնագիտական կրթությամբ/, բարձր որակաորում և փորձ ունեցող,մի քանի տարի նշված բնագավառում աշխատած աշխատակիցներ /մինչև 30 աշխատակից/, ֆինանսական միջոցներ /մինչև 10</w:t>
            </w:r>
            <w:r w:rsidRPr="00C22F77">
              <w:rPr>
                <w:rFonts w:ascii="GHEA Grapalat" w:hAnsi="GHEA Grapalat"/>
              </w:rPr>
              <w:t>%</w:t>
            </w:r>
            <w:r w:rsidRPr="00C22F77">
              <w:rPr>
                <w:rFonts w:ascii="GHEA Grapalat" w:hAnsi="GHEA Grapalat"/>
                <w:lang w:val="hy-AM"/>
              </w:rPr>
              <w:t xml:space="preserve"> շին</w:t>
            </w:r>
            <w:r w:rsidRPr="00C22F77">
              <w:rPr>
                <w:rFonts w:ascii="MS Mincho" w:eastAsia="MS Mincho" w:hAnsi="MS Mincho" w:cs="MS Mincho" w:hint="eastAsia"/>
                <w:lang w:val="hy-AM"/>
              </w:rPr>
              <w:t>․</w:t>
            </w:r>
            <w:r w:rsidRPr="00C22F77">
              <w:rPr>
                <w:rFonts w:ascii="GHEA Grapalat" w:hAnsi="GHEA Grapalat" w:cs="GHEA Grapalat"/>
                <w:lang w:val="hy-AM"/>
              </w:rPr>
              <w:t>աշխատանքների</w:t>
            </w:r>
            <w:r w:rsidRPr="00C22F77">
              <w:rPr>
                <w:rFonts w:ascii="GHEA Grapalat" w:hAnsi="GHEA Grapalat"/>
                <w:lang w:val="hy-AM"/>
              </w:rPr>
              <w:t xml:space="preserve"> </w:t>
            </w:r>
            <w:r w:rsidRPr="00C22F77">
              <w:rPr>
                <w:rFonts w:ascii="GHEA Grapalat" w:hAnsi="GHEA Grapalat" w:cs="GHEA Grapalat"/>
                <w:lang w:val="hy-AM"/>
              </w:rPr>
              <w:t>համար</w:t>
            </w:r>
            <w:r w:rsidRPr="00C22F77">
              <w:rPr>
                <w:rFonts w:ascii="GHEA Grapalat" w:hAnsi="GHEA Grapalat"/>
                <w:lang w:val="hy-AM"/>
              </w:rPr>
              <w:t xml:space="preserve"> </w:t>
            </w:r>
            <w:r w:rsidRPr="00C22F77">
              <w:rPr>
                <w:rFonts w:ascii="GHEA Grapalat" w:hAnsi="GHEA Grapalat" w:cs="GHEA Grapalat"/>
                <w:lang w:val="hy-AM"/>
              </w:rPr>
              <w:t>նախատեսված</w:t>
            </w:r>
            <w:r w:rsidRPr="00C22F77">
              <w:rPr>
                <w:rFonts w:ascii="GHEA Grapalat" w:hAnsi="GHEA Grapalat"/>
                <w:lang w:val="hy-AM"/>
              </w:rPr>
              <w:t xml:space="preserve"> </w:t>
            </w:r>
            <w:r w:rsidRPr="00C22F77">
              <w:rPr>
                <w:rFonts w:ascii="GHEA Grapalat" w:hAnsi="GHEA Grapalat" w:cs="GHEA Grapalat"/>
                <w:lang w:val="hy-AM"/>
              </w:rPr>
              <w:t>գումարի</w:t>
            </w:r>
            <w:r w:rsidRPr="00C22F77">
              <w:rPr>
                <w:rFonts w:ascii="GHEA Grapalat" w:hAnsi="GHEA Grapalat"/>
                <w:lang w:val="hy-AM"/>
              </w:rPr>
              <w:t xml:space="preserve"> </w:t>
            </w:r>
            <w:r w:rsidRPr="00C22F77">
              <w:rPr>
                <w:rFonts w:ascii="GHEA Grapalat" w:hAnsi="GHEA Grapalat" w:cs="GHEA Grapalat"/>
                <w:lang w:val="hy-AM"/>
              </w:rPr>
              <w:t>չափով</w:t>
            </w:r>
            <w:r w:rsidRPr="00C22F77">
              <w:rPr>
                <w:rFonts w:ascii="GHEA Grapalat" w:hAnsi="GHEA Grapalat"/>
                <w:lang w:val="hy-AM"/>
              </w:rPr>
              <w:t xml:space="preserve"> </w:t>
            </w:r>
            <w:r w:rsidRPr="00C22F77">
              <w:rPr>
                <w:rFonts w:ascii="GHEA Grapalat" w:hAnsi="GHEA Grapalat" w:cs="GHEA Grapalat"/>
                <w:lang w:val="hy-AM"/>
              </w:rPr>
              <w:t>և</w:t>
            </w:r>
            <w:r w:rsidRPr="00C22F77">
              <w:rPr>
                <w:rFonts w:ascii="GHEA Grapalat" w:hAnsi="GHEA Grapalat"/>
                <w:lang w:val="hy-AM"/>
              </w:rPr>
              <w:t xml:space="preserve"> </w:t>
            </w:r>
            <w:r w:rsidRPr="00C22F77">
              <w:rPr>
                <w:rFonts w:ascii="GHEA Grapalat" w:hAnsi="GHEA Grapalat" w:cs="GHEA Grapalat"/>
                <w:lang w:val="hy-AM"/>
              </w:rPr>
              <w:t>պարտավորվում</w:t>
            </w:r>
            <w:r w:rsidRPr="00C22F77">
              <w:rPr>
                <w:rFonts w:ascii="GHEA Grapalat" w:hAnsi="GHEA Grapalat"/>
                <w:lang w:val="hy-AM"/>
              </w:rPr>
              <w:t xml:space="preserve"> </w:t>
            </w:r>
            <w:r w:rsidRPr="00C22F77">
              <w:rPr>
                <w:rFonts w:ascii="GHEA Grapalat" w:hAnsi="GHEA Grapalat" w:cs="GHEA Grapalat"/>
                <w:lang w:val="hy-AM"/>
              </w:rPr>
              <w:t>է</w:t>
            </w:r>
            <w:r w:rsidRPr="00C22F77">
              <w:rPr>
                <w:rFonts w:ascii="GHEA Grapalat" w:hAnsi="GHEA Grapalat"/>
                <w:lang w:val="hy-AM"/>
              </w:rPr>
              <w:t xml:space="preserve"> </w:t>
            </w:r>
            <w:r w:rsidRPr="00C22F77">
              <w:rPr>
                <w:rFonts w:ascii="GHEA Grapalat" w:hAnsi="GHEA Grapalat" w:cs="GHEA Grapalat"/>
                <w:lang w:val="hy-AM"/>
              </w:rPr>
              <w:t>յուրաքանչյուր</w:t>
            </w:r>
            <w:r w:rsidRPr="00C22F77">
              <w:rPr>
                <w:rFonts w:ascii="GHEA Grapalat" w:hAnsi="GHEA Grapalat"/>
                <w:lang w:val="hy-AM"/>
              </w:rPr>
              <w:t xml:space="preserve"> </w:t>
            </w:r>
            <w:r w:rsidRPr="00C22F77">
              <w:rPr>
                <w:rFonts w:ascii="GHEA Grapalat" w:hAnsi="GHEA Grapalat" w:cs="GHEA Grapalat"/>
                <w:lang w:val="hy-AM"/>
              </w:rPr>
              <w:t>ամիս</w:t>
            </w:r>
            <w:r w:rsidRPr="00C22F77">
              <w:rPr>
                <w:rFonts w:ascii="GHEA Grapalat" w:hAnsi="GHEA Grapalat"/>
                <w:lang w:val="hy-AM"/>
              </w:rPr>
              <w:t xml:space="preserve"> </w:t>
            </w:r>
            <w:r w:rsidRPr="00C22F77">
              <w:rPr>
                <w:rFonts w:ascii="GHEA Grapalat" w:hAnsi="GHEA Grapalat" w:cs="GHEA Grapalat"/>
                <w:lang w:val="hy-AM"/>
              </w:rPr>
              <w:t>իրականացնել</w:t>
            </w:r>
            <w:r w:rsidRPr="00C22F77">
              <w:rPr>
                <w:rFonts w:ascii="GHEA Grapalat" w:hAnsi="GHEA Grapalat"/>
                <w:lang w:val="hy-AM"/>
              </w:rPr>
              <w:t xml:space="preserve"> </w:t>
            </w:r>
            <w:r w:rsidRPr="00C22F77">
              <w:rPr>
                <w:rFonts w:ascii="GHEA Grapalat" w:hAnsi="GHEA Grapalat" w:cs="GHEA Grapalat"/>
                <w:lang w:val="hy-AM"/>
              </w:rPr>
              <w:t>առնվազն</w:t>
            </w:r>
            <w:r w:rsidRPr="00C22F77">
              <w:rPr>
                <w:rFonts w:ascii="GHEA Grapalat" w:hAnsi="GHEA Grapalat"/>
                <w:lang w:val="hy-AM"/>
              </w:rPr>
              <w:t xml:space="preserve"> 4000</w:t>
            </w:r>
            <w:r w:rsidRPr="00C22F77">
              <w:rPr>
                <w:rFonts w:ascii="GHEA Grapalat" w:hAnsi="GHEA Grapalat" w:cs="GHEA Grapalat"/>
                <w:lang w:val="hy-AM"/>
              </w:rPr>
              <w:t>քմ</w:t>
            </w:r>
            <w:r w:rsidRPr="00C22F77">
              <w:rPr>
                <w:rFonts w:ascii="GHEA Grapalat" w:hAnsi="GHEA Grapalat"/>
                <w:lang w:val="hy-AM"/>
              </w:rPr>
              <w:t xml:space="preserve"> </w:t>
            </w:r>
            <w:r w:rsidRPr="00C22F77">
              <w:rPr>
                <w:rFonts w:ascii="GHEA Grapalat" w:hAnsi="GHEA Grapalat" w:cs="GHEA Grapalat"/>
                <w:lang w:val="hy-AM"/>
              </w:rPr>
              <w:t>մակերեսով</w:t>
            </w:r>
            <w:r w:rsidRPr="00C22F77">
              <w:rPr>
                <w:rFonts w:ascii="GHEA Grapalat" w:hAnsi="GHEA Grapalat"/>
                <w:lang w:val="hy-AM"/>
              </w:rPr>
              <w:t xml:space="preserve"> </w:t>
            </w:r>
            <w:r w:rsidRPr="00C22F77">
              <w:rPr>
                <w:rFonts w:ascii="GHEA Grapalat" w:hAnsi="GHEA Grapalat" w:cs="GHEA Grapalat"/>
                <w:lang w:val="hy-AM"/>
              </w:rPr>
              <w:t>ասֆալտապատում։</w:t>
            </w:r>
          </w:p>
          <w:p w14:paraId="27436626" w14:textId="77777777" w:rsidR="00C22F77" w:rsidRPr="00C22F77" w:rsidRDefault="00C22F77" w:rsidP="00C22F77">
            <w:pPr>
              <w:ind w:left="450"/>
              <w:jc w:val="both"/>
              <w:rPr>
                <w:rFonts w:ascii="GHEA Grapalat" w:hAnsi="GHEA Grapalat"/>
                <w:lang w:val="hy-AM"/>
              </w:rPr>
            </w:pPr>
            <w:r w:rsidRPr="00C22F77">
              <w:rPr>
                <w:rFonts w:ascii="GHEA Grapalat" w:hAnsi="GHEA Grapalat"/>
                <w:lang w:val="hy-AM"/>
              </w:rPr>
              <w:t>3.Կապալառուն,պատվերառաջադրանքը ստանալուց հետո,պատվիրատուին է ներկայացնում կատարվելիք աշխատ անքների սխեմատիկ հատակագիծը և  նախատեսված ա/բ խառնուրդի բաղադրության ընտրության արդյունքները</w:t>
            </w:r>
          </w:p>
          <w:p w14:paraId="5FB27E71" w14:textId="77777777" w:rsidR="00C22F77" w:rsidRPr="00C22F77" w:rsidRDefault="00C22F77" w:rsidP="00C22F77">
            <w:pPr>
              <w:ind w:left="450"/>
              <w:jc w:val="both"/>
              <w:rPr>
                <w:rFonts w:ascii="GHEA Grapalat" w:hAnsi="GHEA Grapalat"/>
                <w:lang w:val="hy-AM"/>
              </w:rPr>
            </w:pPr>
            <w:r w:rsidRPr="00C22F77">
              <w:rPr>
                <w:rFonts w:ascii="GHEA Grapalat" w:hAnsi="GHEA Grapalat"/>
                <w:lang w:val="hy-AM"/>
              </w:rPr>
              <w:t>4.Կապալառուն աշխատանքները սկսելուց առաջ  տեխնիկական  հսկողություն իրականացնող կազմակերպության և Պատվիրատուի ներկայացուցչի   հետ միասին, տեղում ուսումնասիրում են և սխեմատիկ հատակագծի վրա նշում կատարվելիք աշխատանքների տեղը և ծավալները, ներկայացնում  Պատվիրատուի հաստատմանը</w:t>
            </w:r>
          </w:p>
          <w:p w14:paraId="5DA9AF8F" w14:textId="77777777" w:rsidR="00C22F77" w:rsidRPr="00C22F77" w:rsidRDefault="00C22F77" w:rsidP="00C22F77">
            <w:pPr>
              <w:ind w:left="450"/>
              <w:jc w:val="both"/>
              <w:rPr>
                <w:rFonts w:ascii="GHEA Grapalat" w:hAnsi="GHEA Grapalat"/>
                <w:lang w:val="hy-AM"/>
              </w:rPr>
            </w:pPr>
            <w:r w:rsidRPr="00C22F77">
              <w:rPr>
                <w:rFonts w:ascii="GHEA Grapalat" w:hAnsi="GHEA Grapalat"/>
                <w:lang w:val="hy-AM"/>
              </w:rPr>
              <w:t>5.Օբեկտի ավարտը փաստագրելու համար Կապալառուն գրավոր Պատվիրատուին է ներկայացնում կատարողական գծագրերը, ամբողջ գործընթացի լուսանկարները, թաքնված աշխատանքների ակտերը, օգտագործված շինարարական նյութերի որակը հավաստող փաստաթղթերը ճշգրիտ և լրիվ գրառումներով /երկու օրինակից/</w:t>
            </w:r>
          </w:p>
          <w:p w14:paraId="51C0DA1D" w14:textId="77777777" w:rsidR="00C22F77" w:rsidRPr="00C22F77" w:rsidRDefault="00C22F77" w:rsidP="00C22F77">
            <w:pPr>
              <w:ind w:left="450"/>
              <w:jc w:val="both"/>
              <w:rPr>
                <w:rFonts w:ascii="GHEA Grapalat" w:hAnsi="GHEA Grapalat"/>
                <w:lang w:val="hy-AM"/>
              </w:rPr>
            </w:pPr>
            <w:r w:rsidRPr="00C22F77">
              <w:rPr>
                <w:rFonts w:ascii="GHEA Grapalat" w:hAnsi="GHEA Grapalat"/>
                <w:lang w:val="hy-AM"/>
              </w:rPr>
              <w:t>6.Օբեկտը ավարտված է համարվում օբեկտի ավարտը փաստագրող համապատասխան ակտը Պատվիրատուի կողմից հաստատելուց հետո:</w:t>
            </w:r>
          </w:p>
          <w:p w14:paraId="6E7C6A37" w14:textId="77777777" w:rsidR="00C22F77" w:rsidRPr="00C22F77" w:rsidRDefault="00C22F77" w:rsidP="00C22F77">
            <w:pPr>
              <w:ind w:left="450"/>
              <w:jc w:val="both"/>
              <w:rPr>
                <w:rFonts w:ascii="GHEA Grapalat" w:hAnsi="GHEA Grapalat"/>
                <w:sz w:val="16"/>
                <w:szCs w:val="16"/>
                <w:lang w:val="hy-AM"/>
              </w:rPr>
            </w:pPr>
          </w:p>
        </w:tc>
      </w:tr>
    </w:tbl>
    <w:p w14:paraId="5019BD7F" w14:textId="77777777" w:rsidR="00C22F77" w:rsidRDefault="00C22F77" w:rsidP="001E0CEE">
      <w:pPr>
        <w:jc w:val="center"/>
        <w:rPr>
          <w:rFonts w:ascii="GHEA Grapalat" w:hAnsi="GHEA Grapalat"/>
          <w:b/>
          <w:lang w:val="hy-AM"/>
        </w:rPr>
      </w:pPr>
    </w:p>
    <w:p w14:paraId="1C2A251F" w14:textId="77777777" w:rsidR="00C22F77" w:rsidRDefault="00C22F77" w:rsidP="001E0CEE">
      <w:pPr>
        <w:jc w:val="center"/>
        <w:rPr>
          <w:rFonts w:ascii="GHEA Grapalat" w:hAnsi="GHEA Grapalat"/>
          <w:b/>
          <w:lang w:val="hy-AM"/>
        </w:rPr>
      </w:pPr>
    </w:p>
    <w:p w14:paraId="589ACD15" w14:textId="77777777" w:rsidR="00C22F77" w:rsidRDefault="00C22F77" w:rsidP="001E0CEE">
      <w:pPr>
        <w:jc w:val="center"/>
        <w:rPr>
          <w:rFonts w:ascii="GHEA Grapalat" w:hAnsi="GHEA Grapalat"/>
          <w:b/>
          <w:lang w:val="hy-AM"/>
        </w:rPr>
      </w:pPr>
    </w:p>
    <w:p w14:paraId="746BC021" w14:textId="77777777" w:rsidR="00FB7564" w:rsidRPr="007A1E94" w:rsidRDefault="00FB7564" w:rsidP="001E0CEE">
      <w:pPr>
        <w:jc w:val="center"/>
        <w:rPr>
          <w:rFonts w:ascii="GHEA Grapalat" w:hAnsi="GHEA Grapalat"/>
          <w:b/>
          <w:lang w:val="hy-AM"/>
        </w:rPr>
      </w:pPr>
    </w:p>
    <w:p w14:paraId="0230AB7D" w14:textId="1A904FC1" w:rsidR="001E0CEE" w:rsidRDefault="001E0CEE" w:rsidP="001E0CEE">
      <w:pPr>
        <w:jc w:val="center"/>
        <w:rPr>
          <w:rFonts w:ascii="GHEA Grapalat" w:hAnsi="GHEA Grapalat" w:cs="Sylfaen"/>
          <w:b/>
          <w:lang w:val="hy-AM"/>
        </w:rPr>
      </w:pPr>
      <w:r w:rsidRPr="00FB1EC7">
        <w:rPr>
          <w:rFonts w:ascii="GHEA Grapalat" w:hAnsi="GHEA Grapalat" w:cs="Sylfaen"/>
          <w:b/>
          <w:lang w:val="hy-AM"/>
        </w:rPr>
        <w:t>ԾԱՎԱԼԱԹԵՐԹ</w:t>
      </w:r>
      <w:r w:rsidRPr="00FB1EC7">
        <w:rPr>
          <w:rFonts w:ascii="GHEA Grapalat" w:hAnsi="GHEA Grapalat" w:cs="Arial"/>
          <w:b/>
          <w:lang w:val="hy-AM"/>
        </w:rPr>
        <w:t>-</w:t>
      </w:r>
      <w:r w:rsidRPr="00FB1EC7">
        <w:rPr>
          <w:rFonts w:ascii="GHEA Grapalat" w:hAnsi="GHEA Grapalat" w:cs="Sylfaen"/>
          <w:b/>
          <w:lang w:val="hy-AM"/>
        </w:rPr>
        <w:t>ՆԱԽԱՀԱՇԻՎ</w:t>
      </w:r>
      <w:r w:rsidRPr="004B2068">
        <w:rPr>
          <w:rFonts w:ascii="GHEA Grapalat" w:hAnsi="GHEA Grapalat" w:cs="Sylfaen"/>
          <w:b/>
          <w:lang w:val="hy-AM"/>
        </w:rPr>
        <w:t>*</w:t>
      </w:r>
    </w:p>
    <w:p w14:paraId="524DCCE5" w14:textId="521F2A9A" w:rsidR="00563247" w:rsidRDefault="00FB7564" w:rsidP="001E0CEE">
      <w:pPr>
        <w:jc w:val="center"/>
        <w:rPr>
          <w:rFonts w:ascii="GHEA Grapalat" w:hAnsi="GHEA Grapalat" w:cs="Calibri"/>
          <w:sz w:val="20"/>
          <w:szCs w:val="20"/>
          <w:lang w:val="hy-AM"/>
        </w:rPr>
      </w:pPr>
      <w:r>
        <w:rPr>
          <w:rFonts w:ascii="GHEA Grapalat" w:hAnsi="GHEA Grapalat" w:cs="Calibri"/>
          <w:sz w:val="20"/>
          <w:szCs w:val="20"/>
          <w:lang w:val="hy-AM"/>
        </w:rPr>
        <w:t xml:space="preserve">Երևան քաղաքի </w:t>
      </w:r>
      <w:r w:rsidRPr="00FB7564">
        <w:rPr>
          <w:rFonts w:ascii="GHEA Grapalat" w:hAnsi="GHEA Grapalat" w:cs="Calibri"/>
          <w:sz w:val="20"/>
          <w:szCs w:val="20"/>
          <w:lang w:val="hy-AM"/>
        </w:rPr>
        <w:t>Մալաթիա-Սեբաստիա վարչական շրջանի տարածքում բակային տարածքների և միջբակային ճանապարհների ասֆալտապատման աշխատանքներ</w:t>
      </w:r>
    </w:p>
    <w:p w14:paraId="1F6454BF" w14:textId="77777777" w:rsidR="00FB7564" w:rsidRDefault="00FB7564" w:rsidP="001E0CEE">
      <w:pPr>
        <w:jc w:val="center"/>
        <w:rPr>
          <w:rFonts w:ascii="GHEA Grapalat" w:hAnsi="GHEA Grapalat" w:cs="Calibri"/>
          <w:sz w:val="20"/>
          <w:szCs w:val="20"/>
          <w:lang w:val="hy-AM"/>
        </w:rPr>
      </w:pPr>
    </w:p>
    <w:tbl>
      <w:tblPr>
        <w:tblStyle w:val="TableGrid"/>
        <w:tblW w:w="11435" w:type="dxa"/>
        <w:tblInd w:w="535" w:type="dxa"/>
        <w:tblLayout w:type="fixed"/>
        <w:tblLook w:val="04A0" w:firstRow="1" w:lastRow="0" w:firstColumn="1" w:lastColumn="0" w:noHBand="0" w:noVBand="1"/>
      </w:tblPr>
      <w:tblGrid>
        <w:gridCol w:w="534"/>
        <w:gridCol w:w="5510"/>
        <w:gridCol w:w="1305"/>
        <w:gridCol w:w="1291"/>
        <w:gridCol w:w="1274"/>
        <w:gridCol w:w="1521"/>
      </w:tblGrid>
      <w:tr w:rsidR="00FB7564" w:rsidRPr="00D10AD8" w14:paraId="430784A4" w14:textId="77777777" w:rsidTr="0087047A">
        <w:trPr>
          <w:trHeight w:val="20"/>
        </w:trPr>
        <w:tc>
          <w:tcPr>
            <w:tcW w:w="534" w:type="dxa"/>
          </w:tcPr>
          <w:p w14:paraId="04F349F8" w14:textId="77777777" w:rsidR="00FB7564" w:rsidRPr="00D10AD8" w:rsidRDefault="00FB7564" w:rsidP="00397A02">
            <w:pPr>
              <w:jc w:val="center"/>
              <w:rPr>
                <w:rFonts w:ascii="GHEA Grapalat" w:hAnsi="GHEA Grapalat"/>
              </w:rPr>
            </w:pPr>
            <w:r w:rsidRPr="00D10AD8">
              <w:rPr>
                <w:rFonts w:ascii="GHEA Grapalat" w:hAnsi="GHEA Grapalat"/>
              </w:rPr>
              <w:t>Հ/հ</w:t>
            </w:r>
          </w:p>
        </w:tc>
        <w:tc>
          <w:tcPr>
            <w:tcW w:w="5510" w:type="dxa"/>
          </w:tcPr>
          <w:p w14:paraId="046960B3" w14:textId="77777777" w:rsidR="00FB7564" w:rsidRPr="00D10AD8" w:rsidRDefault="00FB7564" w:rsidP="00397A02">
            <w:pPr>
              <w:jc w:val="center"/>
              <w:rPr>
                <w:rFonts w:ascii="GHEA Grapalat" w:hAnsi="GHEA Grapalat"/>
              </w:rPr>
            </w:pPr>
            <w:r w:rsidRPr="00D10AD8">
              <w:rPr>
                <w:rFonts w:ascii="GHEA Grapalat" w:hAnsi="GHEA Grapalat"/>
              </w:rPr>
              <w:t>Կատարվող աշխատանքների անվանումը</w:t>
            </w:r>
          </w:p>
        </w:tc>
        <w:tc>
          <w:tcPr>
            <w:tcW w:w="1305" w:type="dxa"/>
          </w:tcPr>
          <w:p w14:paraId="59AF6FF1" w14:textId="77777777" w:rsidR="00FB7564" w:rsidRPr="00D10AD8" w:rsidRDefault="00FB7564" w:rsidP="00397A02">
            <w:pPr>
              <w:jc w:val="center"/>
              <w:rPr>
                <w:rFonts w:ascii="GHEA Grapalat" w:hAnsi="GHEA Grapalat"/>
              </w:rPr>
            </w:pPr>
            <w:r w:rsidRPr="00D10AD8">
              <w:rPr>
                <w:rFonts w:ascii="GHEA Grapalat" w:hAnsi="GHEA Grapalat"/>
              </w:rPr>
              <w:t>Չափման միավորը</w:t>
            </w:r>
          </w:p>
        </w:tc>
        <w:tc>
          <w:tcPr>
            <w:tcW w:w="1291" w:type="dxa"/>
          </w:tcPr>
          <w:p w14:paraId="3A66643E" w14:textId="77777777" w:rsidR="00FB7564" w:rsidRPr="00D10AD8" w:rsidRDefault="00FB7564" w:rsidP="00397A02">
            <w:pPr>
              <w:jc w:val="center"/>
              <w:rPr>
                <w:rFonts w:ascii="GHEA Grapalat" w:hAnsi="GHEA Grapalat"/>
              </w:rPr>
            </w:pPr>
            <w:r w:rsidRPr="00D10AD8">
              <w:rPr>
                <w:rFonts w:ascii="GHEA Grapalat" w:hAnsi="GHEA Grapalat"/>
              </w:rPr>
              <w:t>Միավորի արժեքը /</w:t>
            </w:r>
            <w:r w:rsidRPr="00D10AD8">
              <w:rPr>
                <w:rFonts w:ascii="GHEA Grapalat" w:hAnsi="GHEA Grapalat"/>
                <w:lang w:val="hy-AM"/>
              </w:rPr>
              <w:t>հազ</w:t>
            </w:r>
            <w:r w:rsidRPr="00D10AD8">
              <w:rPr>
                <w:rFonts w:ascii="MS Mincho" w:eastAsia="MS Mincho" w:hAnsi="MS Mincho" w:cs="MS Mincho" w:hint="eastAsia"/>
                <w:lang w:val="hy-AM"/>
              </w:rPr>
              <w:t>․</w:t>
            </w:r>
            <w:r w:rsidRPr="00D10AD8">
              <w:rPr>
                <w:rFonts w:ascii="GHEA Grapalat" w:eastAsia="MS Mincho" w:hAnsi="GHEA Grapalat" w:cs="MS Mincho"/>
                <w:lang w:val="hy-AM"/>
              </w:rPr>
              <w:t xml:space="preserve"> </w:t>
            </w:r>
            <w:r w:rsidRPr="00D10AD8">
              <w:rPr>
                <w:rFonts w:ascii="GHEA Grapalat" w:hAnsi="GHEA Grapalat"/>
              </w:rPr>
              <w:t>դրամ/</w:t>
            </w:r>
          </w:p>
        </w:tc>
        <w:tc>
          <w:tcPr>
            <w:tcW w:w="1274" w:type="dxa"/>
            <w:tcBorders>
              <w:right w:val="single" w:sz="4" w:space="0" w:color="auto"/>
            </w:tcBorders>
          </w:tcPr>
          <w:p w14:paraId="05206363" w14:textId="77777777" w:rsidR="00FB7564" w:rsidRPr="00D10AD8" w:rsidRDefault="00FB7564" w:rsidP="00397A02">
            <w:pPr>
              <w:jc w:val="center"/>
              <w:rPr>
                <w:rFonts w:ascii="GHEA Grapalat" w:hAnsi="GHEA Grapalat"/>
              </w:rPr>
            </w:pPr>
            <w:r w:rsidRPr="00D10AD8">
              <w:rPr>
                <w:rFonts w:ascii="GHEA Grapalat" w:hAnsi="GHEA Grapalat"/>
              </w:rPr>
              <w:t>Քանակը</w:t>
            </w:r>
          </w:p>
        </w:tc>
        <w:tc>
          <w:tcPr>
            <w:tcW w:w="1521" w:type="dxa"/>
            <w:tcBorders>
              <w:left w:val="single" w:sz="4" w:space="0" w:color="auto"/>
            </w:tcBorders>
          </w:tcPr>
          <w:p w14:paraId="46917DAB" w14:textId="77777777" w:rsidR="00FB7564" w:rsidRPr="00D10AD8" w:rsidRDefault="00FB7564" w:rsidP="00397A02">
            <w:pPr>
              <w:jc w:val="center"/>
              <w:rPr>
                <w:rFonts w:ascii="GHEA Grapalat" w:hAnsi="GHEA Grapalat"/>
              </w:rPr>
            </w:pPr>
            <w:r w:rsidRPr="00D10AD8">
              <w:rPr>
                <w:rFonts w:ascii="GHEA Grapalat" w:hAnsi="GHEA Grapalat"/>
              </w:rPr>
              <w:t>Ընդամենը արժեքը /հազ</w:t>
            </w:r>
            <w:r w:rsidRPr="00D10AD8">
              <w:rPr>
                <w:rFonts w:ascii="MS Mincho" w:eastAsia="MS Mincho" w:hAnsi="MS Mincho" w:cs="MS Mincho" w:hint="eastAsia"/>
              </w:rPr>
              <w:t>․</w:t>
            </w:r>
            <w:r w:rsidRPr="00D10AD8">
              <w:rPr>
                <w:rFonts w:ascii="GHEA Grapalat" w:eastAsia="MS Mincho" w:hAnsi="GHEA Grapalat" w:cs="MS Mincho"/>
              </w:rPr>
              <w:t xml:space="preserve"> </w:t>
            </w:r>
            <w:r w:rsidRPr="00D10AD8">
              <w:rPr>
                <w:rFonts w:ascii="GHEA Grapalat" w:hAnsi="GHEA Grapalat"/>
              </w:rPr>
              <w:t>դրամ/</w:t>
            </w:r>
          </w:p>
          <w:p w14:paraId="568EE582" w14:textId="77777777" w:rsidR="00FB7564" w:rsidRPr="00D10AD8" w:rsidRDefault="00FB7564" w:rsidP="00397A02">
            <w:pPr>
              <w:jc w:val="center"/>
              <w:rPr>
                <w:rFonts w:ascii="GHEA Grapalat" w:hAnsi="GHEA Grapalat"/>
              </w:rPr>
            </w:pPr>
          </w:p>
        </w:tc>
      </w:tr>
      <w:tr w:rsidR="00FB7564" w:rsidRPr="00D10AD8" w14:paraId="22589C73" w14:textId="77777777" w:rsidTr="0087047A">
        <w:trPr>
          <w:trHeight w:val="20"/>
        </w:trPr>
        <w:tc>
          <w:tcPr>
            <w:tcW w:w="534" w:type="dxa"/>
          </w:tcPr>
          <w:p w14:paraId="12786E4F" w14:textId="77777777" w:rsidR="00FB7564" w:rsidRPr="00D10AD8" w:rsidRDefault="00FB7564" w:rsidP="00397A02">
            <w:pPr>
              <w:jc w:val="center"/>
              <w:rPr>
                <w:rFonts w:ascii="GHEA Grapalat" w:hAnsi="GHEA Grapalat"/>
              </w:rPr>
            </w:pPr>
          </w:p>
          <w:p w14:paraId="312C814D" w14:textId="77777777" w:rsidR="00FB7564" w:rsidRPr="00D10AD8" w:rsidRDefault="00FB7564" w:rsidP="00397A02">
            <w:pPr>
              <w:jc w:val="center"/>
              <w:rPr>
                <w:rFonts w:ascii="GHEA Grapalat" w:hAnsi="GHEA Grapalat"/>
              </w:rPr>
            </w:pPr>
          </w:p>
          <w:p w14:paraId="13692E15" w14:textId="77777777" w:rsidR="00FB7564" w:rsidRPr="00D10AD8" w:rsidRDefault="00FB7564" w:rsidP="00397A02">
            <w:pPr>
              <w:jc w:val="center"/>
              <w:rPr>
                <w:rFonts w:ascii="GHEA Grapalat" w:hAnsi="GHEA Grapalat"/>
              </w:rPr>
            </w:pPr>
          </w:p>
          <w:p w14:paraId="45199D91" w14:textId="77777777" w:rsidR="00FB7564" w:rsidRPr="00D10AD8" w:rsidRDefault="00FB7564" w:rsidP="00397A02">
            <w:pPr>
              <w:jc w:val="center"/>
              <w:rPr>
                <w:rFonts w:ascii="GHEA Grapalat" w:hAnsi="GHEA Grapalat"/>
              </w:rPr>
            </w:pPr>
            <w:r w:rsidRPr="00D10AD8">
              <w:rPr>
                <w:rFonts w:ascii="GHEA Grapalat" w:hAnsi="GHEA Grapalat"/>
              </w:rPr>
              <w:t>1</w:t>
            </w:r>
          </w:p>
        </w:tc>
        <w:tc>
          <w:tcPr>
            <w:tcW w:w="5510" w:type="dxa"/>
          </w:tcPr>
          <w:p w14:paraId="02BE9786" w14:textId="77777777" w:rsidR="00FB7564" w:rsidRPr="00D10AD8" w:rsidRDefault="00FB7564" w:rsidP="00397A02">
            <w:pPr>
              <w:rPr>
                <w:rFonts w:ascii="GHEA Grapalat" w:hAnsi="GHEA Grapalat"/>
              </w:rPr>
            </w:pPr>
            <w:r w:rsidRPr="00D10AD8">
              <w:rPr>
                <w:rFonts w:ascii="GHEA Grapalat" w:hAnsi="GHEA Grapalat"/>
              </w:rPr>
              <w:t xml:space="preserve">Փողոցների, բակային ճանապարհների և տարածքների վնասված ասֆալտբետոնյա ծածկի քանդում /ֆրեզով կամ հարվածող մուրճով ոչ պակաս քան 4սմ/, համահարթեցում </w:t>
            </w:r>
            <w:r w:rsidRPr="00D10AD8">
              <w:rPr>
                <w:rFonts w:ascii="GHEA Grapalat" w:hAnsi="GHEA Grapalat"/>
                <w:lang w:val="hy-AM"/>
              </w:rPr>
              <w:t>/</w:t>
            </w:r>
            <w:r w:rsidRPr="00D10AD8">
              <w:rPr>
                <w:rFonts w:ascii="GHEA Grapalat" w:hAnsi="GHEA Grapalat"/>
              </w:rPr>
              <w:t xml:space="preserve"> անհրաժեշտության դեպքում խճի հիմքի իրականացում մինչև </w:t>
            </w:r>
            <w:r w:rsidRPr="00D10AD8">
              <w:rPr>
                <w:rFonts w:ascii="GHEA Grapalat" w:hAnsi="GHEA Grapalat"/>
                <w:lang w:val="hy-AM"/>
              </w:rPr>
              <w:t>2</w:t>
            </w:r>
            <w:r w:rsidRPr="00D10AD8">
              <w:rPr>
                <w:rFonts w:ascii="GHEA Grapalat" w:hAnsi="GHEA Grapalat"/>
              </w:rPr>
              <w:t>0%-ի չափով</w:t>
            </w:r>
            <w:r w:rsidRPr="00D10AD8">
              <w:rPr>
                <w:rFonts w:ascii="GHEA Grapalat" w:hAnsi="GHEA Grapalat"/>
                <w:lang w:val="hy-AM"/>
              </w:rPr>
              <w:t>,  հատիկի չափը մինչև 20մմ</w:t>
            </w:r>
            <w:r w:rsidRPr="00D10AD8">
              <w:rPr>
                <w:rFonts w:ascii="GHEA Grapalat" w:hAnsi="GHEA Grapalat"/>
              </w:rPr>
              <w:t>/, նորոգվող ծածկի մաքրում կեղտից, փոշուց և առաջացած ասֆալտբետոնյա կտորներից, հիմնահատակի մշակում բիտումային էմուլսիայով և ասֆալտբետոնյա ծածկի տեղադրում ոչ պակաս 4սմ հաստությամբ,շին.աղբի հավաքում բարձում ավտոմեքենա և տեղափոխում</w:t>
            </w:r>
          </w:p>
        </w:tc>
        <w:tc>
          <w:tcPr>
            <w:tcW w:w="1305" w:type="dxa"/>
          </w:tcPr>
          <w:p w14:paraId="64C7ACF8" w14:textId="77777777" w:rsidR="00FB7564" w:rsidRPr="00D10AD8" w:rsidRDefault="00FB7564" w:rsidP="00397A02">
            <w:pPr>
              <w:jc w:val="center"/>
              <w:rPr>
                <w:rFonts w:ascii="GHEA Grapalat" w:hAnsi="GHEA Grapalat"/>
              </w:rPr>
            </w:pPr>
          </w:p>
          <w:p w14:paraId="5B439643" w14:textId="77777777" w:rsidR="00FB7564" w:rsidRPr="00D10AD8" w:rsidRDefault="00FB7564" w:rsidP="00397A02">
            <w:pPr>
              <w:jc w:val="center"/>
              <w:rPr>
                <w:rFonts w:ascii="GHEA Grapalat" w:hAnsi="GHEA Grapalat"/>
              </w:rPr>
            </w:pPr>
          </w:p>
          <w:p w14:paraId="4AE875F6" w14:textId="77777777" w:rsidR="00FB7564" w:rsidRPr="00D10AD8" w:rsidRDefault="00FB7564" w:rsidP="00397A02">
            <w:pPr>
              <w:jc w:val="center"/>
              <w:rPr>
                <w:rFonts w:ascii="GHEA Grapalat" w:hAnsi="GHEA Grapalat"/>
              </w:rPr>
            </w:pPr>
          </w:p>
          <w:p w14:paraId="53022E3D" w14:textId="77777777" w:rsidR="00FB7564" w:rsidRPr="00D10AD8" w:rsidRDefault="00FB7564" w:rsidP="00397A02">
            <w:pPr>
              <w:jc w:val="center"/>
              <w:rPr>
                <w:rFonts w:ascii="GHEA Grapalat" w:hAnsi="GHEA Grapalat"/>
              </w:rPr>
            </w:pPr>
            <w:r w:rsidRPr="00D10AD8">
              <w:rPr>
                <w:rFonts w:ascii="GHEA Grapalat" w:hAnsi="GHEA Grapalat"/>
              </w:rPr>
              <w:t>քմ</w:t>
            </w:r>
          </w:p>
        </w:tc>
        <w:tc>
          <w:tcPr>
            <w:tcW w:w="1291" w:type="dxa"/>
          </w:tcPr>
          <w:p w14:paraId="15B4CC21" w14:textId="77777777" w:rsidR="00FB7564" w:rsidRPr="00D10AD8" w:rsidRDefault="00FB7564" w:rsidP="00397A02">
            <w:pPr>
              <w:jc w:val="center"/>
              <w:rPr>
                <w:rFonts w:ascii="GHEA Grapalat" w:hAnsi="GHEA Grapalat"/>
              </w:rPr>
            </w:pPr>
          </w:p>
          <w:p w14:paraId="5407CC07" w14:textId="77777777" w:rsidR="00FB7564" w:rsidRPr="00D10AD8" w:rsidRDefault="00FB7564" w:rsidP="00397A02">
            <w:pPr>
              <w:jc w:val="center"/>
              <w:rPr>
                <w:rFonts w:ascii="GHEA Grapalat" w:hAnsi="GHEA Grapalat"/>
              </w:rPr>
            </w:pPr>
          </w:p>
          <w:p w14:paraId="4A2B11AB" w14:textId="77777777" w:rsidR="00FB7564" w:rsidRPr="00D10AD8" w:rsidRDefault="00FB7564" w:rsidP="00397A02">
            <w:pPr>
              <w:jc w:val="center"/>
              <w:rPr>
                <w:rFonts w:ascii="GHEA Grapalat" w:hAnsi="GHEA Grapalat"/>
              </w:rPr>
            </w:pPr>
          </w:p>
          <w:p w14:paraId="7151A0E3" w14:textId="77777777" w:rsidR="00FB7564" w:rsidRPr="00D10AD8" w:rsidRDefault="00FB7564" w:rsidP="00397A02">
            <w:pPr>
              <w:jc w:val="center"/>
              <w:rPr>
                <w:rFonts w:ascii="GHEA Grapalat" w:hAnsi="GHEA Grapalat"/>
              </w:rPr>
            </w:pPr>
            <w:r w:rsidRPr="00D10AD8">
              <w:rPr>
                <w:rFonts w:ascii="GHEA Grapalat" w:hAnsi="GHEA Grapalat"/>
              </w:rPr>
              <w:t>4400</w:t>
            </w:r>
            <w:r w:rsidRPr="00D10AD8">
              <w:rPr>
                <w:rFonts w:ascii="MS Mincho" w:eastAsia="MS Mincho" w:hAnsi="MS Mincho" w:cs="MS Mincho" w:hint="eastAsia"/>
              </w:rPr>
              <w:t>․</w:t>
            </w:r>
            <w:r w:rsidRPr="00D10AD8">
              <w:rPr>
                <w:rFonts w:ascii="GHEA Grapalat" w:hAnsi="GHEA Grapalat"/>
              </w:rPr>
              <w:t>0</w:t>
            </w:r>
          </w:p>
        </w:tc>
        <w:tc>
          <w:tcPr>
            <w:tcW w:w="1274" w:type="dxa"/>
            <w:tcBorders>
              <w:right w:val="single" w:sz="4" w:space="0" w:color="auto"/>
            </w:tcBorders>
          </w:tcPr>
          <w:p w14:paraId="63962783" w14:textId="77777777" w:rsidR="00FB7564" w:rsidRPr="00D10AD8" w:rsidRDefault="00FB7564" w:rsidP="00397A02">
            <w:pPr>
              <w:jc w:val="center"/>
              <w:rPr>
                <w:rFonts w:ascii="GHEA Grapalat" w:hAnsi="GHEA Grapalat"/>
              </w:rPr>
            </w:pPr>
          </w:p>
          <w:p w14:paraId="1276C0F5" w14:textId="77777777" w:rsidR="00FB7564" w:rsidRPr="00D10AD8" w:rsidRDefault="00FB7564" w:rsidP="00397A02">
            <w:pPr>
              <w:jc w:val="center"/>
              <w:rPr>
                <w:rFonts w:ascii="GHEA Grapalat" w:hAnsi="GHEA Grapalat"/>
              </w:rPr>
            </w:pPr>
          </w:p>
          <w:p w14:paraId="70D52DD9" w14:textId="77777777" w:rsidR="00FB7564" w:rsidRPr="00D10AD8" w:rsidRDefault="00FB7564" w:rsidP="00397A02">
            <w:pPr>
              <w:jc w:val="center"/>
              <w:rPr>
                <w:rFonts w:ascii="GHEA Grapalat" w:hAnsi="GHEA Grapalat"/>
              </w:rPr>
            </w:pPr>
          </w:p>
          <w:p w14:paraId="3D4CDC89" w14:textId="77777777" w:rsidR="00FB7564" w:rsidRPr="00D10AD8" w:rsidRDefault="00FB7564" w:rsidP="00397A02">
            <w:pPr>
              <w:jc w:val="center"/>
              <w:rPr>
                <w:rFonts w:ascii="GHEA Grapalat" w:hAnsi="GHEA Grapalat"/>
              </w:rPr>
            </w:pPr>
            <w:r w:rsidRPr="00D10AD8">
              <w:rPr>
                <w:rFonts w:ascii="GHEA Grapalat" w:hAnsi="GHEA Grapalat"/>
              </w:rPr>
              <w:t>25709</w:t>
            </w:r>
            <w:r w:rsidRPr="00D10AD8">
              <w:rPr>
                <w:rFonts w:ascii="MS Mincho" w:eastAsia="MS Mincho" w:hAnsi="MS Mincho" w:cs="MS Mincho" w:hint="eastAsia"/>
              </w:rPr>
              <w:t>․</w:t>
            </w:r>
            <w:r w:rsidRPr="00D10AD8">
              <w:rPr>
                <w:rFonts w:ascii="GHEA Grapalat" w:hAnsi="GHEA Grapalat"/>
              </w:rPr>
              <w:t>242</w:t>
            </w:r>
          </w:p>
        </w:tc>
        <w:tc>
          <w:tcPr>
            <w:tcW w:w="1521" w:type="dxa"/>
            <w:tcBorders>
              <w:left w:val="single" w:sz="4" w:space="0" w:color="auto"/>
            </w:tcBorders>
          </w:tcPr>
          <w:p w14:paraId="48B5539A" w14:textId="77777777" w:rsidR="00FB7564" w:rsidRPr="00D10AD8" w:rsidRDefault="00FB7564" w:rsidP="00397A02">
            <w:pPr>
              <w:rPr>
                <w:rFonts w:ascii="GHEA Grapalat" w:hAnsi="GHEA Grapalat"/>
              </w:rPr>
            </w:pPr>
          </w:p>
          <w:p w14:paraId="6F5520FF" w14:textId="77777777" w:rsidR="00FB7564" w:rsidRPr="00D10AD8" w:rsidRDefault="00FB7564" w:rsidP="00397A02">
            <w:pPr>
              <w:rPr>
                <w:rFonts w:ascii="GHEA Grapalat" w:hAnsi="GHEA Grapalat"/>
              </w:rPr>
            </w:pPr>
          </w:p>
          <w:p w14:paraId="2FDFBF9D" w14:textId="77777777" w:rsidR="00FB7564" w:rsidRPr="00D10AD8" w:rsidRDefault="00FB7564" w:rsidP="00397A02">
            <w:pPr>
              <w:rPr>
                <w:rFonts w:ascii="GHEA Grapalat" w:hAnsi="GHEA Grapalat"/>
              </w:rPr>
            </w:pPr>
          </w:p>
          <w:p w14:paraId="35C6AFF2" w14:textId="77777777" w:rsidR="00FB7564" w:rsidRPr="00D10AD8" w:rsidRDefault="00FB7564" w:rsidP="00397A02">
            <w:pPr>
              <w:jc w:val="center"/>
              <w:rPr>
                <w:rFonts w:ascii="GHEA Grapalat" w:hAnsi="GHEA Grapalat"/>
              </w:rPr>
            </w:pPr>
            <w:r w:rsidRPr="00D10AD8">
              <w:rPr>
                <w:rFonts w:ascii="GHEA Grapalat" w:hAnsi="GHEA Grapalat"/>
              </w:rPr>
              <w:t>113120664</w:t>
            </w:r>
            <w:r w:rsidRPr="00D10AD8">
              <w:rPr>
                <w:rFonts w:ascii="MS Mincho" w:eastAsia="MS Mincho" w:hAnsi="MS Mincho" w:cs="MS Mincho" w:hint="eastAsia"/>
              </w:rPr>
              <w:t>․</w:t>
            </w:r>
            <w:r w:rsidRPr="00D10AD8">
              <w:rPr>
                <w:rFonts w:ascii="GHEA Grapalat" w:hAnsi="GHEA Grapalat"/>
              </w:rPr>
              <w:t>8</w:t>
            </w:r>
          </w:p>
        </w:tc>
      </w:tr>
      <w:tr w:rsidR="00FB7564" w:rsidRPr="00D10AD8" w14:paraId="5DAA2E13" w14:textId="77777777" w:rsidTr="0087047A">
        <w:trPr>
          <w:trHeight w:val="20"/>
        </w:trPr>
        <w:tc>
          <w:tcPr>
            <w:tcW w:w="534" w:type="dxa"/>
          </w:tcPr>
          <w:p w14:paraId="3C76B0D5" w14:textId="77777777" w:rsidR="00FB7564" w:rsidRPr="00D10AD8" w:rsidRDefault="00FB7564" w:rsidP="00397A02">
            <w:pPr>
              <w:jc w:val="center"/>
              <w:rPr>
                <w:rFonts w:ascii="GHEA Grapalat" w:hAnsi="GHEA Grapalat"/>
              </w:rPr>
            </w:pPr>
            <w:r w:rsidRPr="00D10AD8">
              <w:rPr>
                <w:rFonts w:ascii="GHEA Grapalat" w:hAnsi="GHEA Grapalat"/>
              </w:rPr>
              <w:t>2</w:t>
            </w:r>
          </w:p>
        </w:tc>
        <w:tc>
          <w:tcPr>
            <w:tcW w:w="5510" w:type="dxa"/>
          </w:tcPr>
          <w:p w14:paraId="306AB90A" w14:textId="77777777" w:rsidR="00FB7564" w:rsidRPr="00D10AD8" w:rsidRDefault="00FB7564" w:rsidP="00397A02">
            <w:pPr>
              <w:rPr>
                <w:rFonts w:ascii="GHEA Grapalat" w:hAnsi="GHEA Grapalat"/>
              </w:rPr>
            </w:pPr>
            <w:r w:rsidRPr="00D10AD8">
              <w:rPr>
                <w:rFonts w:ascii="GHEA Grapalat" w:hAnsi="GHEA Grapalat"/>
              </w:rPr>
              <w:t>Դիտահորերի նիշերի ուղղում /անհրաժեշտության դեպքում վերանորոգում/</w:t>
            </w:r>
          </w:p>
        </w:tc>
        <w:tc>
          <w:tcPr>
            <w:tcW w:w="1305" w:type="dxa"/>
          </w:tcPr>
          <w:p w14:paraId="0949906C" w14:textId="77777777" w:rsidR="00FB7564" w:rsidRPr="00D10AD8" w:rsidRDefault="00FB7564" w:rsidP="00397A02">
            <w:pPr>
              <w:jc w:val="center"/>
              <w:rPr>
                <w:rFonts w:ascii="GHEA Grapalat" w:hAnsi="GHEA Grapalat"/>
              </w:rPr>
            </w:pPr>
            <w:r w:rsidRPr="00D10AD8">
              <w:rPr>
                <w:rFonts w:ascii="GHEA Grapalat" w:hAnsi="GHEA Grapalat"/>
              </w:rPr>
              <w:t>հատ</w:t>
            </w:r>
          </w:p>
        </w:tc>
        <w:tc>
          <w:tcPr>
            <w:tcW w:w="1291" w:type="dxa"/>
          </w:tcPr>
          <w:p w14:paraId="66364644" w14:textId="77777777" w:rsidR="00FB7564" w:rsidRPr="00D10AD8" w:rsidRDefault="00FB7564" w:rsidP="00397A02">
            <w:pPr>
              <w:jc w:val="center"/>
              <w:rPr>
                <w:rFonts w:ascii="GHEA Grapalat" w:hAnsi="GHEA Grapalat"/>
              </w:rPr>
            </w:pPr>
            <w:r w:rsidRPr="00D10AD8">
              <w:rPr>
                <w:rFonts w:ascii="GHEA Grapalat" w:hAnsi="GHEA Grapalat"/>
              </w:rPr>
              <w:t>4099</w:t>
            </w:r>
            <w:r w:rsidRPr="00D10AD8">
              <w:rPr>
                <w:rFonts w:ascii="MS Mincho" w:eastAsia="MS Mincho" w:hAnsi="MS Mincho" w:cs="MS Mincho" w:hint="eastAsia"/>
              </w:rPr>
              <w:t>․</w:t>
            </w:r>
            <w:r w:rsidRPr="00D10AD8">
              <w:rPr>
                <w:rFonts w:ascii="GHEA Grapalat" w:hAnsi="GHEA Grapalat"/>
              </w:rPr>
              <w:t>996</w:t>
            </w:r>
          </w:p>
        </w:tc>
        <w:tc>
          <w:tcPr>
            <w:tcW w:w="1274" w:type="dxa"/>
            <w:tcBorders>
              <w:right w:val="single" w:sz="4" w:space="0" w:color="auto"/>
            </w:tcBorders>
          </w:tcPr>
          <w:p w14:paraId="4B328009" w14:textId="77777777" w:rsidR="00FB7564" w:rsidRPr="00D10AD8" w:rsidRDefault="00FB7564" w:rsidP="00397A02">
            <w:pPr>
              <w:jc w:val="center"/>
              <w:rPr>
                <w:rFonts w:ascii="GHEA Grapalat" w:hAnsi="GHEA Grapalat"/>
              </w:rPr>
            </w:pPr>
            <w:r w:rsidRPr="00D10AD8">
              <w:rPr>
                <w:rFonts w:ascii="GHEA Grapalat" w:hAnsi="GHEA Grapalat"/>
              </w:rPr>
              <w:t>60</w:t>
            </w:r>
          </w:p>
        </w:tc>
        <w:tc>
          <w:tcPr>
            <w:tcW w:w="1521" w:type="dxa"/>
            <w:tcBorders>
              <w:left w:val="single" w:sz="4" w:space="0" w:color="auto"/>
            </w:tcBorders>
          </w:tcPr>
          <w:p w14:paraId="6B66B13C" w14:textId="77777777" w:rsidR="00FB7564" w:rsidRPr="00D10AD8" w:rsidRDefault="00FB7564" w:rsidP="00397A02">
            <w:pPr>
              <w:jc w:val="center"/>
              <w:rPr>
                <w:rFonts w:ascii="GHEA Grapalat" w:hAnsi="GHEA Grapalat"/>
              </w:rPr>
            </w:pPr>
            <w:r w:rsidRPr="00D10AD8">
              <w:rPr>
                <w:rFonts w:ascii="GHEA Grapalat" w:hAnsi="GHEA Grapalat"/>
              </w:rPr>
              <w:t>245999</w:t>
            </w:r>
            <w:r w:rsidRPr="00D10AD8">
              <w:rPr>
                <w:rFonts w:ascii="MS Mincho" w:eastAsia="MS Mincho" w:hAnsi="MS Mincho" w:cs="MS Mincho" w:hint="eastAsia"/>
              </w:rPr>
              <w:t>․</w:t>
            </w:r>
            <w:r w:rsidRPr="00D10AD8">
              <w:rPr>
                <w:rFonts w:ascii="GHEA Grapalat" w:hAnsi="GHEA Grapalat"/>
              </w:rPr>
              <w:t>8</w:t>
            </w:r>
          </w:p>
        </w:tc>
      </w:tr>
      <w:tr w:rsidR="00FB7564" w:rsidRPr="00D10AD8" w14:paraId="619EE6CA" w14:textId="77777777" w:rsidTr="0087047A">
        <w:trPr>
          <w:trHeight w:val="20"/>
        </w:trPr>
        <w:tc>
          <w:tcPr>
            <w:tcW w:w="534" w:type="dxa"/>
          </w:tcPr>
          <w:p w14:paraId="64B682AA" w14:textId="77777777" w:rsidR="00FB7564" w:rsidRPr="00D10AD8" w:rsidRDefault="00FB7564" w:rsidP="00397A02">
            <w:pPr>
              <w:jc w:val="center"/>
              <w:rPr>
                <w:rFonts w:ascii="GHEA Grapalat" w:hAnsi="GHEA Grapalat"/>
              </w:rPr>
            </w:pPr>
          </w:p>
          <w:p w14:paraId="48BFA5F3" w14:textId="77777777" w:rsidR="00FB7564" w:rsidRPr="00D10AD8" w:rsidRDefault="00FB7564" w:rsidP="00397A02">
            <w:pPr>
              <w:jc w:val="center"/>
              <w:rPr>
                <w:rFonts w:ascii="GHEA Grapalat" w:hAnsi="GHEA Grapalat"/>
              </w:rPr>
            </w:pPr>
          </w:p>
          <w:p w14:paraId="7B4E2E38" w14:textId="77777777" w:rsidR="00FB7564" w:rsidRPr="00D10AD8" w:rsidRDefault="00FB7564" w:rsidP="00397A02">
            <w:pPr>
              <w:jc w:val="center"/>
              <w:rPr>
                <w:rFonts w:ascii="GHEA Grapalat" w:hAnsi="GHEA Grapalat"/>
              </w:rPr>
            </w:pPr>
            <w:r w:rsidRPr="00D10AD8">
              <w:rPr>
                <w:rFonts w:ascii="GHEA Grapalat" w:hAnsi="GHEA Grapalat"/>
              </w:rPr>
              <w:t>3</w:t>
            </w:r>
          </w:p>
        </w:tc>
        <w:tc>
          <w:tcPr>
            <w:tcW w:w="5510" w:type="dxa"/>
          </w:tcPr>
          <w:p w14:paraId="01501D79" w14:textId="77777777" w:rsidR="00FB7564" w:rsidRPr="00D10AD8" w:rsidRDefault="00FB7564" w:rsidP="00397A02">
            <w:pPr>
              <w:rPr>
                <w:rFonts w:ascii="GHEA Grapalat" w:hAnsi="GHEA Grapalat"/>
              </w:rPr>
            </w:pPr>
            <w:r w:rsidRPr="00D10AD8">
              <w:rPr>
                <w:rFonts w:ascii="GHEA Grapalat" w:hAnsi="GHEA Grapalat"/>
              </w:rPr>
              <w:t>Մայթերում անհրաժեշտության դեպքում ասֆալտբետոնյա ծածկի քանդում /ոչ պակաս 3սմ հաստ./, խճի հիմքի ուղղում խճով</w:t>
            </w:r>
            <w:r w:rsidRPr="00D10AD8">
              <w:rPr>
                <w:rFonts w:ascii="GHEA Grapalat" w:hAnsi="GHEA Grapalat"/>
                <w:lang w:val="hy-AM"/>
              </w:rPr>
              <w:t>՝ հատիկի չափը մինչև 20մմ</w:t>
            </w:r>
            <w:r w:rsidRPr="00D10AD8">
              <w:rPr>
                <w:rFonts w:ascii="GHEA Grapalat" w:hAnsi="GHEA Grapalat"/>
              </w:rPr>
              <w:t xml:space="preserve"> կամ ֆրեզված ասֆալտի քերուկով, նորոգվող ծածկի մաքրում  կեղտից, փոշուց և առաջացած ասֆալտբետոնյա կտորներից, հիմնահատակի մշակում </w:t>
            </w:r>
            <w:r w:rsidRPr="00D10AD8">
              <w:rPr>
                <w:rFonts w:ascii="GHEA Grapalat" w:hAnsi="GHEA Grapalat"/>
              </w:rPr>
              <w:lastRenderedPageBreak/>
              <w:t>բիտումային էմուլսիայով և մանրահատիկ ասֆալտբետոնյա ծածկի տեղադրում /ոչ պակաս քան 3սմ հաստությամբ/ շին.աղբի հավաքում բարձում ավտոմեքենա և տեղափոխում</w:t>
            </w:r>
          </w:p>
        </w:tc>
        <w:tc>
          <w:tcPr>
            <w:tcW w:w="1305" w:type="dxa"/>
          </w:tcPr>
          <w:p w14:paraId="798759A2" w14:textId="77777777" w:rsidR="00FB7564" w:rsidRPr="00D10AD8" w:rsidRDefault="00FB7564" w:rsidP="00397A02">
            <w:pPr>
              <w:jc w:val="center"/>
              <w:rPr>
                <w:rFonts w:ascii="GHEA Grapalat" w:hAnsi="GHEA Grapalat"/>
              </w:rPr>
            </w:pPr>
          </w:p>
          <w:p w14:paraId="5886A246" w14:textId="77777777" w:rsidR="00FB7564" w:rsidRPr="00D10AD8" w:rsidRDefault="00FB7564" w:rsidP="00397A02">
            <w:pPr>
              <w:jc w:val="center"/>
              <w:rPr>
                <w:rFonts w:ascii="GHEA Grapalat" w:hAnsi="GHEA Grapalat"/>
              </w:rPr>
            </w:pPr>
          </w:p>
          <w:p w14:paraId="400C3790" w14:textId="77777777" w:rsidR="00FB7564" w:rsidRPr="00D10AD8" w:rsidRDefault="00FB7564" w:rsidP="00397A02">
            <w:pPr>
              <w:jc w:val="center"/>
              <w:rPr>
                <w:rFonts w:ascii="GHEA Grapalat" w:hAnsi="GHEA Grapalat"/>
              </w:rPr>
            </w:pPr>
          </w:p>
          <w:p w14:paraId="2FBC6AE0" w14:textId="77777777" w:rsidR="00FB7564" w:rsidRPr="00D10AD8" w:rsidRDefault="00FB7564" w:rsidP="00397A02">
            <w:pPr>
              <w:jc w:val="center"/>
              <w:rPr>
                <w:rFonts w:ascii="GHEA Grapalat" w:hAnsi="GHEA Grapalat"/>
              </w:rPr>
            </w:pPr>
            <w:r w:rsidRPr="00D10AD8">
              <w:rPr>
                <w:rFonts w:ascii="GHEA Grapalat" w:hAnsi="GHEA Grapalat"/>
              </w:rPr>
              <w:t>քմ</w:t>
            </w:r>
          </w:p>
        </w:tc>
        <w:tc>
          <w:tcPr>
            <w:tcW w:w="1291" w:type="dxa"/>
          </w:tcPr>
          <w:p w14:paraId="6A5CEBDD" w14:textId="77777777" w:rsidR="00FB7564" w:rsidRPr="00D10AD8" w:rsidRDefault="00FB7564" w:rsidP="00397A02">
            <w:pPr>
              <w:jc w:val="center"/>
              <w:rPr>
                <w:rFonts w:ascii="GHEA Grapalat" w:hAnsi="GHEA Grapalat"/>
              </w:rPr>
            </w:pPr>
          </w:p>
          <w:p w14:paraId="09D16AFC" w14:textId="77777777" w:rsidR="00FB7564" w:rsidRPr="00D10AD8" w:rsidRDefault="00FB7564" w:rsidP="00397A02">
            <w:pPr>
              <w:jc w:val="center"/>
              <w:rPr>
                <w:rFonts w:ascii="GHEA Grapalat" w:hAnsi="GHEA Grapalat"/>
              </w:rPr>
            </w:pPr>
          </w:p>
          <w:p w14:paraId="4201F607" w14:textId="77777777" w:rsidR="00FB7564" w:rsidRPr="00D10AD8" w:rsidRDefault="00FB7564" w:rsidP="00397A02">
            <w:pPr>
              <w:jc w:val="center"/>
              <w:rPr>
                <w:rFonts w:ascii="GHEA Grapalat" w:hAnsi="GHEA Grapalat"/>
              </w:rPr>
            </w:pPr>
          </w:p>
          <w:p w14:paraId="60483206" w14:textId="77777777" w:rsidR="00FB7564" w:rsidRPr="00D10AD8" w:rsidRDefault="00FB7564" w:rsidP="00397A02">
            <w:pPr>
              <w:jc w:val="center"/>
              <w:rPr>
                <w:rFonts w:ascii="GHEA Grapalat" w:hAnsi="GHEA Grapalat"/>
              </w:rPr>
            </w:pPr>
            <w:r w:rsidRPr="00D10AD8">
              <w:rPr>
                <w:rFonts w:ascii="GHEA Grapalat" w:hAnsi="GHEA Grapalat"/>
              </w:rPr>
              <w:t>2600</w:t>
            </w:r>
            <w:r w:rsidRPr="00D10AD8">
              <w:rPr>
                <w:rFonts w:ascii="MS Mincho" w:eastAsia="MS Mincho" w:hAnsi="MS Mincho" w:cs="MS Mincho" w:hint="eastAsia"/>
              </w:rPr>
              <w:t>․</w:t>
            </w:r>
            <w:r w:rsidRPr="00D10AD8">
              <w:rPr>
                <w:rFonts w:ascii="GHEA Grapalat" w:hAnsi="GHEA Grapalat"/>
              </w:rPr>
              <w:t>0</w:t>
            </w:r>
          </w:p>
        </w:tc>
        <w:tc>
          <w:tcPr>
            <w:tcW w:w="1274" w:type="dxa"/>
            <w:tcBorders>
              <w:right w:val="single" w:sz="4" w:space="0" w:color="auto"/>
            </w:tcBorders>
          </w:tcPr>
          <w:p w14:paraId="4CB3F4F5" w14:textId="77777777" w:rsidR="00FB7564" w:rsidRPr="00D10AD8" w:rsidRDefault="00FB7564" w:rsidP="00397A02">
            <w:pPr>
              <w:jc w:val="center"/>
              <w:rPr>
                <w:rFonts w:ascii="GHEA Grapalat" w:hAnsi="GHEA Grapalat"/>
              </w:rPr>
            </w:pPr>
          </w:p>
          <w:p w14:paraId="2EC9409C" w14:textId="77777777" w:rsidR="00FB7564" w:rsidRPr="00D10AD8" w:rsidRDefault="00FB7564" w:rsidP="00397A02">
            <w:pPr>
              <w:jc w:val="center"/>
              <w:rPr>
                <w:rFonts w:ascii="GHEA Grapalat" w:hAnsi="GHEA Grapalat"/>
              </w:rPr>
            </w:pPr>
          </w:p>
          <w:p w14:paraId="79C05FD5" w14:textId="77777777" w:rsidR="00FB7564" w:rsidRPr="00D10AD8" w:rsidRDefault="00FB7564" w:rsidP="00397A02">
            <w:pPr>
              <w:jc w:val="center"/>
              <w:rPr>
                <w:rFonts w:ascii="GHEA Grapalat" w:hAnsi="GHEA Grapalat"/>
              </w:rPr>
            </w:pPr>
          </w:p>
          <w:p w14:paraId="6429734D" w14:textId="77777777" w:rsidR="00FB7564" w:rsidRPr="00D10AD8" w:rsidRDefault="00FB7564" w:rsidP="00397A02">
            <w:pPr>
              <w:jc w:val="center"/>
              <w:rPr>
                <w:rFonts w:ascii="GHEA Grapalat" w:hAnsi="GHEA Grapalat"/>
              </w:rPr>
            </w:pPr>
            <w:r w:rsidRPr="00D10AD8">
              <w:rPr>
                <w:rFonts w:ascii="GHEA Grapalat" w:hAnsi="GHEA Grapalat"/>
              </w:rPr>
              <w:t>1000</w:t>
            </w:r>
          </w:p>
        </w:tc>
        <w:tc>
          <w:tcPr>
            <w:tcW w:w="1521" w:type="dxa"/>
            <w:tcBorders>
              <w:left w:val="single" w:sz="4" w:space="0" w:color="auto"/>
            </w:tcBorders>
          </w:tcPr>
          <w:p w14:paraId="253933CE" w14:textId="77777777" w:rsidR="00FB7564" w:rsidRPr="00D10AD8" w:rsidRDefault="00FB7564" w:rsidP="00397A02">
            <w:pPr>
              <w:rPr>
                <w:rFonts w:ascii="GHEA Grapalat" w:hAnsi="GHEA Grapalat"/>
              </w:rPr>
            </w:pPr>
          </w:p>
          <w:p w14:paraId="1E852FB8" w14:textId="77777777" w:rsidR="00FB7564" w:rsidRPr="00D10AD8" w:rsidRDefault="00FB7564" w:rsidP="00397A02">
            <w:pPr>
              <w:rPr>
                <w:rFonts w:ascii="GHEA Grapalat" w:hAnsi="GHEA Grapalat"/>
              </w:rPr>
            </w:pPr>
          </w:p>
          <w:p w14:paraId="76845D10" w14:textId="77777777" w:rsidR="00FB7564" w:rsidRPr="00D10AD8" w:rsidRDefault="00FB7564" w:rsidP="00397A02">
            <w:pPr>
              <w:rPr>
                <w:rFonts w:ascii="GHEA Grapalat" w:hAnsi="GHEA Grapalat"/>
              </w:rPr>
            </w:pPr>
          </w:p>
          <w:p w14:paraId="4EF329FE" w14:textId="77777777" w:rsidR="00FB7564" w:rsidRPr="00D10AD8" w:rsidRDefault="00FB7564" w:rsidP="00397A02">
            <w:pPr>
              <w:jc w:val="center"/>
              <w:rPr>
                <w:rFonts w:ascii="GHEA Grapalat" w:hAnsi="GHEA Grapalat"/>
              </w:rPr>
            </w:pPr>
            <w:r w:rsidRPr="00D10AD8">
              <w:rPr>
                <w:rFonts w:ascii="GHEA Grapalat" w:hAnsi="GHEA Grapalat"/>
              </w:rPr>
              <w:t>2600000</w:t>
            </w:r>
          </w:p>
        </w:tc>
      </w:tr>
      <w:tr w:rsidR="00FB7564" w:rsidRPr="00D10AD8" w14:paraId="2700FB61" w14:textId="77777777" w:rsidTr="0087047A">
        <w:trPr>
          <w:trHeight w:val="20"/>
        </w:trPr>
        <w:tc>
          <w:tcPr>
            <w:tcW w:w="534" w:type="dxa"/>
          </w:tcPr>
          <w:p w14:paraId="2808B458" w14:textId="77777777" w:rsidR="00FB7564" w:rsidRPr="00D10AD8" w:rsidRDefault="00FB7564" w:rsidP="00397A02">
            <w:pPr>
              <w:jc w:val="center"/>
              <w:rPr>
                <w:rFonts w:ascii="GHEA Grapalat" w:hAnsi="GHEA Grapalat"/>
              </w:rPr>
            </w:pPr>
          </w:p>
        </w:tc>
        <w:tc>
          <w:tcPr>
            <w:tcW w:w="5510" w:type="dxa"/>
          </w:tcPr>
          <w:p w14:paraId="70FB4917" w14:textId="77777777" w:rsidR="00FB7564" w:rsidRPr="00D10AD8" w:rsidRDefault="00FB7564" w:rsidP="00397A02">
            <w:pPr>
              <w:rPr>
                <w:rFonts w:ascii="GHEA Grapalat" w:hAnsi="GHEA Grapalat"/>
                <w:b/>
                <w:bCs/>
              </w:rPr>
            </w:pPr>
            <w:r w:rsidRPr="00D10AD8">
              <w:rPr>
                <w:rFonts w:ascii="GHEA Grapalat" w:hAnsi="GHEA Grapalat"/>
                <w:b/>
                <w:bCs/>
              </w:rPr>
              <w:t>Ընդամենը</w:t>
            </w:r>
          </w:p>
        </w:tc>
        <w:tc>
          <w:tcPr>
            <w:tcW w:w="1305" w:type="dxa"/>
          </w:tcPr>
          <w:p w14:paraId="732FEF3D" w14:textId="77777777" w:rsidR="00FB7564" w:rsidRPr="00D10AD8" w:rsidRDefault="00FB7564" w:rsidP="00397A02">
            <w:pPr>
              <w:jc w:val="center"/>
              <w:rPr>
                <w:rFonts w:ascii="GHEA Grapalat" w:hAnsi="GHEA Grapalat"/>
              </w:rPr>
            </w:pPr>
          </w:p>
        </w:tc>
        <w:tc>
          <w:tcPr>
            <w:tcW w:w="1291" w:type="dxa"/>
          </w:tcPr>
          <w:p w14:paraId="10F9E8FB" w14:textId="77777777" w:rsidR="00FB7564" w:rsidRPr="00D10AD8" w:rsidRDefault="00FB7564" w:rsidP="00397A02">
            <w:pPr>
              <w:jc w:val="center"/>
              <w:rPr>
                <w:rFonts w:ascii="GHEA Grapalat" w:hAnsi="GHEA Grapalat"/>
              </w:rPr>
            </w:pPr>
          </w:p>
        </w:tc>
        <w:tc>
          <w:tcPr>
            <w:tcW w:w="1274" w:type="dxa"/>
            <w:tcBorders>
              <w:right w:val="single" w:sz="4" w:space="0" w:color="auto"/>
            </w:tcBorders>
          </w:tcPr>
          <w:p w14:paraId="5E6B955C" w14:textId="77777777" w:rsidR="00FB7564" w:rsidRPr="00D10AD8" w:rsidRDefault="00FB7564" w:rsidP="00397A02">
            <w:pPr>
              <w:jc w:val="center"/>
              <w:rPr>
                <w:rFonts w:ascii="GHEA Grapalat" w:hAnsi="GHEA Grapalat"/>
              </w:rPr>
            </w:pPr>
          </w:p>
        </w:tc>
        <w:tc>
          <w:tcPr>
            <w:tcW w:w="1521" w:type="dxa"/>
            <w:tcBorders>
              <w:left w:val="single" w:sz="4" w:space="0" w:color="auto"/>
            </w:tcBorders>
          </w:tcPr>
          <w:p w14:paraId="604DE2C1" w14:textId="77777777" w:rsidR="00FB7564" w:rsidRPr="00D10AD8" w:rsidRDefault="00FB7564" w:rsidP="00397A02">
            <w:pPr>
              <w:jc w:val="center"/>
              <w:rPr>
                <w:rFonts w:ascii="GHEA Grapalat" w:eastAsia="Microsoft YaHei" w:hAnsi="GHEA Grapalat" w:cs="Microsoft YaHei"/>
                <w:b/>
                <w:bCs/>
              </w:rPr>
            </w:pPr>
            <w:r w:rsidRPr="00D10AD8">
              <w:rPr>
                <w:rFonts w:ascii="GHEA Grapalat" w:hAnsi="GHEA Grapalat"/>
                <w:b/>
                <w:bCs/>
              </w:rPr>
              <w:t>115966664</w:t>
            </w:r>
            <w:r w:rsidRPr="00D10AD8">
              <w:rPr>
                <w:rFonts w:ascii="MS Mincho" w:eastAsia="MS Mincho" w:hAnsi="MS Mincho" w:cs="MS Mincho" w:hint="eastAsia"/>
                <w:b/>
                <w:bCs/>
              </w:rPr>
              <w:t>․</w:t>
            </w:r>
            <w:r w:rsidRPr="00D10AD8">
              <w:rPr>
                <w:rFonts w:ascii="GHEA Grapalat" w:hAnsi="GHEA Grapalat"/>
                <w:b/>
                <w:bCs/>
              </w:rPr>
              <w:t>6</w:t>
            </w:r>
          </w:p>
        </w:tc>
      </w:tr>
      <w:tr w:rsidR="00FB7564" w:rsidRPr="00D10AD8" w14:paraId="3728E9A6" w14:textId="77777777" w:rsidTr="0087047A">
        <w:trPr>
          <w:trHeight w:val="20"/>
        </w:trPr>
        <w:tc>
          <w:tcPr>
            <w:tcW w:w="534" w:type="dxa"/>
          </w:tcPr>
          <w:p w14:paraId="6BB875FA" w14:textId="77777777" w:rsidR="00FB7564" w:rsidRPr="00D10AD8" w:rsidRDefault="00FB7564" w:rsidP="00397A02">
            <w:pPr>
              <w:jc w:val="center"/>
              <w:rPr>
                <w:rFonts w:ascii="GHEA Grapalat" w:hAnsi="GHEA Grapalat"/>
              </w:rPr>
            </w:pPr>
          </w:p>
        </w:tc>
        <w:tc>
          <w:tcPr>
            <w:tcW w:w="5510" w:type="dxa"/>
          </w:tcPr>
          <w:p w14:paraId="1E92EB70" w14:textId="77777777" w:rsidR="00FB7564" w:rsidRPr="00D10AD8" w:rsidRDefault="00FB7564" w:rsidP="00397A02">
            <w:pPr>
              <w:rPr>
                <w:rFonts w:ascii="GHEA Grapalat" w:hAnsi="GHEA Grapalat"/>
                <w:b/>
                <w:bCs/>
              </w:rPr>
            </w:pPr>
            <w:r w:rsidRPr="00D10AD8">
              <w:rPr>
                <w:rFonts w:ascii="GHEA Grapalat" w:hAnsi="GHEA Grapalat"/>
                <w:b/>
                <w:bCs/>
              </w:rPr>
              <w:t>ԱԱՀ  20%</w:t>
            </w:r>
          </w:p>
        </w:tc>
        <w:tc>
          <w:tcPr>
            <w:tcW w:w="1305" w:type="dxa"/>
          </w:tcPr>
          <w:p w14:paraId="055EE5A8" w14:textId="77777777" w:rsidR="00FB7564" w:rsidRPr="00D10AD8" w:rsidRDefault="00FB7564" w:rsidP="00397A02">
            <w:pPr>
              <w:jc w:val="center"/>
              <w:rPr>
                <w:rFonts w:ascii="GHEA Grapalat" w:hAnsi="GHEA Grapalat"/>
              </w:rPr>
            </w:pPr>
          </w:p>
        </w:tc>
        <w:tc>
          <w:tcPr>
            <w:tcW w:w="1291" w:type="dxa"/>
          </w:tcPr>
          <w:p w14:paraId="249D19D3" w14:textId="77777777" w:rsidR="00FB7564" w:rsidRPr="00D10AD8" w:rsidRDefault="00FB7564" w:rsidP="00397A02">
            <w:pPr>
              <w:jc w:val="center"/>
              <w:rPr>
                <w:rFonts w:ascii="GHEA Grapalat" w:hAnsi="GHEA Grapalat"/>
              </w:rPr>
            </w:pPr>
          </w:p>
        </w:tc>
        <w:tc>
          <w:tcPr>
            <w:tcW w:w="1274" w:type="dxa"/>
            <w:tcBorders>
              <w:right w:val="single" w:sz="4" w:space="0" w:color="auto"/>
            </w:tcBorders>
          </w:tcPr>
          <w:p w14:paraId="39F48B8B" w14:textId="77777777" w:rsidR="00FB7564" w:rsidRPr="00D10AD8" w:rsidRDefault="00FB7564" w:rsidP="00397A02">
            <w:pPr>
              <w:jc w:val="center"/>
              <w:rPr>
                <w:rFonts w:ascii="GHEA Grapalat" w:hAnsi="GHEA Grapalat"/>
              </w:rPr>
            </w:pPr>
          </w:p>
        </w:tc>
        <w:tc>
          <w:tcPr>
            <w:tcW w:w="1521" w:type="dxa"/>
            <w:tcBorders>
              <w:left w:val="single" w:sz="4" w:space="0" w:color="auto"/>
            </w:tcBorders>
          </w:tcPr>
          <w:p w14:paraId="759A2FCE" w14:textId="77777777" w:rsidR="00FB7564" w:rsidRPr="00D10AD8" w:rsidRDefault="00FB7564" w:rsidP="00397A02">
            <w:pPr>
              <w:jc w:val="center"/>
              <w:rPr>
                <w:rFonts w:ascii="GHEA Grapalat" w:hAnsi="GHEA Grapalat"/>
                <w:b/>
                <w:bCs/>
              </w:rPr>
            </w:pPr>
            <w:r w:rsidRPr="00D10AD8">
              <w:rPr>
                <w:rFonts w:ascii="GHEA Grapalat" w:hAnsi="GHEA Grapalat"/>
                <w:b/>
                <w:bCs/>
              </w:rPr>
              <w:t>23193332</w:t>
            </w:r>
            <w:r w:rsidRPr="00D10AD8">
              <w:rPr>
                <w:rFonts w:ascii="MS Mincho" w:eastAsia="MS Mincho" w:hAnsi="MS Mincho" w:cs="MS Mincho" w:hint="eastAsia"/>
                <w:b/>
                <w:bCs/>
              </w:rPr>
              <w:t>․</w:t>
            </w:r>
            <w:r w:rsidRPr="00D10AD8">
              <w:rPr>
                <w:rFonts w:ascii="GHEA Grapalat" w:hAnsi="GHEA Grapalat"/>
                <w:b/>
                <w:bCs/>
              </w:rPr>
              <w:t>92</w:t>
            </w:r>
          </w:p>
        </w:tc>
      </w:tr>
      <w:tr w:rsidR="00FB7564" w:rsidRPr="00D10AD8" w14:paraId="463916DD" w14:textId="77777777" w:rsidTr="0087047A">
        <w:trPr>
          <w:trHeight w:val="20"/>
        </w:trPr>
        <w:tc>
          <w:tcPr>
            <w:tcW w:w="534" w:type="dxa"/>
          </w:tcPr>
          <w:p w14:paraId="379849DD" w14:textId="77777777" w:rsidR="00FB7564" w:rsidRPr="00D10AD8" w:rsidRDefault="00FB7564" w:rsidP="00397A02">
            <w:pPr>
              <w:jc w:val="center"/>
              <w:rPr>
                <w:rFonts w:ascii="GHEA Grapalat" w:hAnsi="GHEA Grapalat"/>
              </w:rPr>
            </w:pPr>
          </w:p>
        </w:tc>
        <w:tc>
          <w:tcPr>
            <w:tcW w:w="5510" w:type="dxa"/>
          </w:tcPr>
          <w:p w14:paraId="685684D7" w14:textId="77777777" w:rsidR="00FB7564" w:rsidRPr="00D10AD8" w:rsidRDefault="00FB7564" w:rsidP="00397A02">
            <w:pPr>
              <w:rPr>
                <w:rFonts w:ascii="GHEA Grapalat" w:hAnsi="GHEA Grapalat"/>
                <w:b/>
                <w:bCs/>
              </w:rPr>
            </w:pPr>
            <w:r w:rsidRPr="00D10AD8">
              <w:rPr>
                <w:rFonts w:ascii="GHEA Grapalat" w:hAnsi="GHEA Grapalat"/>
                <w:b/>
                <w:bCs/>
              </w:rPr>
              <w:t>Ընդամենը</w:t>
            </w:r>
          </w:p>
        </w:tc>
        <w:tc>
          <w:tcPr>
            <w:tcW w:w="1305" w:type="dxa"/>
          </w:tcPr>
          <w:p w14:paraId="5A3318FA" w14:textId="77777777" w:rsidR="00FB7564" w:rsidRPr="00D10AD8" w:rsidRDefault="00FB7564" w:rsidP="00397A02">
            <w:pPr>
              <w:jc w:val="center"/>
              <w:rPr>
                <w:rFonts w:ascii="GHEA Grapalat" w:hAnsi="GHEA Grapalat"/>
              </w:rPr>
            </w:pPr>
          </w:p>
        </w:tc>
        <w:tc>
          <w:tcPr>
            <w:tcW w:w="1291" w:type="dxa"/>
          </w:tcPr>
          <w:p w14:paraId="755205BC" w14:textId="77777777" w:rsidR="00FB7564" w:rsidRPr="00D10AD8" w:rsidRDefault="00FB7564" w:rsidP="00397A02">
            <w:pPr>
              <w:jc w:val="center"/>
              <w:rPr>
                <w:rFonts w:ascii="GHEA Grapalat" w:hAnsi="GHEA Grapalat"/>
              </w:rPr>
            </w:pPr>
          </w:p>
        </w:tc>
        <w:tc>
          <w:tcPr>
            <w:tcW w:w="1274" w:type="dxa"/>
            <w:tcBorders>
              <w:right w:val="single" w:sz="4" w:space="0" w:color="auto"/>
            </w:tcBorders>
          </w:tcPr>
          <w:p w14:paraId="66B2F21C" w14:textId="77777777" w:rsidR="00FB7564" w:rsidRPr="00D10AD8" w:rsidRDefault="00FB7564" w:rsidP="00397A02">
            <w:pPr>
              <w:jc w:val="center"/>
              <w:rPr>
                <w:rFonts w:ascii="GHEA Grapalat" w:hAnsi="GHEA Grapalat"/>
              </w:rPr>
            </w:pPr>
          </w:p>
        </w:tc>
        <w:tc>
          <w:tcPr>
            <w:tcW w:w="1521" w:type="dxa"/>
            <w:tcBorders>
              <w:left w:val="single" w:sz="4" w:space="0" w:color="auto"/>
            </w:tcBorders>
          </w:tcPr>
          <w:p w14:paraId="79FEFCE7" w14:textId="77777777" w:rsidR="00FB7564" w:rsidRPr="00D10AD8" w:rsidRDefault="00FB7564" w:rsidP="00397A02">
            <w:pPr>
              <w:jc w:val="center"/>
              <w:rPr>
                <w:rFonts w:ascii="GHEA Grapalat" w:eastAsia="Microsoft YaHei" w:hAnsi="GHEA Grapalat" w:cs="Microsoft YaHei"/>
                <w:b/>
                <w:bCs/>
              </w:rPr>
            </w:pPr>
            <w:r w:rsidRPr="00D10AD8">
              <w:rPr>
                <w:rFonts w:ascii="GHEA Grapalat" w:hAnsi="GHEA Grapalat"/>
                <w:b/>
                <w:bCs/>
              </w:rPr>
              <w:t>139159997</w:t>
            </w:r>
            <w:r w:rsidRPr="00D10AD8">
              <w:rPr>
                <w:rFonts w:ascii="MS Mincho" w:eastAsia="MS Mincho" w:hAnsi="MS Mincho" w:cs="MS Mincho" w:hint="eastAsia"/>
                <w:b/>
                <w:bCs/>
              </w:rPr>
              <w:t>․</w:t>
            </w:r>
            <w:r w:rsidRPr="00D10AD8">
              <w:rPr>
                <w:rFonts w:ascii="GHEA Grapalat" w:hAnsi="GHEA Grapalat"/>
                <w:b/>
                <w:bCs/>
              </w:rPr>
              <w:t>52</w:t>
            </w:r>
          </w:p>
        </w:tc>
      </w:tr>
    </w:tbl>
    <w:p w14:paraId="03CF984A" w14:textId="77777777" w:rsidR="00FB7564" w:rsidRDefault="00FB7564" w:rsidP="001E0CEE">
      <w:pPr>
        <w:jc w:val="center"/>
        <w:rPr>
          <w:rFonts w:ascii="GHEA Grapalat" w:hAnsi="GHEA Grapalat" w:cs="Calibri"/>
          <w:sz w:val="20"/>
          <w:szCs w:val="20"/>
          <w:lang w:val="hy-AM"/>
        </w:rPr>
      </w:pPr>
    </w:p>
    <w:tbl>
      <w:tblPr>
        <w:tblpPr w:leftFromText="180" w:rightFromText="180" w:vertAnchor="text" w:horzAnchor="page" w:tblpX="3119" w:tblpY="1227"/>
        <w:tblW w:w="9639" w:type="dxa"/>
        <w:tblLayout w:type="fixed"/>
        <w:tblLook w:val="0000" w:firstRow="0" w:lastRow="0" w:firstColumn="0" w:lastColumn="0" w:noHBand="0" w:noVBand="0"/>
      </w:tblPr>
      <w:tblGrid>
        <w:gridCol w:w="4536"/>
        <w:gridCol w:w="760"/>
        <w:gridCol w:w="4343"/>
      </w:tblGrid>
      <w:tr w:rsidR="00D747EB" w:rsidRPr="00FB1EC7" w14:paraId="20F3A1F6" w14:textId="77777777" w:rsidTr="00D747EB">
        <w:tc>
          <w:tcPr>
            <w:tcW w:w="4536" w:type="dxa"/>
          </w:tcPr>
          <w:p w14:paraId="3D6CA87B" w14:textId="77777777" w:rsidR="00D747EB" w:rsidRPr="00FB1EC7" w:rsidRDefault="00D747EB" w:rsidP="00D747EB">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C883CD2" w14:textId="77777777" w:rsidR="00D747EB" w:rsidRPr="00FB1EC7" w:rsidRDefault="00D747EB" w:rsidP="00D747EB">
            <w:pPr>
              <w:rPr>
                <w:rFonts w:ascii="GHEA Grapalat" w:hAnsi="GHEA Grapalat"/>
                <w:sz w:val="22"/>
                <w:szCs w:val="22"/>
                <w:lang w:val="ru-RU"/>
              </w:rPr>
            </w:pPr>
          </w:p>
          <w:p w14:paraId="6191F85D" w14:textId="77777777" w:rsidR="00D747EB" w:rsidRPr="00FB1EC7" w:rsidRDefault="00D747EB" w:rsidP="00D747EB">
            <w:pPr>
              <w:jc w:val="center"/>
              <w:rPr>
                <w:rFonts w:ascii="GHEA Grapalat" w:hAnsi="GHEA Grapalat"/>
                <w:lang w:val="ru-RU"/>
              </w:rPr>
            </w:pPr>
            <w:r w:rsidRPr="00FB1EC7">
              <w:rPr>
                <w:rFonts w:ascii="GHEA Grapalat" w:hAnsi="GHEA Grapalat"/>
                <w:lang w:val="ru-RU"/>
              </w:rPr>
              <w:t>---------------------------------</w:t>
            </w:r>
          </w:p>
          <w:p w14:paraId="37F1EAD7" w14:textId="77777777" w:rsidR="00D747EB" w:rsidRPr="00FB1EC7" w:rsidRDefault="00D747EB" w:rsidP="00D747EB">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6CB18E4" w14:textId="77777777" w:rsidR="00D747EB" w:rsidRPr="00FB1EC7" w:rsidRDefault="00D747EB" w:rsidP="00D747EB">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4886B40D" w14:textId="77777777" w:rsidR="00D747EB" w:rsidRPr="00FB1EC7" w:rsidRDefault="00D747EB" w:rsidP="00D747EB">
            <w:pPr>
              <w:spacing w:line="360" w:lineRule="auto"/>
              <w:jc w:val="center"/>
              <w:rPr>
                <w:rFonts w:ascii="GHEA Grapalat" w:hAnsi="GHEA Grapalat"/>
                <w:lang w:val="ru-RU"/>
              </w:rPr>
            </w:pPr>
          </w:p>
        </w:tc>
        <w:tc>
          <w:tcPr>
            <w:tcW w:w="4343" w:type="dxa"/>
          </w:tcPr>
          <w:p w14:paraId="72B62CAA" w14:textId="77777777" w:rsidR="00D747EB" w:rsidRPr="00FB1EC7" w:rsidRDefault="00D747EB" w:rsidP="00D747EB">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51DC5CB5" w14:textId="77777777" w:rsidR="00D747EB" w:rsidRPr="00FB1EC7" w:rsidRDefault="00D747EB" w:rsidP="00D747EB">
            <w:pPr>
              <w:jc w:val="center"/>
              <w:rPr>
                <w:rFonts w:ascii="GHEA Grapalat" w:hAnsi="GHEA Grapalat"/>
                <w:lang w:val="ru-RU"/>
              </w:rPr>
            </w:pPr>
          </w:p>
          <w:p w14:paraId="0DDD7BC6" w14:textId="77777777" w:rsidR="00D747EB" w:rsidRPr="00FB1EC7" w:rsidRDefault="00D747EB" w:rsidP="00D747EB">
            <w:pPr>
              <w:jc w:val="center"/>
              <w:rPr>
                <w:rFonts w:ascii="GHEA Grapalat" w:hAnsi="GHEA Grapalat"/>
                <w:lang w:val="ru-RU"/>
              </w:rPr>
            </w:pPr>
            <w:r w:rsidRPr="00FB1EC7">
              <w:rPr>
                <w:rFonts w:ascii="GHEA Grapalat" w:hAnsi="GHEA Grapalat"/>
                <w:lang w:val="ru-RU"/>
              </w:rPr>
              <w:t>---------------------------------</w:t>
            </w:r>
          </w:p>
          <w:p w14:paraId="04E2239D" w14:textId="77777777" w:rsidR="00D747EB" w:rsidRPr="00FB1EC7" w:rsidRDefault="00D747EB" w:rsidP="00D747EB">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727CF8DA" w14:textId="77777777" w:rsidR="00D747EB" w:rsidRDefault="00D747EB" w:rsidP="00D747EB">
            <w:pPr>
              <w:jc w:val="center"/>
              <w:rPr>
                <w:rFonts w:ascii="GHEA Grapalat" w:hAnsi="GHEA Grapalat" w:cs="Sylfaen"/>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p w14:paraId="3F63B397" w14:textId="77777777" w:rsidR="00D747EB" w:rsidRDefault="00D747EB" w:rsidP="00D747EB">
            <w:pPr>
              <w:jc w:val="center"/>
              <w:rPr>
                <w:rFonts w:ascii="GHEA Grapalat" w:hAnsi="GHEA Grapalat" w:cs="Sylfaen"/>
                <w:sz w:val="18"/>
                <w:szCs w:val="18"/>
                <w:lang w:val="ru-RU"/>
              </w:rPr>
            </w:pPr>
          </w:p>
          <w:p w14:paraId="6EED6D03" w14:textId="77777777" w:rsidR="00D747EB" w:rsidRDefault="00D747EB" w:rsidP="00D747EB">
            <w:pPr>
              <w:jc w:val="center"/>
              <w:rPr>
                <w:rFonts w:ascii="GHEA Grapalat" w:hAnsi="GHEA Grapalat" w:cs="Sylfaen"/>
                <w:sz w:val="18"/>
                <w:szCs w:val="18"/>
                <w:lang w:val="ru-RU"/>
              </w:rPr>
            </w:pPr>
          </w:p>
          <w:p w14:paraId="257BFF08" w14:textId="77777777" w:rsidR="00D747EB" w:rsidRPr="00FB1EC7" w:rsidRDefault="00D747EB" w:rsidP="00D747EB">
            <w:pPr>
              <w:jc w:val="center"/>
              <w:rPr>
                <w:rFonts w:ascii="GHEA Grapalat" w:hAnsi="GHEA Grapalat"/>
                <w:sz w:val="22"/>
                <w:szCs w:val="22"/>
                <w:lang w:val="ru-RU"/>
              </w:rPr>
            </w:pPr>
          </w:p>
        </w:tc>
      </w:tr>
    </w:tbl>
    <w:p w14:paraId="303BEB3D" w14:textId="77777777" w:rsidR="00FB7564" w:rsidRDefault="00FB7564" w:rsidP="001E0CEE">
      <w:pPr>
        <w:ind w:firstLine="567"/>
        <w:jc w:val="right"/>
        <w:rPr>
          <w:rFonts w:ascii="GHEA Grapalat" w:hAnsi="GHEA Grapalat"/>
          <w:i/>
          <w:lang w:val="pt-BR"/>
        </w:rPr>
      </w:pPr>
    </w:p>
    <w:p w14:paraId="61532A57" w14:textId="77777777" w:rsidR="00FB7564" w:rsidRDefault="00FB7564" w:rsidP="001E0CEE">
      <w:pPr>
        <w:ind w:firstLine="567"/>
        <w:jc w:val="right"/>
        <w:rPr>
          <w:rFonts w:ascii="GHEA Grapalat" w:hAnsi="GHEA Grapalat"/>
          <w:i/>
          <w:lang w:val="pt-BR"/>
        </w:rPr>
      </w:pPr>
    </w:p>
    <w:p w14:paraId="73EC7C68" w14:textId="77777777" w:rsidR="00FB7564" w:rsidRDefault="00FB7564" w:rsidP="001E0CEE">
      <w:pPr>
        <w:ind w:firstLine="567"/>
        <w:jc w:val="right"/>
        <w:rPr>
          <w:rFonts w:ascii="GHEA Grapalat" w:hAnsi="GHEA Grapalat"/>
          <w:i/>
          <w:lang w:val="pt-BR"/>
        </w:rPr>
      </w:pPr>
    </w:p>
    <w:p w14:paraId="52EC124B" w14:textId="77777777" w:rsidR="00FB7564" w:rsidRDefault="00FB7564" w:rsidP="001E0CEE">
      <w:pPr>
        <w:ind w:firstLine="567"/>
        <w:jc w:val="right"/>
        <w:rPr>
          <w:rFonts w:ascii="GHEA Grapalat" w:hAnsi="GHEA Grapalat"/>
          <w:i/>
          <w:lang w:val="pt-BR"/>
        </w:rPr>
      </w:pPr>
    </w:p>
    <w:p w14:paraId="59D8AF69" w14:textId="77777777" w:rsidR="00FB7564" w:rsidRDefault="00FB7564" w:rsidP="001E0CEE">
      <w:pPr>
        <w:ind w:firstLine="567"/>
        <w:jc w:val="right"/>
        <w:rPr>
          <w:rFonts w:ascii="GHEA Grapalat" w:hAnsi="GHEA Grapalat"/>
          <w:i/>
          <w:lang w:val="pt-BR"/>
        </w:rPr>
      </w:pPr>
    </w:p>
    <w:p w14:paraId="4BB8D2AC" w14:textId="77777777" w:rsidR="00FB7564" w:rsidRDefault="00FB7564" w:rsidP="001E0CEE">
      <w:pPr>
        <w:ind w:firstLine="567"/>
        <w:jc w:val="right"/>
        <w:rPr>
          <w:rFonts w:ascii="GHEA Grapalat" w:hAnsi="GHEA Grapalat"/>
          <w:i/>
          <w:lang w:val="pt-BR"/>
        </w:rPr>
      </w:pPr>
    </w:p>
    <w:p w14:paraId="46FFFB3B" w14:textId="77777777" w:rsidR="00FB7564" w:rsidRDefault="00FB7564" w:rsidP="001E0CEE">
      <w:pPr>
        <w:ind w:firstLine="567"/>
        <w:jc w:val="right"/>
        <w:rPr>
          <w:rFonts w:ascii="GHEA Grapalat" w:hAnsi="GHEA Grapalat"/>
          <w:i/>
          <w:lang w:val="pt-BR"/>
        </w:rPr>
      </w:pPr>
    </w:p>
    <w:p w14:paraId="24BBEC85" w14:textId="77777777" w:rsidR="00FB7564" w:rsidRDefault="00FB7564" w:rsidP="001E0CEE">
      <w:pPr>
        <w:ind w:firstLine="567"/>
        <w:jc w:val="right"/>
        <w:rPr>
          <w:rFonts w:ascii="GHEA Grapalat" w:hAnsi="GHEA Grapalat"/>
          <w:i/>
          <w:lang w:val="pt-BR"/>
        </w:rPr>
      </w:pPr>
    </w:p>
    <w:p w14:paraId="7B5FD09D" w14:textId="77777777" w:rsidR="00FB7564" w:rsidRDefault="00FB7564" w:rsidP="001E0CEE">
      <w:pPr>
        <w:ind w:firstLine="567"/>
        <w:jc w:val="right"/>
        <w:rPr>
          <w:rFonts w:ascii="GHEA Grapalat" w:hAnsi="GHEA Grapalat"/>
          <w:i/>
          <w:lang w:val="pt-BR"/>
        </w:rPr>
      </w:pPr>
    </w:p>
    <w:p w14:paraId="2FE9FCFE" w14:textId="77777777" w:rsidR="00FB7564" w:rsidRDefault="00FB7564" w:rsidP="001E0CEE">
      <w:pPr>
        <w:ind w:firstLine="567"/>
        <w:jc w:val="right"/>
        <w:rPr>
          <w:rFonts w:ascii="GHEA Grapalat" w:hAnsi="GHEA Grapalat"/>
          <w:i/>
          <w:lang w:val="pt-BR"/>
        </w:rPr>
      </w:pPr>
    </w:p>
    <w:p w14:paraId="6AEA00E8" w14:textId="77777777" w:rsidR="00FB7564" w:rsidRDefault="00FB7564" w:rsidP="001E0CEE">
      <w:pPr>
        <w:ind w:firstLine="567"/>
        <w:jc w:val="right"/>
        <w:rPr>
          <w:rFonts w:ascii="GHEA Grapalat" w:hAnsi="GHEA Grapalat"/>
          <w:i/>
          <w:lang w:val="pt-BR"/>
        </w:rPr>
      </w:pPr>
    </w:p>
    <w:p w14:paraId="43745B97" w14:textId="77777777" w:rsidR="00FB7564" w:rsidRDefault="00FB7564" w:rsidP="001E0CEE">
      <w:pPr>
        <w:ind w:firstLine="567"/>
        <w:jc w:val="right"/>
        <w:rPr>
          <w:rFonts w:ascii="GHEA Grapalat" w:hAnsi="GHEA Grapalat"/>
          <w:i/>
          <w:lang w:val="pt-BR"/>
        </w:rPr>
      </w:pPr>
    </w:p>
    <w:p w14:paraId="7AFC8280" w14:textId="77777777" w:rsidR="00FB7564" w:rsidRDefault="00FB7564" w:rsidP="001E0CEE">
      <w:pPr>
        <w:ind w:firstLine="567"/>
        <w:jc w:val="right"/>
        <w:rPr>
          <w:rFonts w:ascii="GHEA Grapalat" w:hAnsi="GHEA Grapalat"/>
          <w:i/>
          <w:lang w:val="pt-BR"/>
        </w:rPr>
      </w:pPr>
    </w:p>
    <w:p w14:paraId="36337B36" w14:textId="77777777" w:rsidR="00FB7564" w:rsidRDefault="00FB7564" w:rsidP="001E0CEE">
      <w:pPr>
        <w:ind w:firstLine="567"/>
        <w:jc w:val="right"/>
        <w:rPr>
          <w:rFonts w:ascii="GHEA Grapalat" w:hAnsi="GHEA Grapalat"/>
          <w:i/>
          <w:lang w:val="pt-BR"/>
        </w:rPr>
      </w:pPr>
    </w:p>
    <w:p w14:paraId="73F1CD96" w14:textId="77777777" w:rsidR="00EF4B74" w:rsidRDefault="00EF4B74" w:rsidP="00F57B7D">
      <w:pPr>
        <w:ind w:firstLine="567"/>
        <w:jc w:val="right"/>
        <w:rPr>
          <w:rFonts w:ascii="GHEA Grapalat" w:hAnsi="GHEA Grapalat"/>
          <w:i/>
          <w:lang w:val="hy-AM"/>
        </w:rPr>
        <w:sectPr w:rsidR="00EF4B74" w:rsidSect="00C22F77">
          <w:footnotePr>
            <w:pos w:val="beneathText"/>
          </w:footnotePr>
          <w:pgSz w:w="16838" w:h="11906" w:orient="landscape" w:code="9"/>
          <w:pgMar w:top="662" w:right="533" w:bottom="706" w:left="2520" w:header="562" w:footer="562" w:gutter="0"/>
          <w:cols w:space="720"/>
        </w:sectPr>
      </w:pPr>
    </w:p>
    <w:p w14:paraId="309C3CE0" w14:textId="74D82F7E" w:rsidR="00784666" w:rsidRPr="001F5786" w:rsidRDefault="00784666" w:rsidP="00F57B7D">
      <w:pPr>
        <w:ind w:firstLine="567"/>
        <w:jc w:val="right"/>
        <w:rPr>
          <w:rFonts w:ascii="GHEA Grapalat" w:hAnsi="GHEA Grapalat"/>
          <w:i/>
          <w:lang w:val="hy-AM"/>
        </w:rPr>
      </w:pPr>
    </w:p>
    <w:p w14:paraId="24A2F7FA" w14:textId="77777777" w:rsidR="00784666" w:rsidRPr="00FB1EC7" w:rsidRDefault="00784666" w:rsidP="00F57B7D">
      <w:pPr>
        <w:ind w:firstLine="567"/>
        <w:jc w:val="right"/>
        <w:rPr>
          <w:rFonts w:ascii="GHEA Grapalat" w:hAnsi="GHEA Grapalat"/>
          <w:i/>
          <w:lang w:val="pt-BR"/>
        </w:rPr>
      </w:pPr>
    </w:p>
    <w:p w14:paraId="2EF48B60" w14:textId="2C32A0A8" w:rsidR="00E53BE1" w:rsidRDefault="00E53BE1" w:rsidP="001E0CEE">
      <w:pPr>
        <w:ind w:firstLine="567"/>
        <w:jc w:val="right"/>
        <w:rPr>
          <w:rFonts w:ascii="GHEA Grapalat" w:hAnsi="GHEA Grapalat" w:cs="Sylfaen"/>
          <w:i/>
          <w:sz w:val="20"/>
          <w:szCs w:val="20"/>
          <w:lang w:val="pt-BR"/>
        </w:rPr>
      </w:pPr>
    </w:p>
    <w:p w14:paraId="2C2320BA" w14:textId="49719F8B" w:rsidR="001E0CEE" w:rsidRPr="00FB1EC7" w:rsidRDefault="001E0CEE" w:rsidP="001E0CEE">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5AAB54FD" w14:textId="77777777" w:rsidR="001E0CEE" w:rsidRPr="00FB1EC7" w:rsidRDefault="001E0CEE" w:rsidP="001E0CEE">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79E84A72" w14:textId="77777777" w:rsidR="001E0CEE" w:rsidRPr="00FB1EC7" w:rsidRDefault="001E0CEE" w:rsidP="001E0CEE">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F7CDDC4" w14:textId="77777777" w:rsidR="001E0CEE" w:rsidRPr="00FB1EC7" w:rsidRDefault="001E0CEE" w:rsidP="001E0CEE">
      <w:pPr>
        <w:jc w:val="center"/>
        <w:rPr>
          <w:rFonts w:ascii="GHEA Grapalat" w:hAnsi="GHEA Grapalat" w:cs="Sylfaen"/>
          <w:b/>
          <w:lang w:val="pt-BR"/>
        </w:rPr>
      </w:pPr>
    </w:p>
    <w:p w14:paraId="545486D6" w14:textId="77777777" w:rsidR="001E0CEE" w:rsidRPr="00FB1EC7" w:rsidRDefault="001E0CEE" w:rsidP="001E0CEE">
      <w:pPr>
        <w:jc w:val="center"/>
        <w:rPr>
          <w:rFonts w:ascii="GHEA Grapalat" w:hAnsi="GHEA Grapalat" w:cs="Sylfaen"/>
          <w:b/>
          <w:lang w:val="pt-BR"/>
        </w:rPr>
      </w:pPr>
    </w:p>
    <w:p w14:paraId="49C5A964" w14:textId="77777777" w:rsidR="001E0CEE" w:rsidRDefault="001E0CEE" w:rsidP="001E0CEE">
      <w:pPr>
        <w:jc w:val="center"/>
        <w:rPr>
          <w:rFonts w:ascii="GHEA Grapalat" w:hAnsi="GHEA Grapalat" w:cs="Sylfaen"/>
          <w:bCs/>
          <w:sz w:val="20"/>
          <w:szCs w:val="20"/>
          <w:lang w:val="pt-BR"/>
        </w:rPr>
      </w:pPr>
      <w:r w:rsidRPr="00595CE3">
        <w:rPr>
          <w:rFonts w:ascii="GHEA Grapalat" w:hAnsi="GHEA Grapalat" w:cs="Sylfaen"/>
          <w:bCs/>
          <w:sz w:val="20"/>
          <w:szCs w:val="20"/>
          <w:lang w:val="pt-BR"/>
        </w:rPr>
        <w:t>ՕՐԱՑՈՒՑԱՅԻՆ</w:t>
      </w:r>
      <w:r w:rsidRPr="00595CE3">
        <w:rPr>
          <w:rFonts w:ascii="GHEA Grapalat" w:hAnsi="GHEA Grapalat" w:cs="Times Armenian"/>
          <w:bCs/>
          <w:sz w:val="20"/>
          <w:szCs w:val="20"/>
          <w:lang w:val="pt-BR"/>
        </w:rPr>
        <w:t xml:space="preserve"> </w:t>
      </w:r>
      <w:r w:rsidRPr="00595CE3">
        <w:rPr>
          <w:rFonts w:ascii="GHEA Grapalat" w:hAnsi="GHEA Grapalat" w:cs="Sylfaen"/>
          <w:bCs/>
          <w:sz w:val="20"/>
          <w:szCs w:val="20"/>
          <w:lang w:val="pt-BR"/>
        </w:rPr>
        <w:t>ԳՐԱՖԻԿ</w:t>
      </w:r>
    </w:p>
    <w:p w14:paraId="16EED9A2" w14:textId="77777777" w:rsidR="00595CE3" w:rsidRPr="00595CE3" w:rsidRDefault="00595CE3" w:rsidP="001E0CEE">
      <w:pPr>
        <w:jc w:val="center"/>
        <w:rPr>
          <w:rFonts w:ascii="GHEA Grapalat" w:hAnsi="GHEA Grapalat"/>
          <w:bCs/>
          <w:sz w:val="20"/>
          <w:szCs w:val="20"/>
          <w:lang w:val="pt-BR"/>
        </w:rPr>
      </w:pPr>
    </w:p>
    <w:p w14:paraId="3F003F83" w14:textId="4C9123EC" w:rsidR="001E0CEE" w:rsidRDefault="00A50907" w:rsidP="001E0CEE">
      <w:pPr>
        <w:ind w:firstLine="567"/>
        <w:jc w:val="center"/>
        <w:rPr>
          <w:rFonts w:ascii="GHEA Grapalat" w:hAnsi="GHEA Grapalat" w:cs="Sylfaen"/>
          <w:bCs/>
          <w:sz w:val="18"/>
          <w:szCs w:val="18"/>
          <w:lang w:val="pt-BR"/>
        </w:rPr>
      </w:pPr>
      <w:r w:rsidRPr="00A50907">
        <w:rPr>
          <w:rFonts w:ascii="GHEA Grapalat" w:hAnsi="GHEA Grapalat" w:cs="Sylfaen"/>
          <w:bCs/>
          <w:sz w:val="18"/>
          <w:szCs w:val="18"/>
          <w:lang w:val="pt-BR"/>
        </w:rPr>
        <w:t xml:space="preserve">ԵՐԵՎԱՆ ՔԱՂԱՔԻ </w:t>
      </w:r>
      <w:r w:rsidR="00FB7564" w:rsidRPr="00FB7564">
        <w:rPr>
          <w:rFonts w:ascii="GHEA Grapalat" w:hAnsi="GHEA Grapalat"/>
          <w:iCs/>
          <w:sz w:val="18"/>
          <w:szCs w:val="18"/>
          <w:lang w:val="hy-AM"/>
        </w:rPr>
        <w:t>ՄԱԼԱԹԻԱ-ՍԵԲԱՍՏԻԱ ՎԱՐՉԱԿԱՆ ՇՐՋԱՆԻ ՏԱՐԱԾՔՈՒՄ ԲԱԿԱՅԻՆ ՏԱՐԱԾՔՆԵՐԻ և ՄԻՋԲԱԿԱՅԻՆ ՃԱՆԱՊԱՐՀՆԵՐԻ ԱՍՖԱԼՏԱՊԱՏՄԱՆ ԱՇԽԱՏԱՆՔՆԵՐ</w:t>
      </w:r>
      <w:r w:rsidR="00FB7564" w:rsidRPr="00595CE3">
        <w:rPr>
          <w:rFonts w:ascii="GHEA Grapalat" w:hAnsi="GHEA Grapalat" w:cs="Sylfaen"/>
          <w:bCs/>
          <w:sz w:val="18"/>
          <w:szCs w:val="18"/>
          <w:lang w:val="pt-BR"/>
        </w:rPr>
        <w:t xml:space="preserve"> </w:t>
      </w:r>
      <w:r w:rsidR="001E0CEE" w:rsidRPr="00595CE3">
        <w:rPr>
          <w:rFonts w:ascii="GHEA Grapalat" w:hAnsi="GHEA Grapalat" w:cs="Sylfaen"/>
          <w:bCs/>
          <w:sz w:val="18"/>
          <w:szCs w:val="18"/>
          <w:lang w:val="pt-BR"/>
        </w:rPr>
        <w:t>ԿԱՏԱՐՄԱՆ</w:t>
      </w:r>
    </w:p>
    <w:p w14:paraId="28578E16" w14:textId="77777777" w:rsidR="00595CE3" w:rsidRPr="00A50907" w:rsidRDefault="00595CE3" w:rsidP="001E0CEE">
      <w:pPr>
        <w:ind w:firstLine="567"/>
        <w:jc w:val="center"/>
        <w:rPr>
          <w:rFonts w:ascii="GHEA Grapalat" w:hAnsi="GHEA Grapalat" w:cs="Sylfaen"/>
          <w:bCs/>
          <w:sz w:val="18"/>
          <w:szCs w:val="18"/>
          <w:lang w:val="pt-BR"/>
        </w:rPr>
      </w:pPr>
    </w:p>
    <w:tbl>
      <w:tblPr>
        <w:tblW w:w="10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685"/>
        <w:gridCol w:w="4410"/>
        <w:gridCol w:w="1990"/>
      </w:tblGrid>
      <w:tr w:rsidR="001E0CEE" w:rsidRPr="00FB1EC7" w14:paraId="65713820" w14:textId="77777777" w:rsidTr="00F725E7">
        <w:trPr>
          <w:cantSplit/>
          <w:jc w:val="center"/>
        </w:trPr>
        <w:tc>
          <w:tcPr>
            <w:tcW w:w="540" w:type="dxa"/>
            <w:vMerge w:val="restart"/>
            <w:vAlign w:val="center"/>
          </w:tcPr>
          <w:p w14:paraId="07916ACC" w14:textId="7EB722C3" w:rsidR="001E0CEE" w:rsidRPr="00E26198" w:rsidRDefault="00E26198" w:rsidP="007759CD">
            <w:pPr>
              <w:jc w:val="center"/>
              <w:rPr>
                <w:rFonts w:ascii="GHEA Grapalat" w:hAnsi="GHEA Grapalat"/>
                <w:sz w:val="20"/>
                <w:szCs w:val="20"/>
                <w:lang w:val="hy-AM"/>
              </w:rPr>
            </w:pPr>
            <w:r>
              <w:rPr>
                <w:rFonts w:ascii="GHEA Grapalat" w:hAnsi="GHEA Grapalat"/>
                <w:sz w:val="20"/>
                <w:szCs w:val="20"/>
                <w:lang w:val="hy-AM"/>
              </w:rPr>
              <w:t>Չ/Հ</w:t>
            </w:r>
          </w:p>
        </w:tc>
        <w:tc>
          <w:tcPr>
            <w:tcW w:w="3685" w:type="dxa"/>
            <w:vMerge w:val="restart"/>
            <w:vAlign w:val="center"/>
          </w:tcPr>
          <w:p w14:paraId="70BABE4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կատարվելիք</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տեսակների</w:t>
            </w:r>
          </w:p>
          <w:p w14:paraId="47232733"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անվանումներ</w:t>
            </w:r>
          </w:p>
        </w:tc>
        <w:tc>
          <w:tcPr>
            <w:tcW w:w="6400" w:type="dxa"/>
            <w:gridSpan w:val="2"/>
            <w:vAlign w:val="center"/>
          </w:tcPr>
          <w:p w14:paraId="2AA3B55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pt-BR"/>
              </w:rPr>
              <w:t>ժամկետը**</w:t>
            </w:r>
          </w:p>
        </w:tc>
      </w:tr>
      <w:tr w:rsidR="001E0CEE" w:rsidRPr="00FB1EC7" w14:paraId="22390B24" w14:textId="77777777" w:rsidTr="004D2299">
        <w:trPr>
          <w:cantSplit/>
          <w:trHeight w:val="586"/>
          <w:jc w:val="center"/>
        </w:trPr>
        <w:tc>
          <w:tcPr>
            <w:tcW w:w="540" w:type="dxa"/>
            <w:vMerge/>
            <w:tcBorders>
              <w:bottom w:val="single" w:sz="4" w:space="0" w:color="auto"/>
            </w:tcBorders>
            <w:vAlign w:val="center"/>
          </w:tcPr>
          <w:p w14:paraId="43831C2F" w14:textId="77777777" w:rsidR="001E0CEE" w:rsidRPr="00FB1EC7" w:rsidRDefault="001E0CEE" w:rsidP="007759CD">
            <w:pPr>
              <w:jc w:val="both"/>
              <w:rPr>
                <w:rFonts w:ascii="GHEA Grapalat" w:hAnsi="GHEA Grapalat"/>
                <w:sz w:val="20"/>
                <w:szCs w:val="20"/>
                <w:lang w:val="pt-BR"/>
              </w:rPr>
            </w:pPr>
          </w:p>
        </w:tc>
        <w:tc>
          <w:tcPr>
            <w:tcW w:w="3685" w:type="dxa"/>
            <w:vMerge/>
            <w:tcBorders>
              <w:bottom w:val="single" w:sz="4" w:space="0" w:color="auto"/>
            </w:tcBorders>
          </w:tcPr>
          <w:p w14:paraId="17DD1AE2" w14:textId="77777777" w:rsidR="001E0CEE" w:rsidRPr="00FB1EC7" w:rsidRDefault="001E0CEE" w:rsidP="007759CD">
            <w:pPr>
              <w:rPr>
                <w:rFonts w:ascii="GHEA Grapalat" w:hAnsi="GHEA Grapalat"/>
                <w:sz w:val="20"/>
                <w:szCs w:val="20"/>
                <w:lang w:val="pt-BR"/>
              </w:rPr>
            </w:pPr>
          </w:p>
        </w:tc>
        <w:tc>
          <w:tcPr>
            <w:tcW w:w="4410" w:type="dxa"/>
            <w:tcBorders>
              <w:bottom w:val="single" w:sz="4" w:space="0" w:color="auto"/>
            </w:tcBorders>
            <w:vAlign w:val="center"/>
          </w:tcPr>
          <w:p w14:paraId="185D017B"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Սկիզբը</w:t>
            </w:r>
          </w:p>
        </w:tc>
        <w:tc>
          <w:tcPr>
            <w:tcW w:w="1990" w:type="dxa"/>
            <w:tcBorders>
              <w:bottom w:val="single" w:sz="4" w:space="0" w:color="auto"/>
            </w:tcBorders>
            <w:vAlign w:val="center"/>
          </w:tcPr>
          <w:p w14:paraId="430E9A0F" w14:textId="77777777" w:rsidR="001E0CEE" w:rsidRPr="00FB1EC7" w:rsidRDefault="001E0CEE" w:rsidP="007759CD">
            <w:pPr>
              <w:jc w:val="center"/>
              <w:rPr>
                <w:rFonts w:ascii="GHEA Grapalat" w:hAnsi="GHEA Grapalat"/>
                <w:sz w:val="20"/>
                <w:szCs w:val="20"/>
                <w:lang w:val="pt-BR"/>
              </w:rPr>
            </w:pPr>
            <w:r w:rsidRPr="00FB1EC7">
              <w:rPr>
                <w:rFonts w:ascii="GHEA Grapalat" w:hAnsi="GHEA Grapalat" w:cs="Sylfaen"/>
                <w:sz w:val="20"/>
                <w:szCs w:val="20"/>
                <w:lang w:val="pt-BR"/>
              </w:rPr>
              <w:t>Ավարտը</w:t>
            </w:r>
          </w:p>
        </w:tc>
      </w:tr>
      <w:tr w:rsidR="00C46DCB" w:rsidRPr="00DC102B" w14:paraId="57AD06E9" w14:textId="77777777" w:rsidTr="004D2299">
        <w:trPr>
          <w:trHeight w:val="586"/>
          <w:jc w:val="center"/>
        </w:trPr>
        <w:tc>
          <w:tcPr>
            <w:tcW w:w="540" w:type="dxa"/>
            <w:tcBorders>
              <w:bottom w:val="single" w:sz="4" w:space="0" w:color="auto"/>
            </w:tcBorders>
            <w:vAlign w:val="center"/>
          </w:tcPr>
          <w:p w14:paraId="016D27D1" w14:textId="77777777" w:rsidR="00C46DCB" w:rsidRPr="00BD2577" w:rsidRDefault="00C46DCB" w:rsidP="00C46DCB">
            <w:pPr>
              <w:jc w:val="center"/>
              <w:rPr>
                <w:rFonts w:ascii="GHEA Grapalat" w:hAnsi="GHEA Grapalat"/>
                <w:sz w:val="18"/>
                <w:szCs w:val="18"/>
                <w:lang w:val="hy-AM"/>
              </w:rPr>
            </w:pPr>
            <w:r w:rsidRPr="00BD2577">
              <w:rPr>
                <w:rFonts w:ascii="GHEA Grapalat" w:hAnsi="GHEA Grapalat"/>
                <w:sz w:val="18"/>
                <w:szCs w:val="18"/>
                <w:lang w:val="hy-AM"/>
              </w:rPr>
              <w:t>1</w:t>
            </w:r>
          </w:p>
        </w:tc>
        <w:tc>
          <w:tcPr>
            <w:tcW w:w="3685" w:type="dxa"/>
            <w:tcBorders>
              <w:bottom w:val="single" w:sz="4" w:space="0" w:color="auto"/>
            </w:tcBorders>
            <w:vAlign w:val="center"/>
          </w:tcPr>
          <w:p w14:paraId="539D3831" w14:textId="0DBB30F0" w:rsidR="00C46DCB" w:rsidRPr="001F5786" w:rsidRDefault="00536FEC" w:rsidP="00595CE3">
            <w:pPr>
              <w:ind w:firstLine="567"/>
              <w:jc w:val="center"/>
              <w:rPr>
                <w:rFonts w:ascii="GHEA Grapalat" w:hAnsi="GHEA Grapalat"/>
                <w:iCs/>
                <w:sz w:val="18"/>
                <w:szCs w:val="18"/>
                <w:lang w:val="hy-AM"/>
              </w:rPr>
            </w:pPr>
            <w:r>
              <w:rPr>
                <w:rFonts w:ascii="GHEA Grapalat" w:hAnsi="GHEA Grapalat"/>
                <w:iCs/>
                <w:sz w:val="18"/>
                <w:szCs w:val="18"/>
                <w:lang w:val="hy-AM"/>
              </w:rPr>
              <w:t xml:space="preserve">Երևան քաղաքի </w:t>
            </w:r>
            <w:r w:rsidR="00FB7564" w:rsidRPr="00FB7564">
              <w:rPr>
                <w:rFonts w:ascii="GHEA Grapalat" w:hAnsi="GHEA Grapalat"/>
                <w:iCs/>
                <w:sz w:val="18"/>
                <w:szCs w:val="18"/>
                <w:lang w:val="hy-AM"/>
              </w:rPr>
              <w:t>Մալաթիա-Սեբաստիա վարչական շրջանի տարածքում բակային տարածքների և միջբակային ճանապարհների ասֆալտապատման աշխատանքներ</w:t>
            </w:r>
          </w:p>
        </w:tc>
        <w:tc>
          <w:tcPr>
            <w:tcW w:w="4410" w:type="dxa"/>
            <w:tcBorders>
              <w:bottom w:val="single" w:sz="4" w:space="0" w:color="auto"/>
            </w:tcBorders>
            <w:vAlign w:val="center"/>
          </w:tcPr>
          <w:p w14:paraId="5181A3A4" w14:textId="74DB3032" w:rsidR="00C46DCB" w:rsidRPr="00BD2577" w:rsidRDefault="00FB7564" w:rsidP="00C46DCB">
            <w:pPr>
              <w:jc w:val="center"/>
              <w:rPr>
                <w:rFonts w:ascii="GHEA Grapalat" w:hAnsi="GHEA Grapalat"/>
                <w:iCs/>
                <w:sz w:val="18"/>
                <w:szCs w:val="18"/>
                <w:lang w:val="hy-AM"/>
              </w:rPr>
            </w:pPr>
            <w:r w:rsidRPr="00FB7564">
              <w:rPr>
                <w:rFonts w:ascii="GHEA Grapalat" w:hAnsi="GHEA Grapalat" w:cs="Sylfaen"/>
                <w:sz w:val="20"/>
                <w:szCs w:val="20"/>
                <w:lang w:val="pt-BR"/>
              </w:rPr>
              <w:t xml:space="preserve">Աշխատանքների սկիզբ է համարվում աշխատանքի և տեխնիկան հսկողության պայմանագրերը  ուժի մեջ մտնելու օրվանից </w:t>
            </w:r>
          </w:p>
        </w:tc>
        <w:tc>
          <w:tcPr>
            <w:tcW w:w="1990" w:type="dxa"/>
            <w:tcBorders>
              <w:bottom w:val="single" w:sz="4" w:space="0" w:color="auto"/>
            </w:tcBorders>
            <w:vAlign w:val="center"/>
          </w:tcPr>
          <w:p w14:paraId="756FA8D6" w14:textId="48300E66" w:rsidR="00C46DCB" w:rsidRPr="001F5786" w:rsidRDefault="00FB7564" w:rsidP="002349DC">
            <w:pPr>
              <w:jc w:val="center"/>
              <w:rPr>
                <w:rFonts w:ascii="GHEA Grapalat" w:hAnsi="GHEA Grapalat"/>
                <w:iCs/>
                <w:sz w:val="18"/>
                <w:szCs w:val="18"/>
                <w:lang w:val="hy-AM"/>
              </w:rPr>
            </w:pPr>
            <w:r w:rsidRPr="00FB7564">
              <w:rPr>
                <w:rFonts w:ascii="GHEA Grapalat" w:hAnsi="GHEA Grapalat" w:cs="Sylfaen"/>
                <w:sz w:val="20"/>
                <w:szCs w:val="20"/>
                <w:lang w:val="pt-BR"/>
              </w:rPr>
              <w:t>01.11.2026թ</w:t>
            </w:r>
            <w:r w:rsidRPr="00FB7564">
              <w:rPr>
                <w:rFonts w:ascii="MS Mincho" w:eastAsia="MS Mincho" w:hAnsi="MS Mincho" w:cs="MS Mincho" w:hint="eastAsia"/>
                <w:sz w:val="20"/>
                <w:szCs w:val="20"/>
                <w:lang w:val="pt-BR"/>
              </w:rPr>
              <w:t>․</w:t>
            </w:r>
            <w:r w:rsidRPr="00FB7564">
              <w:rPr>
                <w:rFonts w:ascii="GHEA Grapalat" w:hAnsi="GHEA Grapalat" w:cs="Sylfaen"/>
                <w:sz w:val="20"/>
                <w:szCs w:val="20"/>
                <w:lang w:val="pt-BR"/>
              </w:rPr>
              <w:t xml:space="preserve"> </w:t>
            </w:r>
            <w:r w:rsidRPr="00FB7564">
              <w:rPr>
                <w:rFonts w:ascii="GHEA Grapalat" w:hAnsi="GHEA Grapalat" w:cs="GHEA Grapalat"/>
                <w:sz w:val="20"/>
                <w:szCs w:val="20"/>
                <w:lang w:val="pt-BR"/>
              </w:rPr>
              <w:t>ներառյալ</w:t>
            </w:r>
          </w:p>
        </w:tc>
      </w:tr>
    </w:tbl>
    <w:p w14:paraId="6D51272D" w14:textId="77777777" w:rsidR="001E0CEE" w:rsidRPr="00FB1EC7" w:rsidRDefault="001E0CEE" w:rsidP="001E0CEE">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1AC94D97" w14:textId="77777777" w:rsidTr="007759CD">
        <w:trPr>
          <w:jc w:val="center"/>
        </w:trPr>
        <w:tc>
          <w:tcPr>
            <w:tcW w:w="4536" w:type="dxa"/>
          </w:tcPr>
          <w:p w14:paraId="32AC29F2"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3E39B4E2" w14:textId="77777777" w:rsidR="001E0CEE" w:rsidRPr="00FB1EC7" w:rsidRDefault="001E0CEE" w:rsidP="007759CD">
            <w:pPr>
              <w:rPr>
                <w:rFonts w:ascii="GHEA Grapalat" w:hAnsi="GHEA Grapalat"/>
                <w:lang w:val="ru-RU"/>
              </w:rPr>
            </w:pPr>
          </w:p>
          <w:p w14:paraId="46DD2202"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6E93C0"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2926EB3E"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551B6FBB" w14:textId="77777777" w:rsidR="001E0CEE" w:rsidRPr="00FB1EC7" w:rsidRDefault="001E0CEE" w:rsidP="007759CD">
            <w:pPr>
              <w:spacing w:line="360" w:lineRule="auto"/>
              <w:jc w:val="center"/>
              <w:rPr>
                <w:rFonts w:ascii="GHEA Grapalat" w:hAnsi="GHEA Grapalat"/>
                <w:lang w:val="ru-RU"/>
              </w:rPr>
            </w:pPr>
          </w:p>
        </w:tc>
        <w:tc>
          <w:tcPr>
            <w:tcW w:w="4343" w:type="dxa"/>
          </w:tcPr>
          <w:p w14:paraId="189A3A58"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3FE45F4B" w14:textId="77777777" w:rsidR="001E0CEE" w:rsidRPr="00FB1EC7" w:rsidRDefault="001E0CEE" w:rsidP="007759CD">
            <w:pPr>
              <w:jc w:val="center"/>
              <w:rPr>
                <w:rFonts w:ascii="GHEA Grapalat" w:hAnsi="GHEA Grapalat"/>
                <w:lang w:val="ru-RU"/>
              </w:rPr>
            </w:pPr>
          </w:p>
          <w:p w14:paraId="37288E19"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9E0245C"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6DF97A5"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93002B" w:rsidRDefault="00F02279" w:rsidP="00F02279">
      <w:pPr>
        <w:jc w:val="both"/>
        <w:rPr>
          <w:rFonts w:ascii="GHEA Grapalat" w:hAnsi="GHEA Grapalat"/>
          <w:lang w:val="pt-BR"/>
        </w:rPr>
      </w:pPr>
    </w:p>
    <w:p w14:paraId="7BDF229D" w14:textId="2E897946" w:rsidR="00F02279" w:rsidRPr="00FC6668" w:rsidRDefault="001B54B5" w:rsidP="00FC6668">
      <w:pPr>
        <w:jc w:val="both"/>
        <w:rPr>
          <w:rFonts w:asciiTheme="minorHAnsi" w:hAnsiTheme="minorHAnsi"/>
          <w:lang w:val="hy-AM"/>
        </w:rPr>
      </w:pPr>
      <w:r w:rsidRPr="00FC6668">
        <w:rPr>
          <w:rFonts w:ascii="GHEA Grapalat" w:hAnsi="GHEA Grapalat" w:cs="Sylfaen"/>
          <w:i/>
          <w:sz w:val="18"/>
          <w:szCs w:val="18"/>
          <w:lang w:val="hy-AM"/>
        </w:rPr>
        <w:t xml:space="preserve">* </w:t>
      </w:r>
      <w:r w:rsidRPr="00FC6668">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w:t>
      </w:r>
      <w:r w:rsidR="007E7FA1" w:rsidRPr="00FC6668">
        <w:rPr>
          <w:rFonts w:ascii="GHEA Grapalat" w:hAnsi="GHEA Grapalat" w:cs="Sylfaen"/>
          <w:i/>
          <w:sz w:val="18"/>
          <w:szCs w:val="18"/>
          <w:lang w:val="pt-BR"/>
        </w:rPr>
        <w:t>: Սույն պայմանը չի կիրառվում փորձաքննություն անցած նախագծային փաստաթղթերով իրականացվող շինարարական աշխատանքների գնման դեպքում:</w:t>
      </w:r>
    </w:p>
    <w:p w14:paraId="6F40BD6A" w14:textId="77777777" w:rsidR="00F02279" w:rsidRPr="0093002B" w:rsidRDefault="00F02279" w:rsidP="00F02279">
      <w:pPr>
        <w:ind w:firstLine="567"/>
        <w:jc w:val="right"/>
        <w:rPr>
          <w:rFonts w:ascii="GHEA Grapalat" w:hAnsi="GHEA Grapalat"/>
          <w:i/>
          <w:lang w:val="pt-BR"/>
        </w:rPr>
      </w:pPr>
      <w:r w:rsidRPr="0093002B">
        <w:rPr>
          <w:rFonts w:ascii="GHEA Grapalat" w:hAnsi="GHEA Grapalat"/>
          <w:i/>
          <w:lang w:val="pt-BR"/>
        </w:rPr>
        <w:br w:type="page"/>
      </w:r>
    </w:p>
    <w:p w14:paraId="27FE08FA" w14:textId="77777777" w:rsidR="00A01E06" w:rsidRDefault="00A01E06" w:rsidP="001E0CEE">
      <w:pPr>
        <w:ind w:firstLine="567"/>
        <w:jc w:val="right"/>
        <w:rPr>
          <w:rFonts w:ascii="GHEA Grapalat" w:hAnsi="GHEA Grapalat" w:cs="Sylfaen"/>
          <w:i/>
          <w:sz w:val="20"/>
          <w:szCs w:val="20"/>
          <w:lang w:val="pt-BR"/>
        </w:rPr>
      </w:pPr>
    </w:p>
    <w:p w14:paraId="5C05FB75" w14:textId="77777777" w:rsidR="00A01E06" w:rsidRDefault="00A01E06" w:rsidP="001E0CEE">
      <w:pPr>
        <w:ind w:firstLine="567"/>
        <w:jc w:val="right"/>
        <w:rPr>
          <w:rFonts w:ascii="GHEA Grapalat" w:hAnsi="GHEA Grapalat" w:cs="Sylfaen"/>
          <w:i/>
          <w:sz w:val="20"/>
          <w:szCs w:val="20"/>
          <w:lang w:val="pt-BR"/>
        </w:rPr>
      </w:pPr>
    </w:p>
    <w:p w14:paraId="7D5DABB8" w14:textId="57AB270D"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0D91A310"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272961F9" w14:textId="77777777" w:rsidR="001E0CEE" w:rsidRPr="00FB1EC7" w:rsidRDefault="001E0CEE" w:rsidP="001E0CEE">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79A05A08" w14:textId="77777777" w:rsidR="001E0CEE" w:rsidRPr="00FB1EC7" w:rsidRDefault="001E0CEE" w:rsidP="001E0CEE">
      <w:pPr>
        <w:tabs>
          <w:tab w:val="left" w:pos="9540"/>
        </w:tabs>
        <w:rPr>
          <w:rFonts w:ascii="GHEA Grapalat" w:hAnsi="GHEA Grapalat"/>
          <w:sz w:val="20"/>
          <w:lang w:val="pt-BR"/>
        </w:rPr>
      </w:pPr>
    </w:p>
    <w:p w14:paraId="17AAD72D" w14:textId="77777777" w:rsidR="001E0CEE" w:rsidRPr="00FB1EC7" w:rsidRDefault="001E0CEE" w:rsidP="001E0CEE">
      <w:pPr>
        <w:tabs>
          <w:tab w:val="left" w:pos="9540"/>
        </w:tabs>
        <w:rPr>
          <w:rFonts w:ascii="GHEA Grapalat" w:hAnsi="GHEA Grapalat"/>
          <w:sz w:val="20"/>
          <w:lang w:val="pt-BR"/>
        </w:rPr>
      </w:pPr>
    </w:p>
    <w:p w14:paraId="100D8CFA" w14:textId="77777777" w:rsidR="001E0CEE" w:rsidRPr="002D5ECD" w:rsidRDefault="001E0CEE" w:rsidP="001E0CEE">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72E60C10" w14:textId="77777777" w:rsidR="001E0CEE" w:rsidRPr="00026681" w:rsidRDefault="001E0CEE" w:rsidP="001E0CEE">
      <w:pPr>
        <w:jc w:val="right"/>
        <w:rPr>
          <w:rFonts w:ascii="GHEA Grapalat" w:hAnsi="GHEA Grapalat"/>
          <w:sz w:val="20"/>
          <w:lang w:val="pt-BR"/>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710"/>
        <w:gridCol w:w="3060"/>
        <w:gridCol w:w="540"/>
        <w:gridCol w:w="450"/>
        <w:gridCol w:w="450"/>
        <w:gridCol w:w="450"/>
        <w:gridCol w:w="450"/>
        <w:gridCol w:w="450"/>
        <w:gridCol w:w="450"/>
        <w:gridCol w:w="450"/>
        <w:gridCol w:w="450"/>
        <w:gridCol w:w="450"/>
        <w:gridCol w:w="450"/>
        <w:gridCol w:w="540"/>
        <w:gridCol w:w="540"/>
        <w:gridCol w:w="8"/>
      </w:tblGrid>
      <w:tr w:rsidR="00026681" w:rsidRPr="00FA2E9A" w14:paraId="5628AA93" w14:textId="77777777" w:rsidTr="00026681">
        <w:trPr>
          <w:trHeight w:val="548"/>
          <w:jc w:val="center"/>
        </w:trPr>
        <w:tc>
          <w:tcPr>
            <w:tcW w:w="11343" w:type="dxa"/>
            <w:gridSpan w:val="17"/>
            <w:vAlign w:val="center"/>
          </w:tcPr>
          <w:p w14:paraId="07229E89" w14:textId="77777777" w:rsidR="00026681" w:rsidRPr="00013015"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026681" w:rsidRPr="00BB3C85" w14:paraId="780F3688" w14:textId="77777777" w:rsidTr="00026681">
        <w:trPr>
          <w:gridAfter w:val="1"/>
          <w:wAfter w:w="8" w:type="dxa"/>
          <w:trHeight w:val="809"/>
          <w:jc w:val="center"/>
        </w:trPr>
        <w:tc>
          <w:tcPr>
            <w:tcW w:w="445" w:type="dxa"/>
            <w:vMerge w:val="restart"/>
            <w:vAlign w:val="center"/>
          </w:tcPr>
          <w:p w14:paraId="71249F74" w14:textId="77777777" w:rsidR="00026681" w:rsidRPr="00013015" w:rsidRDefault="00026681" w:rsidP="00CD796B">
            <w:pPr>
              <w:jc w:val="center"/>
              <w:rPr>
                <w:rFonts w:ascii="GHEA Grapalat" w:hAnsi="GHEA Grapalat"/>
                <w:sz w:val="20"/>
                <w:szCs w:val="20"/>
                <w:lang w:val="es-ES"/>
              </w:rPr>
            </w:pPr>
            <w:r w:rsidRPr="00013015">
              <w:rPr>
                <w:rFonts w:ascii="GHEA Grapalat" w:hAnsi="GHEA Grapalat"/>
                <w:sz w:val="20"/>
                <w:szCs w:val="20"/>
                <w:lang w:val="es-ES"/>
              </w:rPr>
              <w:t>Չ/Հ</w:t>
            </w:r>
          </w:p>
        </w:tc>
        <w:tc>
          <w:tcPr>
            <w:tcW w:w="1710" w:type="dxa"/>
            <w:vMerge w:val="restart"/>
            <w:vAlign w:val="center"/>
          </w:tcPr>
          <w:p w14:paraId="787D0B28" w14:textId="2BBB1891" w:rsidR="00026681" w:rsidRPr="0016559E" w:rsidRDefault="00026681" w:rsidP="00381CE8">
            <w:pPr>
              <w:jc w:val="center"/>
              <w:rPr>
                <w:rFonts w:ascii="GHEA Grapalat" w:hAnsi="GHEA Grapalat"/>
                <w:color w:val="000000" w:themeColor="text1"/>
                <w:sz w:val="18"/>
                <w:szCs w:val="18"/>
                <w:lang w:val="es-ES"/>
              </w:rPr>
            </w:pPr>
            <w:proofErr w:type="spellStart"/>
            <w:r w:rsidRPr="0016559E">
              <w:rPr>
                <w:rFonts w:ascii="GHEA Grapalat" w:hAnsi="GHEA Grapalat"/>
                <w:color w:val="000000" w:themeColor="text1"/>
                <w:sz w:val="18"/>
                <w:szCs w:val="18"/>
                <w:lang w:val="es-ES"/>
              </w:rPr>
              <w:t>Գնումների</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պլանով</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նախատեսված</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միջանցիկ</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ծածկագիրը</w:t>
            </w:r>
            <w:proofErr w:type="spellEnd"/>
            <w:r w:rsidRPr="0016559E">
              <w:rPr>
                <w:rFonts w:ascii="GHEA Grapalat" w:hAnsi="GHEA Grapalat"/>
                <w:color w:val="000000" w:themeColor="text1"/>
                <w:sz w:val="18"/>
                <w:szCs w:val="18"/>
                <w:lang w:val="es-ES"/>
              </w:rPr>
              <w:t xml:space="preserve">` </w:t>
            </w:r>
            <w:proofErr w:type="spellStart"/>
            <w:r w:rsidRPr="0016559E">
              <w:rPr>
                <w:rFonts w:ascii="GHEA Grapalat" w:hAnsi="GHEA Grapalat"/>
                <w:color w:val="000000" w:themeColor="text1"/>
                <w:sz w:val="18"/>
                <w:szCs w:val="18"/>
                <w:lang w:val="es-ES"/>
              </w:rPr>
              <w:t>ըստ</w:t>
            </w:r>
            <w:proofErr w:type="spellEnd"/>
            <w:r w:rsidRPr="0016559E">
              <w:rPr>
                <w:rFonts w:ascii="GHEA Grapalat" w:hAnsi="GHEA Grapalat"/>
                <w:color w:val="000000" w:themeColor="text1"/>
                <w:sz w:val="18"/>
                <w:szCs w:val="18"/>
                <w:lang w:val="es-ES"/>
              </w:rPr>
              <w:t xml:space="preserve"> ԳՄԱ </w:t>
            </w:r>
            <w:proofErr w:type="spellStart"/>
            <w:r w:rsidRPr="0016559E">
              <w:rPr>
                <w:rFonts w:ascii="GHEA Grapalat" w:hAnsi="GHEA Grapalat"/>
                <w:color w:val="000000" w:themeColor="text1"/>
                <w:sz w:val="18"/>
                <w:szCs w:val="18"/>
                <w:lang w:val="es-ES"/>
              </w:rPr>
              <w:t>դասակարգման</w:t>
            </w:r>
            <w:proofErr w:type="spellEnd"/>
            <w:r w:rsidRPr="0016559E">
              <w:rPr>
                <w:rFonts w:ascii="GHEA Grapalat" w:hAnsi="GHEA Grapalat"/>
                <w:color w:val="000000" w:themeColor="text1"/>
                <w:sz w:val="18"/>
                <w:szCs w:val="18"/>
                <w:lang w:val="es-ES"/>
              </w:rPr>
              <w:t xml:space="preserve"> (CPV)</w:t>
            </w:r>
          </w:p>
        </w:tc>
        <w:tc>
          <w:tcPr>
            <w:tcW w:w="3060" w:type="dxa"/>
            <w:vMerge w:val="restart"/>
            <w:vAlign w:val="center"/>
          </w:tcPr>
          <w:p w14:paraId="7021FE41" w14:textId="77777777" w:rsidR="00026681" w:rsidRPr="00FA2E9A" w:rsidRDefault="00026681" w:rsidP="00CD796B">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20" w:type="dxa"/>
            <w:gridSpan w:val="13"/>
            <w:vAlign w:val="center"/>
          </w:tcPr>
          <w:p w14:paraId="63240636" w14:textId="315DF964" w:rsidR="00026681" w:rsidRPr="00FA2E9A" w:rsidRDefault="00026681" w:rsidP="00CD796B">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B82D9E">
              <w:rPr>
                <w:rFonts w:ascii="GHEA Grapalat" w:hAnsi="GHEA Grapalat"/>
                <w:sz w:val="20"/>
                <w:szCs w:val="20"/>
                <w:lang w:val="hy-AM"/>
              </w:rPr>
              <w:t>6</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այդթվում</w:t>
            </w:r>
            <w:proofErr w:type="spellEnd"/>
            <w:r w:rsidRPr="00FA2E9A">
              <w:rPr>
                <w:rFonts w:ascii="GHEA Grapalat" w:hAnsi="GHEA Grapalat"/>
                <w:sz w:val="20"/>
                <w:szCs w:val="20"/>
                <w:lang w:val="es-ES"/>
              </w:rPr>
              <w:t>*</w:t>
            </w:r>
          </w:p>
        </w:tc>
      </w:tr>
      <w:tr w:rsidR="00026681" w:rsidRPr="00FA2E9A" w14:paraId="7C48D5BF" w14:textId="77777777" w:rsidTr="00026681">
        <w:trPr>
          <w:gridAfter w:val="1"/>
          <w:wAfter w:w="8" w:type="dxa"/>
          <w:cantSplit/>
          <w:trHeight w:val="1205"/>
          <w:jc w:val="center"/>
        </w:trPr>
        <w:tc>
          <w:tcPr>
            <w:tcW w:w="445" w:type="dxa"/>
            <w:vMerge/>
          </w:tcPr>
          <w:p w14:paraId="7AABF557" w14:textId="77777777" w:rsidR="00026681" w:rsidRPr="00C51AE9" w:rsidRDefault="00026681" w:rsidP="00CD796B">
            <w:pPr>
              <w:jc w:val="center"/>
              <w:rPr>
                <w:rFonts w:ascii="GHEA Grapalat" w:hAnsi="GHEA Grapalat"/>
                <w:sz w:val="20"/>
                <w:szCs w:val="20"/>
                <w:lang w:val="es-ES"/>
              </w:rPr>
            </w:pPr>
          </w:p>
        </w:tc>
        <w:tc>
          <w:tcPr>
            <w:tcW w:w="1710" w:type="dxa"/>
            <w:vMerge/>
          </w:tcPr>
          <w:p w14:paraId="31F00736" w14:textId="77777777" w:rsidR="00026681" w:rsidRPr="00760676" w:rsidRDefault="00026681" w:rsidP="00CD796B">
            <w:pPr>
              <w:jc w:val="center"/>
              <w:rPr>
                <w:rFonts w:ascii="GHEA Grapalat" w:hAnsi="GHEA Grapalat"/>
                <w:color w:val="000000" w:themeColor="text1"/>
                <w:sz w:val="20"/>
                <w:szCs w:val="20"/>
                <w:lang w:val="es-ES"/>
              </w:rPr>
            </w:pPr>
          </w:p>
        </w:tc>
        <w:tc>
          <w:tcPr>
            <w:tcW w:w="3060" w:type="dxa"/>
            <w:vMerge/>
          </w:tcPr>
          <w:p w14:paraId="60517F27" w14:textId="77777777" w:rsidR="00026681" w:rsidRPr="00FA2E9A" w:rsidRDefault="00026681" w:rsidP="00CD796B">
            <w:pPr>
              <w:jc w:val="center"/>
              <w:rPr>
                <w:rFonts w:ascii="GHEA Grapalat" w:hAnsi="GHEA Grapalat"/>
                <w:sz w:val="20"/>
                <w:szCs w:val="20"/>
                <w:lang w:val="es-ES"/>
              </w:rPr>
            </w:pPr>
          </w:p>
        </w:tc>
        <w:tc>
          <w:tcPr>
            <w:tcW w:w="540" w:type="dxa"/>
            <w:textDirection w:val="btLr"/>
            <w:vAlign w:val="center"/>
          </w:tcPr>
          <w:p w14:paraId="3187E185"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50" w:type="dxa"/>
            <w:textDirection w:val="btLr"/>
            <w:vAlign w:val="center"/>
          </w:tcPr>
          <w:p w14:paraId="44E389CD"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450" w:type="dxa"/>
            <w:textDirection w:val="btLr"/>
            <w:vAlign w:val="center"/>
          </w:tcPr>
          <w:p w14:paraId="682A592F"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450" w:type="dxa"/>
            <w:textDirection w:val="btLr"/>
            <w:vAlign w:val="center"/>
          </w:tcPr>
          <w:p w14:paraId="3BAC4680" w14:textId="77777777" w:rsidR="00026681" w:rsidRPr="00FA2E9A" w:rsidRDefault="00026681" w:rsidP="00CD796B">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5B1981F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7C9B453A"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450" w:type="dxa"/>
            <w:textDirection w:val="btLr"/>
            <w:vAlign w:val="center"/>
          </w:tcPr>
          <w:p w14:paraId="6BBBCF3C"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450" w:type="dxa"/>
            <w:textDirection w:val="btLr"/>
            <w:vAlign w:val="center"/>
          </w:tcPr>
          <w:p w14:paraId="1F0A12B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50" w:type="dxa"/>
            <w:textDirection w:val="btLr"/>
            <w:vAlign w:val="center"/>
          </w:tcPr>
          <w:p w14:paraId="607D52FE"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50" w:type="dxa"/>
            <w:textDirection w:val="btLr"/>
            <w:vAlign w:val="center"/>
          </w:tcPr>
          <w:p w14:paraId="42E5C9EB"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50" w:type="dxa"/>
            <w:textDirection w:val="btLr"/>
            <w:vAlign w:val="center"/>
          </w:tcPr>
          <w:p w14:paraId="0480089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540" w:type="dxa"/>
            <w:textDirection w:val="btLr"/>
            <w:vAlign w:val="center"/>
          </w:tcPr>
          <w:p w14:paraId="3ED5BED4" w14:textId="77777777" w:rsidR="00026681" w:rsidRPr="00FA2E9A" w:rsidRDefault="00026681" w:rsidP="00CD796B">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540" w:type="dxa"/>
            <w:textDirection w:val="btLr"/>
            <w:vAlign w:val="center"/>
          </w:tcPr>
          <w:p w14:paraId="2906932C" w14:textId="77777777" w:rsidR="00026681" w:rsidRPr="00FA2E9A" w:rsidRDefault="00026681" w:rsidP="00CD796B">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EB2966" w:rsidRPr="00FA2E9A" w14:paraId="67A6D8D5" w14:textId="77777777" w:rsidTr="00026681">
        <w:trPr>
          <w:gridAfter w:val="1"/>
          <w:wAfter w:w="8" w:type="dxa"/>
          <w:cantSplit/>
          <w:trHeight w:val="575"/>
          <w:jc w:val="center"/>
        </w:trPr>
        <w:tc>
          <w:tcPr>
            <w:tcW w:w="445" w:type="dxa"/>
            <w:vAlign w:val="center"/>
          </w:tcPr>
          <w:p w14:paraId="5F1CA0BD" w14:textId="77777777" w:rsidR="00EB2966" w:rsidRPr="00AC09D9" w:rsidRDefault="00EB2966" w:rsidP="00EB2966">
            <w:pPr>
              <w:jc w:val="center"/>
              <w:rPr>
                <w:rFonts w:ascii="GHEA Grapalat" w:hAnsi="GHEA Grapalat"/>
                <w:sz w:val="20"/>
                <w:szCs w:val="20"/>
              </w:rPr>
            </w:pPr>
            <w:r>
              <w:rPr>
                <w:rFonts w:ascii="GHEA Grapalat" w:hAnsi="GHEA Grapalat"/>
                <w:sz w:val="20"/>
                <w:szCs w:val="20"/>
              </w:rPr>
              <w:t>1</w:t>
            </w:r>
          </w:p>
        </w:tc>
        <w:tc>
          <w:tcPr>
            <w:tcW w:w="1710" w:type="dxa"/>
            <w:vAlign w:val="center"/>
          </w:tcPr>
          <w:p w14:paraId="684F6320" w14:textId="0D789B9C" w:rsidR="00EB2966" w:rsidRPr="003A2AA2" w:rsidRDefault="00FB7564" w:rsidP="00EB2966">
            <w:pPr>
              <w:jc w:val="center"/>
              <w:rPr>
                <w:rFonts w:ascii="GHEA Grapalat" w:hAnsi="GHEA Grapalat"/>
                <w:iCs/>
                <w:sz w:val="18"/>
                <w:szCs w:val="18"/>
                <w:lang w:val="hy-AM"/>
              </w:rPr>
            </w:pPr>
            <w:r w:rsidRPr="00FB7564">
              <w:rPr>
                <w:rFonts w:ascii="GHEA Grapalat" w:hAnsi="GHEA Grapalat" w:cs="Calibri"/>
                <w:sz w:val="20"/>
                <w:szCs w:val="20"/>
              </w:rPr>
              <w:t>45231187/10</w:t>
            </w:r>
          </w:p>
        </w:tc>
        <w:tc>
          <w:tcPr>
            <w:tcW w:w="3060" w:type="dxa"/>
            <w:vAlign w:val="center"/>
          </w:tcPr>
          <w:p w14:paraId="7223085A" w14:textId="78466AB7" w:rsidR="00EB2966" w:rsidRPr="003A2AA2" w:rsidRDefault="009A4100" w:rsidP="00FB7564">
            <w:pPr>
              <w:rPr>
                <w:rFonts w:ascii="GHEA Grapalat" w:hAnsi="GHEA Grapalat"/>
                <w:iCs/>
                <w:sz w:val="18"/>
                <w:szCs w:val="18"/>
                <w:lang w:val="hy-AM"/>
              </w:rPr>
            </w:pPr>
            <w:r>
              <w:rPr>
                <w:rFonts w:ascii="GHEA Grapalat" w:hAnsi="GHEA Grapalat"/>
                <w:iCs/>
                <w:sz w:val="18"/>
                <w:szCs w:val="18"/>
                <w:lang w:val="hy-AM"/>
              </w:rPr>
              <w:t xml:space="preserve">Երևան քաղաքի </w:t>
            </w:r>
            <w:r w:rsidR="00FB7564" w:rsidRPr="00FB7564">
              <w:rPr>
                <w:rFonts w:ascii="GHEA Grapalat" w:hAnsi="GHEA Grapalat"/>
                <w:iCs/>
                <w:sz w:val="18"/>
                <w:szCs w:val="18"/>
                <w:lang w:val="hy-AM"/>
              </w:rPr>
              <w:t>Մալաթիա-Սեբաստիա վարչական շրջանի տարածքում բակային տարածքների և միջբակային ճանապարհների ասֆալտապատման աշխատանքներ</w:t>
            </w:r>
          </w:p>
        </w:tc>
        <w:tc>
          <w:tcPr>
            <w:tcW w:w="540" w:type="dxa"/>
            <w:textDirection w:val="btLr"/>
            <w:vAlign w:val="center"/>
          </w:tcPr>
          <w:p w14:paraId="45045756" w14:textId="77777777" w:rsidR="00EB2966" w:rsidRPr="003A2AA2" w:rsidRDefault="00EB2966" w:rsidP="00EB2966">
            <w:pPr>
              <w:ind w:left="113" w:right="113"/>
              <w:jc w:val="center"/>
              <w:rPr>
                <w:rFonts w:ascii="GHEA Grapalat" w:hAnsi="GHEA Grapalat"/>
                <w:iCs/>
                <w:sz w:val="18"/>
                <w:szCs w:val="18"/>
                <w:lang w:val="hy-AM"/>
              </w:rPr>
            </w:pPr>
            <w:r w:rsidRPr="003A2AA2">
              <w:rPr>
                <w:rFonts w:ascii="GHEA Grapalat" w:hAnsi="GHEA Grapalat"/>
                <w:iCs/>
                <w:sz w:val="18"/>
                <w:szCs w:val="18"/>
                <w:lang w:val="hy-AM"/>
              </w:rPr>
              <w:t>0.0</w:t>
            </w:r>
          </w:p>
        </w:tc>
        <w:tc>
          <w:tcPr>
            <w:tcW w:w="450" w:type="dxa"/>
            <w:textDirection w:val="btLr"/>
            <w:vAlign w:val="center"/>
          </w:tcPr>
          <w:p w14:paraId="529754C9" w14:textId="71DFD591" w:rsidR="00EB2966" w:rsidRPr="00FB7564" w:rsidRDefault="006E5DD2" w:rsidP="00EB2966">
            <w:pPr>
              <w:ind w:left="113" w:right="113"/>
              <w:jc w:val="center"/>
              <w:rPr>
                <w:rFonts w:ascii="GHEA Grapalat" w:hAnsi="GHEA Grapalat"/>
                <w:iCs/>
                <w:sz w:val="18"/>
                <w:szCs w:val="18"/>
              </w:rPr>
            </w:pPr>
            <w:r w:rsidRPr="003A2AA2">
              <w:rPr>
                <w:rFonts w:ascii="GHEA Grapalat" w:hAnsi="GHEA Grapalat"/>
                <w:iCs/>
                <w:sz w:val="18"/>
                <w:szCs w:val="18"/>
                <w:lang w:val="hy-AM"/>
              </w:rPr>
              <w:t>0.0</w:t>
            </w:r>
          </w:p>
        </w:tc>
        <w:tc>
          <w:tcPr>
            <w:tcW w:w="450" w:type="dxa"/>
            <w:textDirection w:val="btLr"/>
            <w:vAlign w:val="center"/>
          </w:tcPr>
          <w:p w14:paraId="129C74FF" w14:textId="67C4B008"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lang w:val="hy-AM"/>
              </w:rPr>
              <w:t>20</w:t>
            </w:r>
            <w:r>
              <w:rPr>
                <w:rFonts w:ascii="GHEA Grapalat" w:hAnsi="GHEA Grapalat"/>
                <w:iCs/>
                <w:sz w:val="18"/>
                <w:szCs w:val="18"/>
              </w:rPr>
              <w:t>%</w:t>
            </w:r>
          </w:p>
        </w:tc>
        <w:tc>
          <w:tcPr>
            <w:tcW w:w="450" w:type="dxa"/>
            <w:textDirection w:val="btLr"/>
            <w:vAlign w:val="center"/>
          </w:tcPr>
          <w:p w14:paraId="1741032D" w14:textId="4909806B"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rPr>
              <w:t>39%</w:t>
            </w:r>
          </w:p>
        </w:tc>
        <w:tc>
          <w:tcPr>
            <w:tcW w:w="450" w:type="dxa"/>
            <w:textDirection w:val="btLr"/>
            <w:vAlign w:val="center"/>
          </w:tcPr>
          <w:p w14:paraId="34239317" w14:textId="6539D375" w:rsidR="00EB2966" w:rsidRPr="003A2AA2" w:rsidRDefault="00FB7564" w:rsidP="00EB2966">
            <w:pPr>
              <w:spacing w:line="360" w:lineRule="auto"/>
              <w:ind w:left="113" w:right="113"/>
              <w:jc w:val="center"/>
              <w:rPr>
                <w:rFonts w:ascii="GHEA Grapalat" w:hAnsi="GHEA Grapalat"/>
                <w:iCs/>
                <w:sz w:val="18"/>
                <w:szCs w:val="18"/>
                <w:lang w:val="hy-AM"/>
              </w:rPr>
            </w:pPr>
            <w:r>
              <w:rPr>
                <w:rFonts w:ascii="GHEA Grapalat" w:hAnsi="GHEA Grapalat"/>
                <w:iCs/>
                <w:sz w:val="18"/>
                <w:szCs w:val="18"/>
              </w:rPr>
              <w:t>39%</w:t>
            </w:r>
          </w:p>
        </w:tc>
        <w:tc>
          <w:tcPr>
            <w:tcW w:w="450" w:type="dxa"/>
            <w:textDirection w:val="btLr"/>
            <w:vAlign w:val="center"/>
          </w:tcPr>
          <w:p w14:paraId="53CEA69B" w14:textId="11B40970"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rPr>
              <w:t>39%</w:t>
            </w:r>
          </w:p>
        </w:tc>
        <w:tc>
          <w:tcPr>
            <w:tcW w:w="450" w:type="dxa"/>
            <w:textDirection w:val="btLr"/>
            <w:vAlign w:val="center"/>
          </w:tcPr>
          <w:p w14:paraId="39DA6C90" w14:textId="1FD7BF9E"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rPr>
              <w:t>79%</w:t>
            </w:r>
          </w:p>
        </w:tc>
        <w:tc>
          <w:tcPr>
            <w:tcW w:w="450" w:type="dxa"/>
            <w:textDirection w:val="btLr"/>
            <w:vAlign w:val="center"/>
          </w:tcPr>
          <w:p w14:paraId="0B83AB81" w14:textId="335FE4E0"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rPr>
              <w:t>79%</w:t>
            </w:r>
          </w:p>
        </w:tc>
        <w:tc>
          <w:tcPr>
            <w:tcW w:w="450" w:type="dxa"/>
            <w:textDirection w:val="btLr"/>
            <w:vAlign w:val="center"/>
          </w:tcPr>
          <w:p w14:paraId="55572983" w14:textId="3F455DFA"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rPr>
              <w:t>79%</w:t>
            </w:r>
          </w:p>
        </w:tc>
        <w:tc>
          <w:tcPr>
            <w:tcW w:w="450" w:type="dxa"/>
            <w:textDirection w:val="btLr"/>
            <w:vAlign w:val="center"/>
          </w:tcPr>
          <w:p w14:paraId="0BE06288" w14:textId="27B7B08E"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lang w:val="hy-AM"/>
              </w:rPr>
              <w:t>100</w:t>
            </w:r>
            <w:r>
              <w:rPr>
                <w:rFonts w:ascii="GHEA Grapalat" w:hAnsi="GHEA Grapalat"/>
                <w:iCs/>
                <w:sz w:val="18"/>
                <w:szCs w:val="18"/>
              </w:rPr>
              <w:t>%</w:t>
            </w:r>
          </w:p>
        </w:tc>
        <w:tc>
          <w:tcPr>
            <w:tcW w:w="450" w:type="dxa"/>
            <w:textDirection w:val="btLr"/>
            <w:vAlign w:val="center"/>
          </w:tcPr>
          <w:p w14:paraId="3A30AA03" w14:textId="181C2C22"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lang w:val="hy-AM"/>
              </w:rPr>
              <w:t>100</w:t>
            </w:r>
            <w:r>
              <w:rPr>
                <w:rFonts w:ascii="GHEA Grapalat" w:hAnsi="GHEA Grapalat"/>
                <w:iCs/>
                <w:sz w:val="18"/>
                <w:szCs w:val="18"/>
              </w:rPr>
              <w:t>%</w:t>
            </w:r>
          </w:p>
        </w:tc>
        <w:tc>
          <w:tcPr>
            <w:tcW w:w="540" w:type="dxa"/>
            <w:textDirection w:val="btLr"/>
            <w:vAlign w:val="center"/>
          </w:tcPr>
          <w:p w14:paraId="77F70E2D" w14:textId="24C451A7"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lang w:val="hy-AM"/>
              </w:rPr>
              <w:t>100</w:t>
            </w:r>
            <w:r>
              <w:rPr>
                <w:rFonts w:ascii="GHEA Grapalat" w:hAnsi="GHEA Grapalat"/>
                <w:iCs/>
                <w:sz w:val="18"/>
                <w:szCs w:val="18"/>
              </w:rPr>
              <w:t>%</w:t>
            </w:r>
          </w:p>
        </w:tc>
        <w:tc>
          <w:tcPr>
            <w:tcW w:w="540" w:type="dxa"/>
            <w:textDirection w:val="btLr"/>
            <w:vAlign w:val="center"/>
          </w:tcPr>
          <w:p w14:paraId="5BE7D36D" w14:textId="522A9BE2" w:rsidR="00EB2966" w:rsidRPr="003A2AA2" w:rsidRDefault="00FB7564" w:rsidP="00EB2966">
            <w:pPr>
              <w:ind w:left="113" w:right="113"/>
              <w:jc w:val="center"/>
              <w:rPr>
                <w:rFonts w:ascii="GHEA Grapalat" w:hAnsi="GHEA Grapalat"/>
                <w:iCs/>
                <w:sz w:val="18"/>
                <w:szCs w:val="18"/>
                <w:lang w:val="hy-AM"/>
              </w:rPr>
            </w:pPr>
            <w:r>
              <w:rPr>
                <w:rFonts w:ascii="GHEA Grapalat" w:hAnsi="GHEA Grapalat"/>
                <w:iCs/>
                <w:sz w:val="18"/>
                <w:szCs w:val="18"/>
                <w:lang w:val="hy-AM"/>
              </w:rPr>
              <w:t>100</w:t>
            </w:r>
            <w:r>
              <w:rPr>
                <w:rFonts w:ascii="GHEA Grapalat" w:hAnsi="GHEA Grapalat"/>
                <w:iCs/>
                <w:sz w:val="18"/>
                <w:szCs w:val="18"/>
              </w:rPr>
              <w:t>%</w:t>
            </w:r>
          </w:p>
        </w:tc>
      </w:tr>
    </w:tbl>
    <w:p w14:paraId="0C29CCBB" w14:textId="77777777" w:rsidR="009F5B90" w:rsidRPr="0093002B" w:rsidRDefault="009F5B90" w:rsidP="009F5B90">
      <w:pPr>
        <w:jc w:val="both"/>
        <w:rPr>
          <w:rFonts w:ascii="GHEA Grapalat" w:hAnsi="GHEA Grapalat" w:cs="Sylfaen"/>
          <w:i/>
          <w:sz w:val="18"/>
          <w:szCs w:val="18"/>
          <w:lang w:val="pt-BR"/>
        </w:rPr>
      </w:pPr>
      <w:r w:rsidRPr="0093002B">
        <w:rPr>
          <w:rFonts w:ascii="GHEA Grapalat" w:hAnsi="GHEA Grapalat"/>
          <w:i/>
          <w:sz w:val="18"/>
          <w:szCs w:val="18"/>
        </w:rPr>
        <w:t xml:space="preserve">* </w:t>
      </w:r>
      <w:r w:rsidRPr="0093002B">
        <w:rPr>
          <w:rFonts w:ascii="GHEA Grapalat" w:hAnsi="GHEA Grapalat" w:cs="Sylfaen"/>
          <w:i/>
          <w:sz w:val="18"/>
          <w:szCs w:val="18"/>
          <w:lang w:val="pt-BR"/>
        </w:rPr>
        <w:t>Վճարման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ենթակա</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գումարները</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ներկայացվում են աճողական</w:t>
      </w:r>
      <w:r w:rsidRPr="0093002B">
        <w:rPr>
          <w:rFonts w:ascii="GHEA Grapalat" w:hAnsi="GHEA Grapalat" w:cs="Times Armenian"/>
          <w:i/>
          <w:sz w:val="18"/>
          <w:szCs w:val="18"/>
        </w:rPr>
        <w:t xml:space="preserve"> </w:t>
      </w:r>
      <w:r w:rsidRPr="0093002B">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5E00C905" w14:textId="77777777" w:rsidR="001E0CEE" w:rsidRPr="00FB1EC7" w:rsidRDefault="001E0CEE" w:rsidP="001E0CEE">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1E0CEE" w:rsidRPr="00FB1EC7" w14:paraId="2A2BB61A" w14:textId="77777777" w:rsidTr="007759CD">
        <w:trPr>
          <w:jc w:val="center"/>
        </w:trPr>
        <w:tc>
          <w:tcPr>
            <w:tcW w:w="4536" w:type="dxa"/>
          </w:tcPr>
          <w:p w14:paraId="5F2CA878" w14:textId="77777777" w:rsidR="001E0CEE" w:rsidRPr="00FB1EC7" w:rsidRDefault="001E0CEE" w:rsidP="007759CD">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4F47F3C3" w14:textId="77777777" w:rsidR="001E0CEE" w:rsidRPr="00FB1EC7" w:rsidRDefault="001E0CEE" w:rsidP="007759CD">
            <w:pPr>
              <w:rPr>
                <w:rFonts w:ascii="GHEA Grapalat" w:hAnsi="GHEA Grapalat"/>
                <w:sz w:val="22"/>
                <w:szCs w:val="22"/>
                <w:lang w:val="ru-RU"/>
              </w:rPr>
            </w:pPr>
          </w:p>
          <w:p w14:paraId="165F5676" w14:textId="77777777" w:rsidR="001E0CEE" w:rsidRPr="00FB1EC7" w:rsidRDefault="001E0CEE" w:rsidP="007759CD">
            <w:pPr>
              <w:rPr>
                <w:rFonts w:ascii="GHEA Grapalat" w:hAnsi="GHEA Grapalat"/>
                <w:lang w:val="ru-RU"/>
              </w:rPr>
            </w:pPr>
          </w:p>
          <w:p w14:paraId="62849F71"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14E5A332"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8B27348" w14:textId="77777777" w:rsidR="001E0CEE" w:rsidRPr="00FB1EC7" w:rsidRDefault="001E0CEE" w:rsidP="007759CD">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0FD5AE4" w14:textId="77777777" w:rsidR="001E0CEE" w:rsidRPr="00FB1EC7" w:rsidRDefault="001E0CEE" w:rsidP="007759CD">
            <w:pPr>
              <w:spacing w:line="360" w:lineRule="auto"/>
              <w:jc w:val="center"/>
              <w:rPr>
                <w:rFonts w:ascii="GHEA Grapalat" w:hAnsi="GHEA Grapalat"/>
                <w:lang w:val="ru-RU"/>
              </w:rPr>
            </w:pPr>
          </w:p>
        </w:tc>
        <w:tc>
          <w:tcPr>
            <w:tcW w:w="4343" w:type="dxa"/>
          </w:tcPr>
          <w:p w14:paraId="1294861E" w14:textId="77777777" w:rsidR="001E0CEE" w:rsidRPr="00FB1EC7" w:rsidRDefault="001E0CEE" w:rsidP="007759CD">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66E9E398" w14:textId="77777777" w:rsidR="001E0CEE" w:rsidRPr="00FB1EC7" w:rsidRDefault="001E0CEE" w:rsidP="007759CD">
            <w:pPr>
              <w:jc w:val="center"/>
              <w:rPr>
                <w:rFonts w:ascii="GHEA Grapalat" w:hAnsi="GHEA Grapalat"/>
                <w:lang w:val="ru-RU"/>
              </w:rPr>
            </w:pPr>
          </w:p>
          <w:p w14:paraId="35CD3A7D" w14:textId="77777777" w:rsidR="001E0CEE" w:rsidRPr="00FB1EC7" w:rsidRDefault="001E0CEE" w:rsidP="007759CD">
            <w:pPr>
              <w:jc w:val="center"/>
              <w:rPr>
                <w:rFonts w:ascii="GHEA Grapalat" w:hAnsi="GHEA Grapalat"/>
                <w:lang w:val="ru-RU"/>
              </w:rPr>
            </w:pPr>
          </w:p>
          <w:p w14:paraId="1D499DBC" w14:textId="77777777" w:rsidR="001E0CEE" w:rsidRPr="00FB1EC7" w:rsidRDefault="001E0CEE" w:rsidP="007759CD">
            <w:pPr>
              <w:jc w:val="center"/>
              <w:rPr>
                <w:rFonts w:ascii="GHEA Grapalat" w:hAnsi="GHEA Grapalat"/>
                <w:lang w:val="ru-RU"/>
              </w:rPr>
            </w:pPr>
            <w:r w:rsidRPr="00FB1EC7">
              <w:rPr>
                <w:rFonts w:ascii="GHEA Grapalat" w:hAnsi="GHEA Grapalat"/>
                <w:lang w:val="ru-RU"/>
              </w:rPr>
              <w:t>---------------------------------</w:t>
            </w:r>
          </w:p>
          <w:p w14:paraId="2C350459" w14:textId="77777777" w:rsidR="001E0CEE" w:rsidRPr="00FB1EC7" w:rsidRDefault="001E0CEE" w:rsidP="007759CD">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8F49603" w14:textId="77777777" w:rsidR="001E0CEE" w:rsidRPr="00FB1EC7" w:rsidRDefault="001E0CEE" w:rsidP="007759CD">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93002B" w:rsidRDefault="00F02279" w:rsidP="00F02279">
      <w:pPr>
        <w:rPr>
          <w:rFonts w:ascii="GHEA Grapalat" w:hAnsi="GHEA Grapalat"/>
          <w:sz w:val="20"/>
          <w:lang w:val="ru-RU"/>
        </w:rPr>
        <w:sectPr w:rsidR="00F02279" w:rsidRPr="0093002B" w:rsidSect="00545BDE">
          <w:footnotePr>
            <w:pos w:val="beneathText"/>
          </w:footnotePr>
          <w:pgSz w:w="11906" w:h="16838" w:code="9"/>
          <w:pgMar w:top="533" w:right="707" w:bottom="720" w:left="663" w:header="561" w:footer="561" w:gutter="0"/>
          <w:cols w:space="720"/>
        </w:sectPr>
      </w:pPr>
    </w:p>
    <w:p w14:paraId="5078875C"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cs="Sylfaen"/>
          <w:i/>
          <w:sz w:val="20"/>
          <w:szCs w:val="20"/>
          <w:lang w:val="pt-BR"/>
        </w:rPr>
        <w:lastRenderedPageBreak/>
        <w:t>Հավելված</w:t>
      </w:r>
      <w:r w:rsidRPr="0093002B">
        <w:rPr>
          <w:rFonts w:ascii="GHEA Grapalat" w:hAnsi="GHEA Grapalat" w:cs="Arial"/>
          <w:i/>
          <w:sz w:val="20"/>
          <w:szCs w:val="20"/>
          <w:lang w:val="pt-BR"/>
        </w:rPr>
        <w:t xml:space="preserve"> </w:t>
      </w:r>
      <w:r w:rsidRPr="0093002B">
        <w:rPr>
          <w:rFonts w:ascii="GHEA Grapalat" w:hAnsi="GHEA Grapalat" w:cs="Sylfaen"/>
          <w:i/>
          <w:sz w:val="20"/>
          <w:szCs w:val="20"/>
          <w:lang w:val="pt-BR"/>
        </w:rPr>
        <w:t>թիվ</w:t>
      </w:r>
      <w:r w:rsidRPr="0093002B">
        <w:rPr>
          <w:rFonts w:ascii="GHEA Grapalat" w:hAnsi="GHEA Grapalat" w:cs="Arial"/>
          <w:i/>
          <w:sz w:val="20"/>
          <w:szCs w:val="20"/>
          <w:lang w:val="pt-BR"/>
        </w:rPr>
        <w:t xml:space="preserve"> 4</w:t>
      </w:r>
    </w:p>
    <w:p w14:paraId="3AEDADD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ru-RU"/>
        </w:rPr>
        <w:t>«</w:t>
      </w:r>
      <w:r w:rsidRPr="0093002B">
        <w:rPr>
          <w:rFonts w:ascii="GHEA Grapalat" w:hAnsi="GHEA Grapalat"/>
          <w:i/>
          <w:sz w:val="20"/>
          <w:szCs w:val="20"/>
          <w:lang w:val="pt-BR"/>
        </w:rPr>
        <w:t xml:space="preserve">           </w:t>
      </w:r>
      <w:r w:rsidRPr="0093002B">
        <w:rPr>
          <w:rFonts w:ascii="GHEA Grapalat" w:hAnsi="GHEA Grapalat"/>
          <w:i/>
          <w:sz w:val="20"/>
          <w:szCs w:val="20"/>
          <w:lang w:val="ru-RU"/>
        </w:rPr>
        <w:t>»</w:t>
      </w:r>
      <w:r w:rsidRPr="0093002B">
        <w:rPr>
          <w:rFonts w:ascii="GHEA Grapalat" w:hAnsi="GHEA Grapalat"/>
          <w:i/>
          <w:sz w:val="20"/>
          <w:szCs w:val="20"/>
          <w:lang w:val="pt-BR"/>
        </w:rPr>
        <w:t xml:space="preserve">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4B31D2CA"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51705B22" w14:textId="77777777" w:rsidR="00F02279" w:rsidRPr="0093002B" w:rsidRDefault="00F02279" w:rsidP="00F02279">
      <w:pPr>
        <w:ind w:firstLine="567"/>
        <w:jc w:val="right"/>
        <w:rPr>
          <w:rFonts w:ascii="GHEA Grapalat" w:hAnsi="GHEA Grapalat" w:cs="Sylfaen"/>
          <w:i/>
          <w:sz w:val="22"/>
          <w:szCs w:val="22"/>
          <w:lang w:val="pt-BR"/>
        </w:rPr>
      </w:pPr>
    </w:p>
    <w:p w14:paraId="5E6519B1" w14:textId="77777777" w:rsidR="00F02279" w:rsidRPr="0093002B"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BB3C85" w14:paraId="5BEC65D9" w14:textId="77777777" w:rsidTr="00545BDE">
        <w:trPr>
          <w:tblCellSpacing w:w="7" w:type="dxa"/>
          <w:jc w:val="center"/>
        </w:trPr>
        <w:tc>
          <w:tcPr>
            <w:tcW w:w="0" w:type="auto"/>
            <w:vAlign w:val="center"/>
          </w:tcPr>
          <w:p w14:paraId="67977C2E" w14:textId="77777777" w:rsidR="00F02279" w:rsidRPr="0093002B" w:rsidRDefault="00254AA2" w:rsidP="00545BDE">
            <w:pPr>
              <w:jc w:val="center"/>
              <w:rPr>
                <w:rFonts w:ascii="GHEA Grapalat" w:hAnsi="GHEA Grapalat"/>
                <w:iCs/>
                <w:sz w:val="21"/>
                <w:szCs w:val="21"/>
                <w:lang w:val="pt-BR"/>
              </w:rPr>
            </w:pPr>
            <w:r w:rsidRPr="0093002B">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93002B">
              <w:rPr>
                <w:rFonts w:ascii="GHEA Grapalat" w:hAnsi="GHEA Grapalat"/>
                <w:iCs/>
                <w:sz w:val="21"/>
                <w:szCs w:val="21"/>
              </w:rPr>
              <w:t>Պայմանագրի</w:t>
            </w:r>
            <w:proofErr w:type="spellEnd"/>
            <w:r w:rsidR="00F02279" w:rsidRPr="0093002B">
              <w:rPr>
                <w:rFonts w:ascii="GHEA Grapalat" w:hAnsi="GHEA Grapalat"/>
                <w:iCs/>
                <w:sz w:val="21"/>
                <w:szCs w:val="21"/>
                <w:lang w:val="pt-BR"/>
              </w:rPr>
              <w:t xml:space="preserve"> </w:t>
            </w:r>
            <w:proofErr w:type="spellStart"/>
            <w:r w:rsidR="00F02279" w:rsidRPr="0093002B">
              <w:rPr>
                <w:rFonts w:ascii="GHEA Grapalat" w:hAnsi="GHEA Grapalat"/>
                <w:iCs/>
                <w:sz w:val="21"/>
                <w:szCs w:val="21"/>
              </w:rPr>
              <w:t>կողմ</w:t>
            </w:r>
            <w:proofErr w:type="spellEnd"/>
            <w:r w:rsidR="00F02279" w:rsidRPr="0093002B">
              <w:rPr>
                <w:rFonts w:ascii="GHEA Grapalat" w:hAnsi="GHEA Grapalat"/>
                <w:iCs/>
                <w:sz w:val="21"/>
                <w:szCs w:val="21"/>
                <w:lang w:val="pt-BR"/>
              </w:rPr>
              <w:t xml:space="preserve"> </w:t>
            </w:r>
          </w:p>
          <w:p w14:paraId="3983EB98"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14F1FBDD"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w:t>
            </w:r>
          </w:p>
          <w:p w14:paraId="2258185E"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w:t>
            </w:r>
          </w:p>
          <w:p w14:paraId="28AB81C7"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 xml:space="preserve"> _________________________ </w:t>
            </w:r>
          </w:p>
          <w:p w14:paraId="569E688A"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 xml:space="preserve"> _______________________ </w:t>
            </w:r>
          </w:p>
        </w:tc>
        <w:tc>
          <w:tcPr>
            <w:tcW w:w="0" w:type="auto"/>
            <w:vAlign w:val="center"/>
          </w:tcPr>
          <w:p w14:paraId="161D4748"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Պատվիրատու</w:t>
            </w:r>
            <w:proofErr w:type="spellEnd"/>
          </w:p>
          <w:p w14:paraId="7C446421"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66C2310F" w14:textId="77777777" w:rsidR="00F02279" w:rsidRPr="0093002B" w:rsidRDefault="00F02279" w:rsidP="00545BDE">
            <w:pPr>
              <w:jc w:val="center"/>
              <w:rPr>
                <w:rFonts w:ascii="GHEA Grapalat" w:hAnsi="GHEA Grapalat"/>
                <w:iCs/>
                <w:sz w:val="21"/>
                <w:szCs w:val="21"/>
                <w:lang w:val="pt-BR"/>
              </w:rPr>
            </w:pPr>
            <w:r w:rsidRPr="0093002B">
              <w:rPr>
                <w:rFonts w:ascii="GHEA Grapalat" w:hAnsi="GHEA Grapalat"/>
                <w:iCs/>
                <w:sz w:val="21"/>
                <w:szCs w:val="21"/>
                <w:lang w:val="pt-BR"/>
              </w:rPr>
              <w:t>_____________________________</w:t>
            </w:r>
          </w:p>
          <w:p w14:paraId="42E0FC0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գտնվելու</w:t>
            </w:r>
            <w:proofErr w:type="spellEnd"/>
            <w:r w:rsidRPr="0093002B">
              <w:rPr>
                <w:rFonts w:ascii="GHEA Grapalat" w:hAnsi="GHEA Grapalat"/>
                <w:iCs/>
                <w:sz w:val="21"/>
                <w:szCs w:val="21"/>
                <w:lang w:val="pt-BR"/>
              </w:rPr>
              <w:t xml:space="preserve"> </w:t>
            </w:r>
            <w:proofErr w:type="spellStart"/>
            <w:r w:rsidRPr="0093002B">
              <w:rPr>
                <w:rFonts w:ascii="GHEA Grapalat" w:hAnsi="GHEA Grapalat"/>
                <w:iCs/>
                <w:sz w:val="21"/>
                <w:szCs w:val="21"/>
              </w:rPr>
              <w:t>վայրը</w:t>
            </w:r>
            <w:proofErr w:type="spellEnd"/>
            <w:r w:rsidRPr="0093002B">
              <w:rPr>
                <w:rFonts w:ascii="GHEA Grapalat" w:hAnsi="GHEA Grapalat"/>
                <w:iCs/>
                <w:sz w:val="21"/>
                <w:szCs w:val="21"/>
                <w:lang w:val="pt-BR"/>
              </w:rPr>
              <w:t xml:space="preserve"> _________________</w:t>
            </w:r>
          </w:p>
          <w:p w14:paraId="4C31110D"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հհ</w:t>
            </w:r>
            <w:proofErr w:type="spellEnd"/>
            <w:r w:rsidRPr="0093002B">
              <w:rPr>
                <w:rFonts w:ascii="GHEA Grapalat" w:hAnsi="GHEA Grapalat"/>
                <w:iCs/>
                <w:sz w:val="21"/>
                <w:szCs w:val="21"/>
                <w:lang w:val="pt-BR"/>
              </w:rPr>
              <w:t>____________________________</w:t>
            </w:r>
          </w:p>
          <w:p w14:paraId="1167F345" w14:textId="77777777" w:rsidR="00F02279" w:rsidRPr="0093002B" w:rsidRDefault="00F02279" w:rsidP="00545BDE">
            <w:pPr>
              <w:jc w:val="center"/>
              <w:rPr>
                <w:rFonts w:ascii="GHEA Grapalat" w:hAnsi="GHEA Grapalat"/>
                <w:iCs/>
                <w:sz w:val="21"/>
                <w:szCs w:val="21"/>
                <w:lang w:val="pt-BR"/>
              </w:rPr>
            </w:pPr>
            <w:proofErr w:type="spellStart"/>
            <w:r w:rsidRPr="0093002B">
              <w:rPr>
                <w:rFonts w:ascii="GHEA Grapalat" w:hAnsi="GHEA Grapalat"/>
                <w:iCs/>
                <w:sz w:val="21"/>
                <w:szCs w:val="21"/>
              </w:rPr>
              <w:t>հվհհ</w:t>
            </w:r>
            <w:proofErr w:type="spellEnd"/>
            <w:r w:rsidRPr="0093002B">
              <w:rPr>
                <w:rFonts w:ascii="GHEA Grapalat" w:hAnsi="GHEA Grapalat"/>
                <w:iCs/>
                <w:sz w:val="21"/>
                <w:szCs w:val="21"/>
                <w:lang w:val="pt-BR"/>
              </w:rPr>
              <w:t>___________________________</w:t>
            </w:r>
          </w:p>
        </w:tc>
      </w:tr>
    </w:tbl>
    <w:p w14:paraId="170C1020" w14:textId="77777777" w:rsidR="00F02279" w:rsidRPr="0093002B" w:rsidRDefault="00F02279" w:rsidP="00F02279">
      <w:pPr>
        <w:ind w:firstLine="375"/>
        <w:rPr>
          <w:rFonts w:ascii="Arial" w:hAnsi="Arial" w:cs="Arial"/>
          <w:iCs/>
          <w:sz w:val="21"/>
          <w:szCs w:val="21"/>
          <w:lang w:val="pt-BR"/>
        </w:rPr>
      </w:pPr>
      <w:r w:rsidRPr="0093002B">
        <w:rPr>
          <w:rFonts w:ascii="Arial" w:hAnsi="Arial" w:cs="Arial"/>
          <w:iCs/>
          <w:sz w:val="21"/>
          <w:szCs w:val="21"/>
          <w:lang w:val="pt-BR"/>
        </w:rPr>
        <w:t>  </w:t>
      </w:r>
    </w:p>
    <w:p w14:paraId="44D34A61" w14:textId="77777777" w:rsidR="00F02279" w:rsidRPr="0093002B" w:rsidRDefault="00F02279" w:rsidP="00F02279">
      <w:pPr>
        <w:ind w:firstLine="375"/>
        <w:rPr>
          <w:rFonts w:ascii="GHEA Grapalat" w:hAnsi="GHEA Grapalat"/>
          <w:iCs/>
          <w:sz w:val="15"/>
          <w:szCs w:val="21"/>
          <w:lang w:val="pt-BR"/>
        </w:rPr>
      </w:pPr>
    </w:p>
    <w:p w14:paraId="78D95243" w14:textId="77777777" w:rsidR="00F02279" w:rsidRPr="0093002B" w:rsidRDefault="00F02279" w:rsidP="00F02279">
      <w:pPr>
        <w:ind w:firstLine="375"/>
        <w:jc w:val="center"/>
        <w:rPr>
          <w:rFonts w:ascii="GHEA Grapalat" w:hAnsi="GHEA Grapalat"/>
          <w:iCs/>
          <w:sz w:val="22"/>
          <w:szCs w:val="22"/>
          <w:lang w:val="pt-BR"/>
        </w:rPr>
      </w:pPr>
      <w:r w:rsidRPr="0093002B">
        <w:rPr>
          <w:rFonts w:ascii="GHEA Grapalat" w:hAnsi="GHEA Grapalat"/>
          <w:b/>
          <w:bCs/>
          <w:iCs/>
          <w:sz w:val="22"/>
          <w:szCs w:val="22"/>
        </w:rPr>
        <w:t>ԱՐՁԱՆԱԳՐՈՒԹՅՈՒՆ</w:t>
      </w:r>
      <w:r w:rsidRPr="0093002B">
        <w:rPr>
          <w:rFonts w:ascii="GHEA Grapalat" w:hAnsi="GHEA Grapalat"/>
          <w:b/>
          <w:bCs/>
          <w:iCs/>
          <w:sz w:val="22"/>
          <w:szCs w:val="22"/>
          <w:lang w:val="pt-BR"/>
        </w:rPr>
        <w:t xml:space="preserve"> N</w:t>
      </w:r>
    </w:p>
    <w:p w14:paraId="4435CB2D" w14:textId="77777777" w:rsidR="00F02279" w:rsidRPr="0093002B" w:rsidRDefault="00F02279" w:rsidP="00F02279">
      <w:pPr>
        <w:ind w:firstLine="375"/>
        <w:jc w:val="center"/>
        <w:rPr>
          <w:rFonts w:ascii="GHEA Grapalat" w:hAnsi="GHEA Grapalat"/>
          <w:b/>
          <w:bCs/>
          <w:iCs/>
          <w:sz w:val="22"/>
          <w:szCs w:val="22"/>
          <w:lang w:val="pt-BR"/>
        </w:rPr>
      </w:pPr>
      <w:r w:rsidRPr="0093002B">
        <w:rPr>
          <w:rFonts w:ascii="GHEA Grapalat" w:hAnsi="GHEA Grapalat"/>
          <w:b/>
          <w:bCs/>
          <w:iCs/>
          <w:sz w:val="22"/>
          <w:szCs w:val="22"/>
        </w:rPr>
        <w:t>ՊԱՅՄԱՆԱԳՐԻ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ԿԱՄ</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ԴՐԱ</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ՄԻ</w:t>
      </w:r>
      <w:r w:rsidRPr="0093002B">
        <w:rPr>
          <w:rFonts w:ascii="GHEA Grapalat" w:hAnsi="GHEA Grapalat"/>
          <w:b/>
          <w:bCs/>
          <w:iCs/>
          <w:sz w:val="22"/>
          <w:szCs w:val="22"/>
          <w:lang w:val="pt-BR"/>
        </w:rPr>
        <w:t xml:space="preserve"> </w:t>
      </w:r>
      <w:r w:rsidRPr="0093002B">
        <w:rPr>
          <w:rFonts w:ascii="GHEA Grapalat" w:hAnsi="GHEA Grapalat"/>
          <w:b/>
          <w:bCs/>
          <w:iCs/>
          <w:sz w:val="22"/>
          <w:szCs w:val="22"/>
        </w:rPr>
        <w:t>ՄԱՍԻ</w:t>
      </w:r>
      <w:r w:rsidRPr="0093002B">
        <w:rPr>
          <w:rFonts w:ascii="GHEA Grapalat" w:hAnsi="GHEA Grapalat"/>
          <w:b/>
          <w:bCs/>
          <w:iCs/>
          <w:sz w:val="22"/>
          <w:szCs w:val="22"/>
          <w:lang w:val="pt-BR"/>
        </w:rPr>
        <w:t xml:space="preserve"> ԿԱՏԱՐՄԱՆ ԱՐԴՅՈՒՆՔՆԵՐԻ </w:t>
      </w:r>
    </w:p>
    <w:p w14:paraId="5EC05A7B" w14:textId="77777777" w:rsidR="00F02279" w:rsidRPr="0093002B" w:rsidRDefault="00F02279" w:rsidP="00F02279">
      <w:pPr>
        <w:ind w:firstLine="375"/>
        <w:jc w:val="center"/>
        <w:rPr>
          <w:rFonts w:ascii="Arial Unicode" w:hAnsi="Arial Unicode"/>
          <w:iCs/>
          <w:sz w:val="22"/>
          <w:szCs w:val="22"/>
          <w:lang w:val="pt-BR"/>
        </w:rPr>
      </w:pPr>
      <w:r w:rsidRPr="0093002B">
        <w:rPr>
          <w:rFonts w:ascii="GHEA Grapalat" w:hAnsi="GHEA Grapalat"/>
          <w:b/>
          <w:bCs/>
          <w:iCs/>
          <w:sz w:val="22"/>
          <w:szCs w:val="22"/>
        </w:rPr>
        <w:t>ՀԱՆՁՆՄԱՆ</w:t>
      </w:r>
      <w:r w:rsidRPr="0093002B">
        <w:rPr>
          <w:rFonts w:ascii="GHEA Grapalat" w:hAnsi="GHEA Grapalat"/>
          <w:b/>
          <w:bCs/>
          <w:iCs/>
          <w:sz w:val="22"/>
          <w:szCs w:val="22"/>
          <w:lang w:val="pt-BR"/>
        </w:rPr>
        <w:t>-</w:t>
      </w:r>
      <w:r w:rsidRPr="0093002B">
        <w:rPr>
          <w:rFonts w:ascii="GHEA Grapalat" w:hAnsi="GHEA Grapalat"/>
          <w:b/>
          <w:bCs/>
          <w:iCs/>
          <w:sz w:val="22"/>
          <w:szCs w:val="22"/>
        </w:rPr>
        <w:t>ԸՆԴՈՒՆՄԱՆ</w:t>
      </w:r>
    </w:p>
    <w:p w14:paraId="145C186C" w14:textId="77777777" w:rsidR="00F02279" w:rsidRPr="0093002B" w:rsidRDefault="00F02279" w:rsidP="00F02279">
      <w:pPr>
        <w:pStyle w:val="BodyTextIndent"/>
        <w:spacing w:line="240" w:lineRule="auto"/>
        <w:ind w:firstLine="0"/>
        <w:jc w:val="center"/>
        <w:rPr>
          <w:b/>
          <w:bCs/>
          <w:iCs/>
          <w:lang w:val="es-ES"/>
        </w:rPr>
      </w:pPr>
    </w:p>
    <w:p w14:paraId="2C21A4C1" w14:textId="77777777" w:rsidR="00F02279" w:rsidRPr="0093002B" w:rsidRDefault="00F02279" w:rsidP="00F02279">
      <w:pPr>
        <w:pStyle w:val="BodyTextIndent"/>
        <w:spacing w:line="240" w:lineRule="auto"/>
        <w:ind w:firstLine="540"/>
        <w:rPr>
          <w:iCs/>
          <w:lang w:val="es-ES"/>
        </w:rPr>
      </w:pPr>
      <w:r w:rsidRPr="0093002B">
        <w:rPr>
          <w:rFonts w:ascii="GHEA Grapalat" w:hAnsi="GHEA Grapalat"/>
          <w:sz w:val="21"/>
          <w:szCs w:val="21"/>
          <w:lang w:val="es-ES" w:eastAsia="ru-RU"/>
        </w:rPr>
        <w:t>«      » «              »</w:t>
      </w:r>
      <w:r w:rsidRPr="0093002B">
        <w:rPr>
          <w:iCs/>
          <w:lang w:val="es-ES"/>
        </w:rPr>
        <w:t xml:space="preserve">  </w:t>
      </w:r>
      <w:r w:rsidRPr="0093002B">
        <w:rPr>
          <w:rFonts w:ascii="GHEA Grapalat" w:hAnsi="GHEA Grapalat"/>
          <w:sz w:val="21"/>
          <w:szCs w:val="21"/>
          <w:lang w:val="es-ES" w:eastAsia="ru-RU"/>
        </w:rPr>
        <w:t xml:space="preserve">20    </w:t>
      </w:r>
      <w:r w:rsidRPr="0093002B">
        <w:rPr>
          <w:rFonts w:ascii="GHEA Grapalat" w:hAnsi="GHEA Grapalat"/>
          <w:sz w:val="21"/>
          <w:szCs w:val="21"/>
          <w:lang w:eastAsia="ru-RU"/>
        </w:rPr>
        <w:t>թ</w:t>
      </w:r>
      <w:r w:rsidRPr="0093002B">
        <w:rPr>
          <w:rFonts w:ascii="GHEA Grapalat" w:hAnsi="GHEA Grapalat"/>
          <w:sz w:val="21"/>
          <w:szCs w:val="21"/>
          <w:lang w:val="es-ES" w:eastAsia="ru-RU"/>
        </w:rPr>
        <w:t>.</w:t>
      </w:r>
    </w:p>
    <w:p w14:paraId="21BA3876" w14:textId="77777777" w:rsidR="00F02279" w:rsidRPr="0093002B" w:rsidRDefault="00F02279" w:rsidP="00F02279">
      <w:pPr>
        <w:pStyle w:val="BodyTextIndent"/>
        <w:spacing w:line="240" w:lineRule="auto"/>
        <w:ind w:firstLine="0"/>
        <w:rPr>
          <w:iCs/>
          <w:lang w:val="es-ES"/>
        </w:rPr>
      </w:pPr>
    </w:p>
    <w:p w14:paraId="0014D120"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այսուհետ</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Պայմանագիր</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անվանումը</w:t>
      </w:r>
      <w:proofErr w:type="spellEnd"/>
      <w:r w:rsidRPr="0093002B">
        <w:rPr>
          <w:rFonts w:ascii="GHEA Grapalat" w:hAnsi="GHEA Grapalat"/>
          <w:sz w:val="21"/>
          <w:szCs w:val="21"/>
          <w:lang w:val="es-ES"/>
        </w:rPr>
        <w:t>` ____________________________________________________________________________________________</w:t>
      </w:r>
    </w:p>
    <w:p w14:paraId="39A76C54"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կնքման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ամսաթիվը</w:t>
      </w:r>
      <w:proofErr w:type="spellEnd"/>
      <w:r w:rsidRPr="0093002B">
        <w:rPr>
          <w:rFonts w:ascii="GHEA Grapalat" w:hAnsi="GHEA Grapalat"/>
          <w:sz w:val="21"/>
          <w:szCs w:val="21"/>
          <w:lang w:val="es-ES"/>
        </w:rPr>
        <w:t xml:space="preserve">` «____» «__________________» 20 </w:t>
      </w:r>
      <w:r w:rsidRPr="0093002B">
        <w:rPr>
          <w:rFonts w:ascii="GHEA Grapalat" w:hAnsi="GHEA Grapalat"/>
          <w:sz w:val="21"/>
          <w:szCs w:val="21"/>
        </w:rPr>
        <w:t>թ</w:t>
      </w:r>
      <w:r w:rsidRPr="0093002B">
        <w:rPr>
          <w:rFonts w:ascii="GHEA Grapalat" w:hAnsi="GHEA Grapalat"/>
          <w:sz w:val="21"/>
          <w:szCs w:val="21"/>
          <w:lang w:val="es-ES"/>
        </w:rPr>
        <w:t>.</w:t>
      </w:r>
    </w:p>
    <w:p w14:paraId="66F392BA" w14:textId="77777777" w:rsidR="00F02279" w:rsidRPr="0093002B" w:rsidRDefault="00F02279" w:rsidP="00F02279">
      <w:pPr>
        <w:pStyle w:val="NormalWeb"/>
        <w:spacing w:before="0" w:beforeAutospacing="0" w:after="0" w:afterAutospacing="0"/>
        <w:rPr>
          <w:rFonts w:ascii="GHEA Grapalat" w:hAnsi="GHEA Grapalat"/>
          <w:sz w:val="21"/>
          <w:szCs w:val="21"/>
          <w:lang w:val="es-ES"/>
        </w:rPr>
      </w:pP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համարը</w:t>
      </w:r>
      <w:proofErr w:type="spellEnd"/>
      <w:r w:rsidRPr="0093002B">
        <w:rPr>
          <w:rFonts w:ascii="GHEA Grapalat" w:hAnsi="GHEA Grapalat"/>
          <w:sz w:val="21"/>
          <w:szCs w:val="21"/>
          <w:lang w:val="es-ES"/>
        </w:rPr>
        <w:t>`    __________</w:t>
      </w:r>
    </w:p>
    <w:p w14:paraId="2950EA99" w14:textId="77777777" w:rsidR="00F02279" w:rsidRPr="0093002B" w:rsidRDefault="00F02279" w:rsidP="00F02279">
      <w:pPr>
        <w:jc w:val="both"/>
        <w:rPr>
          <w:rFonts w:ascii="GHEA Grapalat" w:hAnsi="GHEA Grapalat" w:cs="Sylfaen"/>
          <w:iCs/>
          <w:lang w:val="es-ES"/>
        </w:rPr>
      </w:pPr>
      <w:proofErr w:type="spellStart"/>
      <w:r w:rsidRPr="0093002B">
        <w:rPr>
          <w:rFonts w:ascii="GHEA Grapalat" w:hAnsi="GHEA Grapalat"/>
          <w:iCs/>
          <w:sz w:val="21"/>
          <w:szCs w:val="21"/>
        </w:rPr>
        <w:t>Պատվիրատուն</w:t>
      </w:r>
      <w:proofErr w:type="spellEnd"/>
      <w:r w:rsidRPr="0093002B">
        <w:rPr>
          <w:rFonts w:ascii="GHEA Grapalat" w:hAnsi="GHEA Grapalat"/>
          <w:iCs/>
          <w:sz w:val="21"/>
          <w:szCs w:val="21"/>
          <w:lang w:val="es-ES"/>
        </w:rPr>
        <w:t xml:space="preserve">  </w:t>
      </w:r>
      <w:r w:rsidRPr="0093002B">
        <w:rPr>
          <w:rFonts w:ascii="GHEA Grapalat" w:hAnsi="GHEA Grapalat"/>
          <w:iCs/>
          <w:sz w:val="21"/>
          <w:szCs w:val="21"/>
        </w:rPr>
        <w:t>և</w:t>
      </w:r>
      <w:r w:rsidRPr="0093002B">
        <w:rPr>
          <w:rFonts w:ascii="GHEA Grapalat" w:hAnsi="GHEA Grapalat"/>
          <w:iCs/>
          <w:sz w:val="21"/>
          <w:szCs w:val="21"/>
          <w:lang w:val="es-ES"/>
        </w:rPr>
        <w:t xml:space="preserve">  </w:t>
      </w:r>
      <w:proofErr w:type="spellStart"/>
      <w:r w:rsidRPr="0093002B">
        <w:rPr>
          <w:rFonts w:ascii="GHEA Grapalat" w:hAnsi="GHEA Grapalat"/>
          <w:sz w:val="21"/>
          <w:szCs w:val="21"/>
        </w:rPr>
        <w:t>Պայմանագրի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rPr>
        <w:t>կողմը</w:t>
      </w:r>
      <w:proofErr w:type="spellEnd"/>
      <w:r w:rsidRPr="0093002B">
        <w:rPr>
          <w:rFonts w:ascii="GHEA Grapalat" w:hAnsi="GHEA Grapalat"/>
          <w:sz w:val="21"/>
          <w:szCs w:val="21"/>
        </w:rPr>
        <w:t>՝</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հիմք </w:t>
      </w:r>
      <w:r w:rsidRPr="0093002B">
        <w:rPr>
          <w:rFonts w:ascii="GHEA Grapalat" w:hAnsi="GHEA Grapalat"/>
          <w:sz w:val="21"/>
          <w:szCs w:val="21"/>
          <w:lang w:val="es-ES"/>
        </w:rPr>
        <w:t xml:space="preserve"> </w:t>
      </w:r>
      <w:r w:rsidRPr="0093002B">
        <w:rPr>
          <w:rFonts w:ascii="GHEA Grapalat" w:hAnsi="GHEA Grapalat"/>
          <w:sz w:val="21"/>
          <w:szCs w:val="21"/>
          <w:lang w:val="hy-AM"/>
        </w:rPr>
        <w:t>ընդունելով</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պայմանագրի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կատարման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վերաբերյալ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20 </w:t>
      </w:r>
      <w:r w:rsidRPr="0093002B">
        <w:rPr>
          <w:rFonts w:ascii="GHEA Grapalat" w:hAnsi="GHEA Grapalat"/>
          <w:sz w:val="21"/>
          <w:szCs w:val="21"/>
          <w:lang w:val="es-ES"/>
        </w:rPr>
        <w:t xml:space="preserve">  </w:t>
      </w:r>
      <w:r w:rsidRPr="0093002B">
        <w:rPr>
          <w:rFonts w:ascii="GHEA Grapalat" w:hAnsi="GHEA Grapalat"/>
          <w:sz w:val="21"/>
          <w:szCs w:val="21"/>
          <w:lang w:val="hy-AM"/>
        </w:rPr>
        <w:t xml:space="preserve">  թ. դուրս գրված </w:t>
      </w:r>
      <w:r w:rsidRPr="0093002B">
        <w:rPr>
          <w:rFonts w:ascii="GHEA Grapalat" w:hAnsi="GHEA Grapalat"/>
          <w:sz w:val="21"/>
          <w:szCs w:val="21"/>
          <w:lang w:val="es-ES"/>
        </w:rPr>
        <w:t xml:space="preserve">N ___   </w:t>
      </w:r>
      <w:r w:rsidRPr="0093002B">
        <w:rPr>
          <w:rFonts w:ascii="GHEA Grapalat" w:hAnsi="GHEA Grapalat"/>
          <w:sz w:val="21"/>
          <w:szCs w:val="21"/>
          <w:lang w:val="hy-AM"/>
        </w:rPr>
        <w:t xml:space="preserve">հաշիվ ապրանքագիրը, </w:t>
      </w:r>
      <w:proofErr w:type="spellStart"/>
      <w:r w:rsidRPr="0093002B">
        <w:rPr>
          <w:rFonts w:ascii="GHEA Grapalat" w:hAnsi="GHEA Grapalat"/>
          <w:sz w:val="21"/>
          <w:szCs w:val="21"/>
          <w:lang w:val="es-ES"/>
        </w:rPr>
        <w:t>կազմեցին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սույն</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արձանագրությունը</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հետևյալի</w:t>
      </w:r>
      <w:proofErr w:type="spellEnd"/>
      <w:r w:rsidRPr="0093002B">
        <w:rPr>
          <w:rFonts w:ascii="GHEA Grapalat" w:hAnsi="GHEA Grapalat"/>
          <w:sz w:val="21"/>
          <w:szCs w:val="21"/>
          <w:lang w:val="es-ES"/>
        </w:rPr>
        <w:t xml:space="preserve"> </w:t>
      </w:r>
      <w:proofErr w:type="spellStart"/>
      <w:r w:rsidRPr="0093002B">
        <w:rPr>
          <w:rFonts w:ascii="GHEA Grapalat" w:hAnsi="GHEA Grapalat"/>
          <w:sz w:val="21"/>
          <w:szCs w:val="21"/>
          <w:lang w:val="es-ES"/>
        </w:rPr>
        <w:t>մասին</w:t>
      </w:r>
      <w:proofErr w:type="spellEnd"/>
      <w:r w:rsidRPr="0093002B">
        <w:rPr>
          <w:rFonts w:ascii="GHEA Grapalat" w:hAnsi="GHEA Grapalat"/>
          <w:sz w:val="21"/>
          <w:szCs w:val="21"/>
          <w:lang w:val="es-ES"/>
        </w:rPr>
        <w:t>.</w:t>
      </w:r>
    </w:p>
    <w:p w14:paraId="2044C12E" w14:textId="77777777" w:rsidR="00F02279" w:rsidRPr="0093002B" w:rsidRDefault="00F02279" w:rsidP="00F02279">
      <w:pPr>
        <w:jc w:val="both"/>
        <w:rPr>
          <w:rFonts w:ascii="GHEA Grapalat" w:hAnsi="GHEA Grapalat"/>
          <w:iCs/>
          <w:sz w:val="21"/>
          <w:szCs w:val="21"/>
          <w:lang w:val="hy-AM"/>
        </w:rPr>
      </w:pPr>
      <w:proofErr w:type="spellStart"/>
      <w:r w:rsidRPr="0093002B">
        <w:rPr>
          <w:rFonts w:ascii="GHEA Grapalat" w:hAnsi="GHEA Grapalat"/>
          <w:iCs/>
          <w:sz w:val="21"/>
          <w:szCs w:val="21"/>
        </w:rPr>
        <w:t>Պայմանագրի</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rPr>
        <w:t>շրջանակներում</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napToGrid w:val="0"/>
          <w:sz w:val="21"/>
          <w:szCs w:val="21"/>
          <w:lang w:val="es-ES"/>
        </w:rPr>
        <w:t>Պայմանագրի</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կողմը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կատարել</w:t>
      </w:r>
      <w:proofErr w:type="spellEnd"/>
      <w:r w:rsidRPr="0093002B">
        <w:rPr>
          <w:rFonts w:ascii="GHEA Grapalat" w:hAnsi="GHEA Grapalat"/>
          <w:iCs/>
          <w:sz w:val="21"/>
          <w:szCs w:val="21"/>
          <w:lang w:val="es-ES"/>
        </w:rPr>
        <w:t xml:space="preserve"> է </w:t>
      </w:r>
      <w:proofErr w:type="spellStart"/>
      <w:r w:rsidRPr="0093002B">
        <w:rPr>
          <w:rFonts w:ascii="GHEA Grapalat" w:hAnsi="GHEA Grapalat"/>
          <w:iCs/>
          <w:sz w:val="21"/>
          <w:szCs w:val="21"/>
          <w:lang w:val="es-ES"/>
        </w:rPr>
        <w:t>հետևյալ</w:t>
      </w:r>
      <w:proofErr w:type="spellEnd"/>
      <w:r w:rsidRPr="0093002B">
        <w:rPr>
          <w:rFonts w:ascii="GHEA Grapalat" w:hAnsi="GHEA Grapalat"/>
          <w:iCs/>
          <w:sz w:val="21"/>
          <w:szCs w:val="21"/>
          <w:lang w:val="es-ES"/>
        </w:rPr>
        <w:t xml:space="preserve"> </w:t>
      </w:r>
      <w:proofErr w:type="spellStart"/>
      <w:r w:rsidRPr="0093002B">
        <w:rPr>
          <w:rFonts w:ascii="GHEA Grapalat" w:hAnsi="GHEA Grapalat"/>
          <w:iCs/>
          <w:sz w:val="21"/>
          <w:szCs w:val="21"/>
          <w:lang w:val="es-ES"/>
        </w:rPr>
        <w:t>աշխատանքները</w:t>
      </w:r>
      <w:proofErr w:type="spellEnd"/>
      <w:r w:rsidRPr="0093002B">
        <w:rPr>
          <w:rFonts w:ascii="GHEA Grapalat" w:hAnsi="GHEA Grapalat"/>
          <w:iCs/>
          <w:sz w:val="21"/>
          <w:szCs w:val="21"/>
        </w:rPr>
        <w:t>՝</w:t>
      </w:r>
    </w:p>
    <w:p w14:paraId="08B3D423" w14:textId="77777777" w:rsidR="00F02279" w:rsidRPr="0093002B" w:rsidRDefault="00F02279" w:rsidP="00F02279">
      <w:pPr>
        <w:jc w:val="both"/>
        <w:rPr>
          <w:rFonts w:ascii="GHEA Grapalat" w:hAnsi="GHEA Grapalat"/>
          <w:iCs/>
          <w:sz w:val="21"/>
          <w:szCs w:val="21"/>
          <w:lang w:val="hy-AM"/>
        </w:rPr>
      </w:pPr>
    </w:p>
    <w:tbl>
      <w:tblPr>
        <w:tblW w:w="1088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55"/>
      </w:tblGrid>
      <w:tr w:rsidR="00F02279" w:rsidRPr="0093002B" w14:paraId="4FEAA96E" w14:textId="77777777" w:rsidTr="003A2AA2">
        <w:trPr>
          <w:jc w:val="right"/>
        </w:trPr>
        <w:tc>
          <w:tcPr>
            <w:tcW w:w="357" w:type="dxa"/>
            <w:vMerge w:val="restart"/>
            <w:vAlign w:val="center"/>
          </w:tcPr>
          <w:p w14:paraId="75DDEEB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N</w:t>
            </w:r>
          </w:p>
        </w:tc>
        <w:tc>
          <w:tcPr>
            <w:tcW w:w="10528" w:type="dxa"/>
            <w:gridSpan w:val="8"/>
            <w:vAlign w:val="center"/>
          </w:tcPr>
          <w:p w14:paraId="5E1B1467" w14:textId="77777777" w:rsidR="00F02279" w:rsidRPr="0093002B"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93002B">
              <w:rPr>
                <w:rFonts w:ascii="GHEA Grapalat" w:hAnsi="GHEA Grapalat" w:cs="Sylfaen"/>
                <w:sz w:val="18"/>
                <w:szCs w:val="18"/>
              </w:rPr>
              <w:t>Կատարված</w:t>
            </w:r>
            <w:proofErr w:type="spellEnd"/>
            <w:r w:rsidRPr="0093002B">
              <w:rPr>
                <w:rFonts w:ascii="GHEA Grapalat" w:hAnsi="GHEA Grapalat" w:cs="Courier New"/>
                <w:sz w:val="18"/>
                <w:szCs w:val="18"/>
              </w:rPr>
              <w:t xml:space="preserve"> </w:t>
            </w:r>
            <w:proofErr w:type="spellStart"/>
            <w:r w:rsidRPr="0093002B">
              <w:rPr>
                <w:rFonts w:ascii="GHEA Grapalat" w:hAnsi="GHEA Grapalat" w:cs="Sylfaen"/>
                <w:sz w:val="18"/>
                <w:szCs w:val="18"/>
              </w:rPr>
              <w:t>աշխատանքների</w:t>
            </w:r>
            <w:proofErr w:type="spellEnd"/>
          </w:p>
        </w:tc>
      </w:tr>
      <w:tr w:rsidR="00F02279" w:rsidRPr="0093002B" w14:paraId="07292EE1" w14:textId="77777777" w:rsidTr="003A2AA2">
        <w:trPr>
          <w:jc w:val="right"/>
        </w:trPr>
        <w:tc>
          <w:tcPr>
            <w:tcW w:w="357" w:type="dxa"/>
            <w:vMerge/>
          </w:tcPr>
          <w:p w14:paraId="7872BE0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vAlign w:val="center"/>
          </w:tcPr>
          <w:p w14:paraId="64F0B6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անվանումը</w:t>
            </w:r>
            <w:proofErr w:type="spellEnd"/>
          </w:p>
        </w:tc>
        <w:tc>
          <w:tcPr>
            <w:tcW w:w="1440" w:type="dxa"/>
            <w:vMerge w:val="restart"/>
            <w:vAlign w:val="center"/>
          </w:tcPr>
          <w:p w14:paraId="01995A3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տեխնիկական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բնութագրի</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համառոտ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շարադրանքը</w:t>
            </w:r>
            <w:proofErr w:type="spellEnd"/>
          </w:p>
        </w:tc>
        <w:tc>
          <w:tcPr>
            <w:tcW w:w="2916" w:type="dxa"/>
            <w:gridSpan w:val="2"/>
            <w:vAlign w:val="center"/>
          </w:tcPr>
          <w:p w14:paraId="73266231"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քանակական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ցուցանիշը</w:t>
            </w:r>
            <w:proofErr w:type="spellEnd"/>
          </w:p>
        </w:tc>
        <w:tc>
          <w:tcPr>
            <w:tcW w:w="2976" w:type="dxa"/>
            <w:gridSpan w:val="2"/>
            <w:vAlign w:val="center"/>
          </w:tcPr>
          <w:p w14:paraId="2291E1D2"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կատարման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ժամկետը</w:t>
            </w:r>
            <w:proofErr w:type="spellEnd"/>
          </w:p>
        </w:tc>
        <w:tc>
          <w:tcPr>
            <w:tcW w:w="1168" w:type="dxa"/>
            <w:vMerge w:val="restart"/>
            <w:vAlign w:val="center"/>
          </w:tcPr>
          <w:p w14:paraId="5191099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ենթակա</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գումարը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հազար</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դրամ</w:t>
            </w:r>
            <w:proofErr w:type="spellEnd"/>
            <w:r w:rsidRPr="0093002B">
              <w:rPr>
                <w:rFonts w:ascii="GHEA Grapalat" w:hAnsi="GHEA Grapalat"/>
                <w:sz w:val="18"/>
                <w:szCs w:val="18"/>
              </w:rPr>
              <w:t>/</w:t>
            </w:r>
          </w:p>
        </w:tc>
        <w:tc>
          <w:tcPr>
            <w:tcW w:w="855" w:type="dxa"/>
            <w:vMerge w:val="restart"/>
            <w:vAlign w:val="center"/>
          </w:tcPr>
          <w:p w14:paraId="4429803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r w:rsidRPr="0093002B">
              <w:rPr>
                <w:rFonts w:ascii="GHEA Grapalat" w:hAnsi="GHEA Grapalat"/>
                <w:sz w:val="18"/>
                <w:szCs w:val="18"/>
              </w:rPr>
              <w:t xml:space="preserve">Վճարման </w:t>
            </w:r>
            <w:proofErr w:type="spellStart"/>
            <w:r w:rsidRPr="0093002B">
              <w:rPr>
                <w:rFonts w:ascii="GHEA Grapalat" w:hAnsi="GHEA Grapalat"/>
                <w:sz w:val="18"/>
                <w:szCs w:val="18"/>
              </w:rPr>
              <w:t>ժամկետը</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վճարման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r w:rsidRPr="0093002B">
              <w:rPr>
                <w:rFonts w:ascii="GHEA Grapalat" w:hAnsi="GHEA Grapalat"/>
                <w:sz w:val="18"/>
                <w:szCs w:val="18"/>
              </w:rPr>
              <w:t>/</w:t>
            </w:r>
          </w:p>
        </w:tc>
      </w:tr>
      <w:tr w:rsidR="00F02279" w:rsidRPr="0093002B" w14:paraId="4EBF228E" w14:textId="77777777" w:rsidTr="003A2AA2">
        <w:trPr>
          <w:trHeight w:val="1105"/>
          <w:jc w:val="right"/>
        </w:trPr>
        <w:tc>
          <w:tcPr>
            <w:tcW w:w="357" w:type="dxa"/>
            <w:vMerge/>
            <w:tcBorders>
              <w:bottom w:val="single" w:sz="4" w:space="0" w:color="auto"/>
            </w:tcBorders>
          </w:tcPr>
          <w:p w14:paraId="51F8203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vAlign w:val="center"/>
          </w:tcPr>
          <w:p w14:paraId="36F9AE5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vAlign w:val="center"/>
          </w:tcPr>
          <w:p w14:paraId="23A1DB7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vAlign w:val="center"/>
          </w:tcPr>
          <w:p w14:paraId="136DC70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16" w:type="dxa"/>
            <w:tcBorders>
              <w:bottom w:val="single" w:sz="4" w:space="0" w:color="auto"/>
            </w:tcBorders>
            <w:vAlign w:val="center"/>
          </w:tcPr>
          <w:p w14:paraId="75799DCD"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842" w:type="dxa"/>
            <w:tcBorders>
              <w:bottom w:val="single" w:sz="4" w:space="0" w:color="auto"/>
            </w:tcBorders>
            <w:vAlign w:val="center"/>
          </w:tcPr>
          <w:p w14:paraId="55A7B323"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ըստ</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պայմանագրով</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հաստատված</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գնման</w:t>
            </w:r>
            <w:proofErr w:type="spellEnd"/>
            <w:r w:rsidRPr="0093002B">
              <w:rPr>
                <w:rFonts w:ascii="GHEA Grapalat" w:hAnsi="GHEA Grapalat"/>
                <w:sz w:val="18"/>
                <w:szCs w:val="18"/>
              </w:rPr>
              <w:t xml:space="preserve"> </w:t>
            </w:r>
            <w:proofErr w:type="spellStart"/>
            <w:r w:rsidRPr="0093002B">
              <w:rPr>
                <w:rFonts w:ascii="GHEA Grapalat" w:hAnsi="GHEA Grapalat"/>
                <w:sz w:val="18"/>
                <w:szCs w:val="18"/>
              </w:rPr>
              <w:t>ժամանակացույցի</w:t>
            </w:r>
            <w:proofErr w:type="spellEnd"/>
          </w:p>
        </w:tc>
        <w:tc>
          <w:tcPr>
            <w:tcW w:w="1134" w:type="dxa"/>
            <w:tcBorders>
              <w:bottom w:val="single" w:sz="4" w:space="0" w:color="auto"/>
            </w:tcBorders>
            <w:vAlign w:val="center"/>
          </w:tcPr>
          <w:p w14:paraId="1D9034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roofErr w:type="spellStart"/>
            <w:r w:rsidRPr="0093002B">
              <w:rPr>
                <w:rFonts w:ascii="GHEA Grapalat" w:hAnsi="GHEA Grapalat"/>
                <w:sz w:val="18"/>
                <w:szCs w:val="18"/>
              </w:rPr>
              <w:t>փաստացի</w:t>
            </w:r>
            <w:proofErr w:type="spellEnd"/>
          </w:p>
        </w:tc>
        <w:tc>
          <w:tcPr>
            <w:tcW w:w="1168" w:type="dxa"/>
            <w:vMerge/>
            <w:tcBorders>
              <w:bottom w:val="single" w:sz="4" w:space="0" w:color="auto"/>
            </w:tcBorders>
            <w:vAlign w:val="center"/>
          </w:tcPr>
          <w:p w14:paraId="4041F7CA"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55" w:type="dxa"/>
            <w:vMerge/>
            <w:tcBorders>
              <w:bottom w:val="single" w:sz="4" w:space="0" w:color="auto"/>
            </w:tcBorders>
            <w:vAlign w:val="center"/>
          </w:tcPr>
          <w:p w14:paraId="3DCBCE89"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32BE5277" w14:textId="77777777" w:rsidTr="003A2AA2">
        <w:trPr>
          <w:jc w:val="right"/>
        </w:trPr>
        <w:tc>
          <w:tcPr>
            <w:tcW w:w="357" w:type="dxa"/>
            <w:vAlign w:val="center"/>
          </w:tcPr>
          <w:p w14:paraId="159D71B0"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73" w:type="dxa"/>
            <w:vAlign w:val="center"/>
          </w:tcPr>
          <w:p w14:paraId="541F2715"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440" w:type="dxa"/>
            <w:vAlign w:val="center"/>
          </w:tcPr>
          <w:p w14:paraId="4A2B28AB"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00" w:type="dxa"/>
            <w:vAlign w:val="center"/>
          </w:tcPr>
          <w:p w14:paraId="74C4125E"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16" w:type="dxa"/>
            <w:vAlign w:val="center"/>
          </w:tcPr>
          <w:p w14:paraId="21018FB8"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842" w:type="dxa"/>
            <w:vAlign w:val="center"/>
          </w:tcPr>
          <w:p w14:paraId="53F34B27"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34" w:type="dxa"/>
            <w:vAlign w:val="center"/>
          </w:tcPr>
          <w:p w14:paraId="3796F1AF"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1168" w:type="dxa"/>
            <w:vAlign w:val="center"/>
          </w:tcPr>
          <w:p w14:paraId="34C28A3C"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c>
          <w:tcPr>
            <w:tcW w:w="855" w:type="dxa"/>
            <w:vAlign w:val="center"/>
          </w:tcPr>
          <w:p w14:paraId="263DFA76" w14:textId="77777777" w:rsidR="00F02279" w:rsidRPr="0093002B" w:rsidRDefault="00F02279" w:rsidP="00545BDE">
            <w:pPr>
              <w:pStyle w:val="NormalWeb"/>
              <w:spacing w:before="0" w:beforeAutospacing="0" w:after="0" w:afterAutospacing="0"/>
              <w:jc w:val="center"/>
              <w:rPr>
                <w:rFonts w:ascii="GHEA Grapalat" w:hAnsi="GHEA Grapalat"/>
                <w:sz w:val="18"/>
                <w:szCs w:val="18"/>
              </w:rPr>
            </w:pPr>
          </w:p>
        </w:tc>
      </w:tr>
      <w:tr w:rsidR="00F02279" w:rsidRPr="0093002B" w14:paraId="43380F66" w14:textId="77777777" w:rsidTr="003A2AA2">
        <w:trPr>
          <w:jc w:val="right"/>
        </w:trPr>
        <w:tc>
          <w:tcPr>
            <w:tcW w:w="357" w:type="dxa"/>
          </w:tcPr>
          <w:p w14:paraId="4A6E71A7"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73" w:type="dxa"/>
          </w:tcPr>
          <w:p w14:paraId="0A0AE605"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440" w:type="dxa"/>
          </w:tcPr>
          <w:p w14:paraId="5F26F2D4"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00" w:type="dxa"/>
          </w:tcPr>
          <w:p w14:paraId="743EA4E0"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16" w:type="dxa"/>
          </w:tcPr>
          <w:p w14:paraId="22481ADD"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842" w:type="dxa"/>
          </w:tcPr>
          <w:p w14:paraId="433B62E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34" w:type="dxa"/>
          </w:tcPr>
          <w:p w14:paraId="584F2BB6"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1168" w:type="dxa"/>
          </w:tcPr>
          <w:p w14:paraId="704CCA7E" w14:textId="77777777" w:rsidR="00F02279" w:rsidRPr="0093002B" w:rsidRDefault="00F02279" w:rsidP="00545BDE">
            <w:pPr>
              <w:pStyle w:val="NormalWeb"/>
              <w:spacing w:before="0" w:beforeAutospacing="0" w:after="0" w:afterAutospacing="0"/>
              <w:jc w:val="center"/>
              <w:rPr>
                <w:rFonts w:ascii="GHEA Grapalat" w:hAnsi="GHEA Grapalat"/>
              </w:rPr>
            </w:pPr>
          </w:p>
        </w:tc>
        <w:tc>
          <w:tcPr>
            <w:tcW w:w="855" w:type="dxa"/>
          </w:tcPr>
          <w:p w14:paraId="4D013AC2" w14:textId="77777777" w:rsidR="00F02279" w:rsidRPr="0093002B"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93002B" w:rsidRDefault="00F02279" w:rsidP="00F02279">
      <w:pPr>
        <w:ind w:firstLine="375"/>
        <w:jc w:val="both"/>
        <w:rPr>
          <w:rFonts w:ascii="Arial" w:hAnsi="Arial" w:cs="Arial"/>
          <w:iCs/>
          <w:sz w:val="21"/>
          <w:szCs w:val="21"/>
          <w:lang w:val="es-ES"/>
        </w:rPr>
      </w:pPr>
      <w:r w:rsidRPr="0093002B">
        <w:rPr>
          <w:rFonts w:ascii="Arial" w:hAnsi="Arial" w:cs="Arial"/>
          <w:iCs/>
          <w:sz w:val="21"/>
          <w:szCs w:val="21"/>
          <w:lang w:val="es-ES"/>
        </w:rPr>
        <w:t> </w:t>
      </w:r>
    </w:p>
    <w:p w14:paraId="7DB2568A" w14:textId="77777777" w:rsidR="00F02279" w:rsidRPr="0093002B" w:rsidRDefault="00F02279" w:rsidP="00F02279">
      <w:pPr>
        <w:ind w:firstLine="375"/>
        <w:jc w:val="both"/>
        <w:rPr>
          <w:rFonts w:ascii="GHEA Grapalat" w:hAnsi="GHEA Grapalat"/>
          <w:iCs/>
          <w:snapToGrid w:val="0"/>
          <w:sz w:val="21"/>
          <w:szCs w:val="21"/>
          <w:lang w:val="es-ES"/>
        </w:rPr>
      </w:pPr>
      <w:r w:rsidRPr="0093002B">
        <w:rPr>
          <w:rFonts w:ascii="Arial" w:hAnsi="Arial" w:cs="Arial"/>
          <w:iCs/>
          <w:sz w:val="21"/>
          <w:szCs w:val="21"/>
          <w:lang w:val="es-ES"/>
        </w:rPr>
        <w:t> </w:t>
      </w:r>
      <w:r w:rsidRPr="0093002B">
        <w:rPr>
          <w:rFonts w:ascii="GHEA Grapalat" w:hAnsi="GHEA Grapalat"/>
          <w:iCs/>
          <w:snapToGrid w:val="0"/>
          <w:sz w:val="21"/>
          <w:szCs w:val="21"/>
          <w:lang w:val="hy-AM"/>
        </w:rPr>
        <w:t xml:space="preserve">Սույն </w:t>
      </w:r>
      <w:proofErr w:type="spellStart"/>
      <w:r w:rsidRPr="0093002B">
        <w:rPr>
          <w:rFonts w:ascii="GHEA Grapalat" w:hAnsi="GHEA Grapalat"/>
          <w:iCs/>
          <w:snapToGrid w:val="0"/>
          <w:sz w:val="21"/>
          <w:szCs w:val="21"/>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երկկողմ</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հաստատման համար հիմք հանդիսացած</w:t>
      </w:r>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հաշիվ</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rPr>
        <w:t>ապրանքագիրը</w:t>
      </w:r>
      <w:proofErr w:type="spellEnd"/>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rPr>
        <w:t>և</w:t>
      </w:r>
      <w:r w:rsidRPr="0093002B">
        <w:rPr>
          <w:rFonts w:ascii="GHEA Grapalat" w:hAnsi="GHEA Grapalat"/>
          <w:iCs/>
          <w:snapToGrid w:val="0"/>
          <w:sz w:val="21"/>
          <w:szCs w:val="21"/>
          <w:lang w:val="es-ES"/>
        </w:rPr>
        <w:t xml:space="preserve"> </w:t>
      </w:r>
      <w:r w:rsidRPr="0093002B">
        <w:rPr>
          <w:rFonts w:ascii="GHEA Grapalat" w:hAnsi="GHEA Grapalat"/>
          <w:iCs/>
          <w:snapToGrid w:val="0"/>
          <w:sz w:val="21"/>
          <w:szCs w:val="21"/>
          <w:lang w:val="hy-AM"/>
        </w:rPr>
        <w:t xml:space="preserve">դրական </w:t>
      </w:r>
      <w:proofErr w:type="spellStart"/>
      <w:r w:rsidRPr="0093002B">
        <w:rPr>
          <w:rFonts w:ascii="GHEA Grapalat" w:hAnsi="GHEA Grapalat"/>
          <w:sz w:val="21"/>
          <w:szCs w:val="21"/>
          <w:lang w:val="es-ES"/>
        </w:rPr>
        <w:t>եզրակացությունը</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հանդիսանում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սույն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արձանագրության</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բաղկացուցիչ</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մասը</w:t>
      </w:r>
      <w:proofErr w:type="spellEnd"/>
      <w:r w:rsidRPr="0093002B">
        <w:rPr>
          <w:rFonts w:ascii="GHEA Grapalat" w:hAnsi="GHEA Grapalat"/>
          <w:iCs/>
          <w:snapToGrid w:val="0"/>
          <w:sz w:val="21"/>
          <w:szCs w:val="21"/>
          <w:lang w:val="es-ES"/>
        </w:rPr>
        <w:t xml:space="preserve"> և </w:t>
      </w:r>
      <w:proofErr w:type="spellStart"/>
      <w:r w:rsidRPr="0093002B">
        <w:rPr>
          <w:rFonts w:ascii="GHEA Grapalat" w:hAnsi="GHEA Grapalat"/>
          <w:iCs/>
          <w:snapToGrid w:val="0"/>
          <w:sz w:val="21"/>
          <w:szCs w:val="21"/>
          <w:lang w:val="es-ES"/>
        </w:rPr>
        <w:t>կցվում</w:t>
      </w:r>
      <w:proofErr w:type="spellEnd"/>
      <w:r w:rsidRPr="0093002B">
        <w:rPr>
          <w:rFonts w:ascii="GHEA Grapalat" w:hAnsi="GHEA Grapalat"/>
          <w:iCs/>
          <w:snapToGrid w:val="0"/>
          <w:sz w:val="21"/>
          <w:szCs w:val="21"/>
          <w:lang w:val="es-ES"/>
        </w:rPr>
        <w:t xml:space="preserve"> </w:t>
      </w:r>
      <w:proofErr w:type="spellStart"/>
      <w:r w:rsidRPr="0093002B">
        <w:rPr>
          <w:rFonts w:ascii="GHEA Grapalat" w:hAnsi="GHEA Grapalat"/>
          <w:iCs/>
          <w:snapToGrid w:val="0"/>
          <w:sz w:val="21"/>
          <w:szCs w:val="21"/>
          <w:lang w:val="es-ES"/>
        </w:rPr>
        <w:t>են</w:t>
      </w:r>
      <w:proofErr w:type="spellEnd"/>
      <w:r w:rsidRPr="0093002B">
        <w:rPr>
          <w:rFonts w:ascii="GHEA Grapalat" w:hAnsi="GHEA Grapalat"/>
          <w:iCs/>
          <w:snapToGrid w:val="0"/>
          <w:sz w:val="21"/>
          <w:szCs w:val="21"/>
          <w:lang w:val="es-ES"/>
        </w:rPr>
        <w:t>:</w:t>
      </w:r>
    </w:p>
    <w:p w14:paraId="3DAEE96A" w14:textId="77777777" w:rsidR="00F02279" w:rsidRPr="0093002B" w:rsidRDefault="00F02279" w:rsidP="00F02279">
      <w:pPr>
        <w:ind w:firstLine="375"/>
        <w:jc w:val="both"/>
        <w:rPr>
          <w:rFonts w:ascii="GHEA Grapalat" w:hAnsi="GHEA Grapalat"/>
          <w:iCs/>
          <w:snapToGrid w:val="0"/>
          <w:sz w:val="21"/>
          <w:szCs w:val="21"/>
          <w:lang w:val="es-ES"/>
        </w:rPr>
      </w:pPr>
    </w:p>
    <w:p w14:paraId="7A3D55F4" w14:textId="77777777" w:rsidR="00F02279" w:rsidRPr="0093002B" w:rsidRDefault="00F02279" w:rsidP="00F02279">
      <w:pPr>
        <w:ind w:firstLine="375"/>
        <w:jc w:val="both"/>
        <w:rPr>
          <w:rFonts w:ascii="GHEA Grapalat" w:hAnsi="GHEA Grapalat"/>
          <w:iCs/>
          <w:snapToGrid w:val="0"/>
          <w:sz w:val="2"/>
          <w:szCs w:val="21"/>
          <w:lang w:val="es-ES"/>
        </w:rPr>
      </w:pPr>
    </w:p>
    <w:p w14:paraId="1E1778AA" w14:textId="77777777" w:rsidR="00F02279" w:rsidRPr="0093002B" w:rsidRDefault="00F02279" w:rsidP="00F02279">
      <w:pPr>
        <w:ind w:firstLine="375"/>
        <w:rPr>
          <w:rFonts w:ascii="GHEA Grapalat" w:hAnsi="GHEA Grapalat"/>
          <w:iCs/>
          <w:snapToGrid w:val="0"/>
          <w:sz w:val="2"/>
          <w:szCs w:val="21"/>
          <w:lang w:val="es-ES"/>
        </w:rPr>
      </w:pPr>
      <w:r w:rsidRPr="0093002B">
        <w:rPr>
          <w:rFonts w:ascii="GHEA Grapalat" w:hAnsi="GHEA Grapalat"/>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93002B" w14:paraId="3B488B0D" w14:textId="77777777" w:rsidTr="00545BDE">
        <w:trPr>
          <w:trHeight w:val="266"/>
          <w:tblCellSpacing w:w="7" w:type="dxa"/>
          <w:jc w:val="center"/>
        </w:trPr>
        <w:tc>
          <w:tcPr>
            <w:tcW w:w="0" w:type="auto"/>
            <w:vAlign w:val="center"/>
          </w:tcPr>
          <w:p w14:paraId="057CD187"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հանձնեց</w:t>
            </w:r>
            <w:proofErr w:type="spellEnd"/>
            <w:r w:rsidRPr="0093002B">
              <w:rPr>
                <w:rFonts w:ascii="GHEA Grapalat" w:hAnsi="GHEA Grapalat"/>
                <w:iCs/>
                <w:sz w:val="21"/>
                <w:szCs w:val="21"/>
              </w:rPr>
              <w:t xml:space="preserve"> </w:t>
            </w:r>
          </w:p>
        </w:tc>
        <w:tc>
          <w:tcPr>
            <w:tcW w:w="0" w:type="auto"/>
            <w:vAlign w:val="center"/>
          </w:tcPr>
          <w:p w14:paraId="207ECB43"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21"/>
                <w:szCs w:val="21"/>
              </w:rPr>
              <w:t>Աշխատանքը</w:t>
            </w:r>
            <w:proofErr w:type="spellEnd"/>
            <w:r w:rsidRPr="0093002B">
              <w:rPr>
                <w:rFonts w:ascii="GHEA Grapalat" w:hAnsi="GHEA Grapalat"/>
                <w:iCs/>
                <w:sz w:val="21"/>
                <w:szCs w:val="21"/>
              </w:rPr>
              <w:t xml:space="preserve"> </w:t>
            </w:r>
            <w:proofErr w:type="spellStart"/>
            <w:r w:rsidRPr="0093002B">
              <w:rPr>
                <w:rFonts w:ascii="GHEA Grapalat" w:hAnsi="GHEA Grapalat"/>
                <w:iCs/>
                <w:sz w:val="21"/>
                <w:szCs w:val="21"/>
              </w:rPr>
              <w:t>ընդունեց</w:t>
            </w:r>
            <w:proofErr w:type="spellEnd"/>
          </w:p>
        </w:tc>
      </w:tr>
      <w:tr w:rsidR="00F02279" w:rsidRPr="0093002B" w14:paraId="1E1A6676" w14:textId="77777777" w:rsidTr="00545BDE">
        <w:trPr>
          <w:trHeight w:val="473"/>
          <w:tblCellSpacing w:w="7" w:type="dxa"/>
          <w:jc w:val="center"/>
        </w:trPr>
        <w:tc>
          <w:tcPr>
            <w:tcW w:w="0" w:type="auto"/>
            <w:vAlign w:val="center"/>
          </w:tcPr>
          <w:p w14:paraId="690B5706"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73167132"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c>
          <w:tcPr>
            <w:tcW w:w="0" w:type="auto"/>
            <w:vAlign w:val="center"/>
          </w:tcPr>
          <w:p w14:paraId="3F017A35"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36BA2496"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ստորագրություն</w:t>
            </w:r>
            <w:proofErr w:type="spellEnd"/>
            <w:r w:rsidRPr="0093002B">
              <w:rPr>
                <w:rFonts w:ascii="GHEA Grapalat" w:hAnsi="GHEA Grapalat"/>
                <w:iCs/>
                <w:sz w:val="15"/>
                <w:szCs w:val="15"/>
              </w:rPr>
              <w:t xml:space="preserve"> </w:t>
            </w:r>
          </w:p>
        </w:tc>
      </w:tr>
      <w:tr w:rsidR="00F02279" w:rsidRPr="0093002B" w14:paraId="0D366F0A" w14:textId="77777777" w:rsidTr="00545BDE">
        <w:trPr>
          <w:trHeight w:val="503"/>
          <w:tblCellSpacing w:w="7" w:type="dxa"/>
          <w:jc w:val="center"/>
        </w:trPr>
        <w:tc>
          <w:tcPr>
            <w:tcW w:w="0" w:type="auto"/>
            <w:vAlign w:val="center"/>
          </w:tcPr>
          <w:p w14:paraId="75D979C8"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 xml:space="preserve">___________________________ </w:t>
            </w:r>
          </w:p>
          <w:p w14:paraId="3321E159"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xml:space="preserve">, </w:t>
            </w:r>
            <w:proofErr w:type="spellStart"/>
            <w:r w:rsidRPr="0093002B">
              <w:rPr>
                <w:rFonts w:ascii="GHEA Grapalat" w:hAnsi="GHEA Grapalat"/>
                <w:iCs/>
                <w:sz w:val="15"/>
                <w:szCs w:val="15"/>
              </w:rPr>
              <w:t>անուն</w:t>
            </w:r>
            <w:proofErr w:type="spellEnd"/>
          </w:p>
        </w:tc>
        <w:tc>
          <w:tcPr>
            <w:tcW w:w="0" w:type="auto"/>
            <w:vAlign w:val="center"/>
          </w:tcPr>
          <w:p w14:paraId="35CED831" w14:textId="77777777" w:rsidR="00F02279" w:rsidRPr="0093002B" w:rsidRDefault="00F02279" w:rsidP="00545BDE">
            <w:pPr>
              <w:jc w:val="center"/>
              <w:rPr>
                <w:rFonts w:ascii="GHEA Grapalat" w:hAnsi="GHEA Grapalat"/>
                <w:iCs/>
                <w:sz w:val="21"/>
                <w:szCs w:val="21"/>
              </w:rPr>
            </w:pPr>
            <w:r w:rsidRPr="0093002B">
              <w:rPr>
                <w:rFonts w:ascii="GHEA Grapalat" w:hAnsi="GHEA Grapalat"/>
                <w:iCs/>
                <w:sz w:val="21"/>
                <w:szCs w:val="21"/>
              </w:rPr>
              <w:t>___________________________</w:t>
            </w:r>
          </w:p>
          <w:p w14:paraId="5B48A6DE" w14:textId="77777777" w:rsidR="00F02279" w:rsidRPr="0093002B" w:rsidRDefault="00F02279" w:rsidP="00545BDE">
            <w:pPr>
              <w:jc w:val="center"/>
              <w:rPr>
                <w:rFonts w:ascii="GHEA Grapalat" w:hAnsi="GHEA Grapalat"/>
                <w:iCs/>
                <w:sz w:val="21"/>
                <w:szCs w:val="21"/>
              </w:rPr>
            </w:pPr>
            <w:proofErr w:type="spellStart"/>
            <w:r w:rsidRPr="0093002B">
              <w:rPr>
                <w:rFonts w:ascii="GHEA Grapalat" w:hAnsi="GHEA Grapalat"/>
                <w:iCs/>
                <w:sz w:val="15"/>
                <w:szCs w:val="15"/>
              </w:rPr>
              <w:t>ազգանուն</w:t>
            </w:r>
            <w:proofErr w:type="spellEnd"/>
            <w:r w:rsidRPr="0093002B">
              <w:rPr>
                <w:rFonts w:ascii="GHEA Grapalat" w:hAnsi="GHEA Grapalat"/>
                <w:iCs/>
                <w:sz w:val="15"/>
                <w:szCs w:val="15"/>
              </w:rPr>
              <w:t>, անուն</w:t>
            </w:r>
          </w:p>
        </w:tc>
      </w:tr>
      <w:tr w:rsidR="00F02279" w:rsidRPr="0093002B" w14:paraId="5428A902" w14:textId="77777777" w:rsidTr="00545BDE">
        <w:trPr>
          <w:trHeight w:val="281"/>
          <w:tblCellSpacing w:w="7" w:type="dxa"/>
          <w:jc w:val="center"/>
        </w:trPr>
        <w:tc>
          <w:tcPr>
            <w:tcW w:w="0" w:type="auto"/>
            <w:vAlign w:val="center"/>
          </w:tcPr>
          <w:p w14:paraId="7C4E84AE" w14:textId="77777777" w:rsidR="00F02279" w:rsidRPr="0093002B" w:rsidRDefault="00F02279" w:rsidP="00545BDE">
            <w:pPr>
              <w:rPr>
                <w:rFonts w:ascii="GHEA Grapalat" w:hAnsi="GHEA Grapalat"/>
                <w:iCs/>
                <w:sz w:val="21"/>
                <w:szCs w:val="21"/>
              </w:rPr>
            </w:pPr>
            <w:r w:rsidRPr="0093002B">
              <w:rPr>
                <w:rFonts w:ascii="GHEA Grapalat" w:hAnsi="GHEA Grapalat"/>
                <w:iCs/>
                <w:sz w:val="21"/>
                <w:szCs w:val="21"/>
              </w:rPr>
              <w:t xml:space="preserve">                              Կ.Տ.</w:t>
            </w:r>
            <w:r w:rsidRPr="0093002B">
              <w:rPr>
                <w:rFonts w:ascii="Arial" w:hAnsi="Arial" w:cs="Arial"/>
                <w:iCs/>
                <w:sz w:val="21"/>
                <w:szCs w:val="21"/>
              </w:rPr>
              <w:t xml:space="preserve">                                                                                 </w:t>
            </w:r>
          </w:p>
        </w:tc>
        <w:tc>
          <w:tcPr>
            <w:tcW w:w="0" w:type="auto"/>
            <w:vAlign w:val="center"/>
          </w:tcPr>
          <w:p w14:paraId="6B45144C" w14:textId="77777777" w:rsidR="00F02279" w:rsidRPr="0093002B" w:rsidRDefault="00F02279" w:rsidP="00545BDE">
            <w:pPr>
              <w:rPr>
                <w:rFonts w:ascii="GHEA Grapalat" w:hAnsi="GHEA Grapalat"/>
                <w:iCs/>
                <w:sz w:val="21"/>
                <w:szCs w:val="21"/>
              </w:rPr>
            </w:pPr>
            <w:r w:rsidRPr="0093002B">
              <w:rPr>
                <w:rFonts w:ascii="Arial" w:hAnsi="Arial" w:cs="Arial"/>
                <w:iCs/>
                <w:sz w:val="21"/>
                <w:szCs w:val="21"/>
              </w:rPr>
              <w:t xml:space="preserve">                                     </w:t>
            </w:r>
            <w:r w:rsidRPr="0093002B">
              <w:rPr>
                <w:rFonts w:ascii="GHEA Grapalat" w:hAnsi="GHEA Grapalat"/>
                <w:iCs/>
                <w:sz w:val="21"/>
                <w:szCs w:val="21"/>
              </w:rPr>
              <w:t>Կ.Տ.</w:t>
            </w:r>
          </w:p>
        </w:tc>
      </w:tr>
    </w:tbl>
    <w:p w14:paraId="36E8A63E" w14:textId="77777777" w:rsidR="00F02279" w:rsidRPr="0093002B" w:rsidRDefault="00F02279" w:rsidP="00F02279">
      <w:pPr>
        <w:ind w:left="-142" w:firstLine="142"/>
        <w:jc w:val="center"/>
        <w:rPr>
          <w:rFonts w:ascii="GHEA Grapalat" w:hAnsi="GHEA Grapalat" w:cs="Sylfaen"/>
          <w:b/>
        </w:rPr>
      </w:pPr>
    </w:p>
    <w:p w14:paraId="163E5D4F" w14:textId="77777777" w:rsidR="00F02279" w:rsidRPr="0093002B" w:rsidRDefault="00F02279" w:rsidP="00F02279">
      <w:pPr>
        <w:ind w:left="-142" w:firstLine="142"/>
        <w:jc w:val="center"/>
        <w:rPr>
          <w:rFonts w:ascii="GHEA Grapalat" w:hAnsi="GHEA Grapalat" w:cs="Sylfaen"/>
          <w:b/>
        </w:rPr>
      </w:pPr>
    </w:p>
    <w:p w14:paraId="718E6FCB" w14:textId="77777777" w:rsidR="00F02279" w:rsidRPr="0093002B" w:rsidRDefault="00F02279" w:rsidP="00F02279">
      <w:pPr>
        <w:ind w:left="-142" w:firstLine="142"/>
        <w:jc w:val="center"/>
        <w:rPr>
          <w:rFonts w:ascii="GHEA Grapalat" w:hAnsi="GHEA Grapalat" w:cs="Sylfaen"/>
          <w:b/>
        </w:rPr>
      </w:pPr>
    </w:p>
    <w:p w14:paraId="0063C59F" w14:textId="77777777" w:rsidR="00F02279" w:rsidRPr="0093002B" w:rsidRDefault="00F02279" w:rsidP="00F02279">
      <w:pPr>
        <w:ind w:firstLine="567"/>
        <w:jc w:val="right"/>
        <w:rPr>
          <w:rFonts w:ascii="GHEA Grapalat" w:hAnsi="GHEA Grapalat" w:cs="Sylfaen"/>
          <w:i/>
          <w:sz w:val="22"/>
          <w:szCs w:val="22"/>
          <w:lang w:val="pt-BR"/>
        </w:rPr>
      </w:pPr>
    </w:p>
    <w:p w14:paraId="15F10C6D" w14:textId="77777777" w:rsidR="003A2AA2" w:rsidRDefault="003A2AA2" w:rsidP="00F02279">
      <w:pPr>
        <w:ind w:firstLine="567"/>
        <w:jc w:val="right"/>
        <w:rPr>
          <w:rFonts w:ascii="GHEA Grapalat" w:hAnsi="GHEA Grapalat" w:cs="Sylfaen"/>
          <w:i/>
          <w:sz w:val="20"/>
          <w:szCs w:val="20"/>
          <w:lang w:val="pt-BR"/>
        </w:rPr>
      </w:pPr>
    </w:p>
    <w:p w14:paraId="68A2F4FA" w14:textId="77777777" w:rsidR="003A2AA2" w:rsidRDefault="003A2AA2" w:rsidP="00F02279">
      <w:pPr>
        <w:ind w:firstLine="567"/>
        <w:jc w:val="right"/>
        <w:rPr>
          <w:rFonts w:ascii="GHEA Grapalat" w:hAnsi="GHEA Grapalat" w:cs="Sylfaen"/>
          <w:i/>
          <w:sz w:val="20"/>
          <w:szCs w:val="20"/>
          <w:lang w:val="pt-BR"/>
        </w:rPr>
      </w:pPr>
    </w:p>
    <w:p w14:paraId="0EA11671" w14:textId="5B7668E5" w:rsidR="00F02279" w:rsidRPr="0093002B" w:rsidRDefault="00F02279" w:rsidP="00F02279">
      <w:pPr>
        <w:ind w:firstLine="567"/>
        <w:jc w:val="right"/>
        <w:rPr>
          <w:rFonts w:ascii="GHEA Grapalat" w:hAnsi="GHEA Grapalat" w:cs="Sylfaen"/>
          <w:i/>
          <w:sz w:val="20"/>
          <w:szCs w:val="20"/>
          <w:lang w:val="pt-BR"/>
        </w:rPr>
      </w:pPr>
      <w:r w:rsidRPr="0093002B">
        <w:rPr>
          <w:rFonts w:ascii="GHEA Grapalat" w:hAnsi="GHEA Grapalat" w:cs="Sylfaen"/>
          <w:i/>
          <w:sz w:val="20"/>
          <w:szCs w:val="20"/>
          <w:lang w:val="pt-BR"/>
        </w:rPr>
        <w:t>Հավելված 4.1</w:t>
      </w:r>
    </w:p>
    <w:p w14:paraId="54E6B0F0" w14:textId="77777777" w:rsidR="00F02279" w:rsidRPr="0093002B" w:rsidRDefault="00F02279" w:rsidP="00F02279">
      <w:pPr>
        <w:ind w:firstLine="567"/>
        <w:jc w:val="right"/>
        <w:rPr>
          <w:rFonts w:ascii="GHEA Grapalat" w:hAnsi="GHEA Grapalat" w:cs="Arial"/>
          <w:i/>
          <w:sz w:val="20"/>
          <w:szCs w:val="20"/>
          <w:lang w:val="pt-BR"/>
        </w:rPr>
      </w:pPr>
      <w:r w:rsidRPr="0093002B">
        <w:rPr>
          <w:rFonts w:ascii="GHEA Grapalat" w:hAnsi="GHEA Grapalat"/>
          <w:i/>
          <w:sz w:val="20"/>
          <w:szCs w:val="20"/>
          <w:lang w:val="pt-BR"/>
        </w:rPr>
        <w:t xml:space="preserve">«           »                  20   </w:t>
      </w:r>
      <w:r w:rsidRPr="0093002B">
        <w:rPr>
          <w:rFonts w:ascii="GHEA Grapalat" w:hAnsi="GHEA Grapalat" w:cs="Sylfaen"/>
          <w:i/>
          <w:sz w:val="20"/>
          <w:szCs w:val="20"/>
          <w:lang w:val="pt-BR"/>
        </w:rPr>
        <w:t>թ</w:t>
      </w:r>
      <w:r w:rsidRPr="0093002B">
        <w:rPr>
          <w:rFonts w:ascii="GHEA Grapalat" w:hAnsi="GHEA Grapalat" w:cs="Arial"/>
          <w:i/>
          <w:sz w:val="20"/>
          <w:szCs w:val="20"/>
          <w:lang w:val="pt-BR"/>
        </w:rPr>
        <w:t xml:space="preserve">. </w:t>
      </w:r>
      <w:r w:rsidRPr="0093002B">
        <w:rPr>
          <w:rFonts w:ascii="GHEA Grapalat" w:hAnsi="GHEA Grapalat"/>
          <w:i/>
          <w:sz w:val="20"/>
          <w:szCs w:val="20"/>
          <w:lang w:val="pt-BR"/>
        </w:rPr>
        <w:t xml:space="preserve"> </w:t>
      </w:r>
      <w:r w:rsidRPr="0093002B">
        <w:rPr>
          <w:rFonts w:ascii="GHEA Grapalat" w:hAnsi="GHEA Grapalat" w:cs="Sylfaen"/>
          <w:i/>
          <w:sz w:val="20"/>
          <w:szCs w:val="20"/>
          <w:lang w:val="pt-BR"/>
        </w:rPr>
        <w:t>կնքված</w:t>
      </w:r>
      <w:r w:rsidRPr="0093002B">
        <w:rPr>
          <w:rFonts w:ascii="GHEA Grapalat" w:hAnsi="GHEA Grapalat" w:cs="Arial"/>
          <w:i/>
          <w:sz w:val="20"/>
          <w:szCs w:val="20"/>
          <w:lang w:val="pt-BR"/>
        </w:rPr>
        <w:t xml:space="preserve"> </w:t>
      </w:r>
    </w:p>
    <w:p w14:paraId="311EBEC3" w14:textId="77777777" w:rsidR="00F02279" w:rsidRPr="0093002B" w:rsidRDefault="00F02279" w:rsidP="00F02279">
      <w:pPr>
        <w:jc w:val="right"/>
        <w:rPr>
          <w:rFonts w:ascii="GHEA Grapalat" w:hAnsi="GHEA Grapalat" w:cs="Arial"/>
          <w:i/>
          <w:sz w:val="20"/>
          <w:szCs w:val="20"/>
          <w:lang w:val="pt-BR"/>
        </w:rPr>
      </w:pPr>
      <w:r w:rsidRPr="0093002B">
        <w:rPr>
          <w:rFonts w:ascii="GHEA Grapalat" w:hAnsi="GHEA Grapalat" w:cs="Sylfaen"/>
          <w:i/>
          <w:sz w:val="20"/>
          <w:szCs w:val="20"/>
          <w:lang w:val="pt-BR"/>
        </w:rPr>
        <w:t>ծածկագրով պայմանագրի</w:t>
      </w:r>
    </w:p>
    <w:p w14:paraId="03890726" w14:textId="77777777" w:rsidR="00F02279" w:rsidRPr="0093002B"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93002B" w:rsidRDefault="00F02279" w:rsidP="00F02279">
      <w:pPr>
        <w:tabs>
          <w:tab w:val="left" w:pos="360"/>
          <w:tab w:val="left" w:pos="540"/>
        </w:tabs>
        <w:jc w:val="center"/>
        <w:rPr>
          <w:rFonts w:ascii="Sylfaen" w:hAnsi="Sylfaen" w:cs="Sylfaen"/>
          <w:b/>
          <w:bCs/>
          <w:lang w:val="pt-BR"/>
        </w:rPr>
      </w:pPr>
    </w:p>
    <w:p w14:paraId="57269913" w14:textId="77777777" w:rsidR="00F02279" w:rsidRPr="0093002B" w:rsidRDefault="00F02279" w:rsidP="00F02279">
      <w:pPr>
        <w:tabs>
          <w:tab w:val="left" w:pos="360"/>
          <w:tab w:val="left" w:pos="540"/>
        </w:tabs>
        <w:rPr>
          <w:rFonts w:ascii="GHEA Grapalat" w:hAnsi="GHEA Grapalat" w:cs="Sylfaen"/>
          <w:sz w:val="22"/>
          <w:szCs w:val="22"/>
          <w:lang w:val="pt-BR"/>
        </w:rPr>
      </w:pPr>
    </w:p>
    <w:p w14:paraId="7ECB578C" w14:textId="77777777" w:rsidR="00F02279" w:rsidRPr="0093002B" w:rsidRDefault="00F02279" w:rsidP="00F02279">
      <w:pPr>
        <w:tabs>
          <w:tab w:val="left" w:pos="2250"/>
        </w:tabs>
        <w:spacing w:line="276" w:lineRule="auto"/>
        <w:jc w:val="center"/>
        <w:rPr>
          <w:rFonts w:ascii="GHEA Grapalat" w:hAnsi="GHEA Grapalat" w:cs="Sylfaen"/>
          <w:bCs/>
          <w:sz w:val="18"/>
          <w:szCs w:val="18"/>
          <w:lang w:val="pt-BR"/>
        </w:rPr>
      </w:pPr>
      <w:r w:rsidRPr="0093002B">
        <w:rPr>
          <w:rFonts w:ascii="GHEA Grapalat" w:hAnsi="GHEA Grapalat" w:cs="Sylfaen"/>
          <w:bCs/>
          <w:sz w:val="18"/>
          <w:szCs w:val="18"/>
        </w:rPr>
        <w:t>ԱԿՏ</w:t>
      </w:r>
      <w:r w:rsidRPr="0093002B">
        <w:rPr>
          <w:rFonts w:ascii="GHEA Grapalat" w:hAnsi="GHEA Grapalat" w:cs="Sylfaen"/>
          <w:bCs/>
          <w:sz w:val="18"/>
          <w:szCs w:val="18"/>
          <w:lang w:val="pt-BR"/>
        </w:rPr>
        <w:t xml:space="preserve">  N    </w:t>
      </w:r>
    </w:p>
    <w:p w14:paraId="59EA9A68" w14:textId="77777777" w:rsidR="00F02279" w:rsidRPr="0093002B"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93002B">
        <w:rPr>
          <w:rFonts w:ascii="GHEA Grapalat" w:hAnsi="GHEA Grapalat" w:cs="Sylfaen"/>
          <w:bCs/>
          <w:sz w:val="18"/>
          <w:szCs w:val="18"/>
        </w:rPr>
        <w:t>պայմանագրի</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արդյունքը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Պատվիրատուին</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հանձնելու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փաստը</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ֆիքսելու</w:t>
      </w:r>
      <w:proofErr w:type="spellEnd"/>
      <w:r w:rsidRPr="0093002B">
        <w:rPr>
          <w:rFonts w:ascii="GHEA Grapalat" w:hAnsi="GHEA Grapalat" w:cs="Sylfaen"/>
          <w:bCs/>
          <w:sz w:val="18"/>
          <w:szCs w:val="18"/>
          <w:lang w:val="pt-BR"/>
        </w:rPr>
        <w:t xml:space="preserve"> </w:t>
      </w:r>
      <w:proofErr w:type="spellStart"/>
      <w:r w:rsidRPr="0093002B">
        <w:rPr>
          <w:rFonts w:ascii="GHEA Grapalat" w:hAnsi="GHEA Grapalat" w:cs="Sylfaen"/>
          <w:bCs/>
          <w:sz w:val="18"/>
          <w:szCs w:val="18"/>
        </w:rPr>
        <w:t>վերաբերյալ</w:t>
      </w:r>
      <w:proofErr w:type="spellEnd"/>
      <w:r w:rsidRPr="0093002B">
        <w:rPr>
          <w:rFonts w:ascii="GHEA Grapalat" w:hAnsi="GHEA Grapalat" w:cs="Sylfaen"/>
          <w:bCs/>
          <w:sz w:val="18"/>
          <w:szCs w:val="18"/>
          <w:lang w:val="pt-BR"/>
        </w:rPr>
        <w:t xml:space="preserve">                                                                                                                               </w:t>
      </w:r>
    </w:p>
    <w:p w14:paraId="18326E10" w14:textId="77777777" w:rsidR="00F02279" w:rsidRPr="0093002B" w:rsidRDefault="00F02279" w:rsidP="00F02279">
      <w:pPr>
        <w:tabs>
          <w:tab w:val="left" w:pos="360"/>
          <w:tab w:val="left" w:pos="540"/>
        </w:tabs>
        <w:rPr>
          <w:rFonts w:ascii="GHEA Grapalat" w:hAnsi="GHEA Grapalat" w:cs="Sylfaen"/>
          <w:sz w:val="22"/>
          <w:szCs w:val="22"/>
          <w:lang w:val="pt-BR"/>
        </w:rPr>
      </w:pPr>
    </w:p>
    <w:p w14:paraId="61B50CF7" w14:textId="77777777" w:rsidR="00F02279" w:rsidRPr="0093002B" w:rsidRDefault="00F02279" w:rsidP="00F02279">
      <w:pPr>
        <w:tabs>
          <w:tab w:val="left" w:pos="360"/>
          <w:tab w:val="left" w:pos="540"/>
        </w:tabs>
        <w:rPr>
          <w:rFonts w:ascii="GHEA Grapalat" w:hAnsi="GHEA Grapalat" w:cs="Sylfaen"/>
          <w:sz w:val="22"/>
          <w:szCs w:val="22"/>
          <w:lang w:val="pt-BR"/>
        </w:rPr>
      </w:pPr>
    </w:p>
    <w:p w14:paraId="79BF3F90" w14:textId="77777777" w:rsidR="00F02279" w:rsidRPr="0093002B" w:rsidRDefault="00F02279" w:rsidP="00F02279">
      <w:pPr>
        <w:tabs>
          <w:tab w:val="left" w:pos="360"/>
          <w:tab w:val="left" w:pos="540"/>
        </w:tabs>
        <w:ind w:left="-540" w:firstLine="180"/>
        <w:jc w:val="both"/>
        <w:rPr>
          <w:rFonts w:ascii="GHEA Grapalat" w:hAnsi="GHEA Grapalat" w:cs="Sylfaen"/>
          <w:sz w:val="20"/>
          <w:szCs w:val="20"/>
          <w:lang w:val="pt-BR"/>
        </w:rPr>
      </w:pPr>
      <w:r w:rsidRPr="0093002B">
        <w:rPr>
          <w:rFonts w:ascii="GHEA Grapalat" w:hAnsi="GHEA Grapalat" w:cs="Sylfaen"/>
          <w:lang w:val="pt-BR"/>
        </w:rPr>
        <w:tab/>
      </w:r>
      <w:r w:rsidRPr="0093002B">
        <w:rPr>
          <w:rFonts w:ascii="GHEA Grapalat" w:hAnsi="GHEA Grapalat" w:cs="Sylfaen"/>
          <w:sz w:val="20"/>
          <w:szCs w:val="20"/>
          <w:lang w:val="hy-AM"/>
        </w:rPr>
        <w:t xml:space="preserve">Սույնով </w:t>
      </w:r>
      <w:proofErr w:type="spellStart"/>
      <w:r w:rsidRPr="0093002B">
        <w:rPr>
          <w:rFonts w:ascii="GHEA Grapalat" w:hAnsi="GHEA Grapalat" w:cs="Sylfaen"/>
          <w:sz w:val="20"/>
          <w:szCs w:val="20"/>
        </w:rPr>
        <w:t>արձանագրվում</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է</w:t>
      </w:r>
      <w:r w:rsidRPr="0093002B">
        <w:rPr>
          <w:rFonts w:ascii="GHEA Grapalat" w:hAnsi="GHEA Grapalat" w:cs="Sylfaen"/>
          <w:sz w:val="20"/>
          <w:szCs w:val="20"/>
          <w:lang w:val="hy-AM"/>
        </w:rPr>
        <w:t>, որ</w:t>
      </w:r>
      <w:r w:rsidRPr="0093002B">
        <w:rPr>
          <w:rFonts w:ascii="GHEA Grapalat" w:hAnsi="GHEA Grapalat" w:cs="Sylfaen"/>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r w:rsidRPr="0093002B">
        <w:rPr>
          <w:rFonts w:ascii="GHEA Grapalat" w:hAnsi="GHEA Grapalat" w:cs="Sylfaen"/>
          <w:lang w:val="pt-BR"/>
        </w:rPr>
        <w:t xml:space="preserve"> </w:t>
      </w:r>
      <w:r w:rsidRPr="0093002B">
        <w:rPr>
          <w:rFonts w:ascii="GHEA Grapalat" w:hAnsi="GHEA Grapalat" w:cs="Sylfaen"/>
          <w:sz w:val="20"/>
          <w:szCs w:val="20"/>
          <w:lang w:val="pt-BR"/>
        </w:rPr>
        <w:t>(</w:t>
      </w:r>
      <w:proofErr w:type="spellStart"/>
      <w:r w:rsidRPr="0093002B">
        <w:rPr>
          <w:rFonts w:ascii="GHEA Grapalat" w:hAnsi="GHEA Grapalat" w:cs="Sylfaen"/>
          <w:sz w:val="20"/>
          <w:szCs w:val="20"/>
        </w:rPr>
        <w:t>այսուհետ</w:t>
      </w:r>
      <w:proofErr w:type="spellEnd"/>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Պատվիրատու</w:t>
      </w:r>
      <w:proofErr w:type="spellEnd"/>
      <w:r w:rsidRPr="0093002B">
        <w:rPr>
          <w:rFonts w:ascii="GHEA Grapalat" w:hAnsi="GHEA Grapalat" w:cs="Sylfaen"/>
          <w:sz w:val="20"/>
          <w:szCs w:val="20"/>
          <w:lang w:val="pt-BR"/>
        </w:rPr>
        <w:t xml:space="preserve">)   </w:t>
      </w:r>
      <w:r w:rsidRPr="0093002B">
        <w:rPr>
          <w:rFonts w:ascii="GHEA Grapalat" w:hAnsi="GHEA Grapalat" w:cs="Sylfaen"/>
          <w:sz w:val="20"/>
          <w:szCs w:val="20"/>
        </w:rPr>
        <w:t>և</w:t>
      </w:r>
      <w:r w:rsidRPr="0093002B">
        <w:rPr>
          <w:rFonts w:ascii="GHEA Grapalat" w:hAnsi="GHEA Grapalat" w:cs="Sylfaen"/>
          <w:sz w:val="20"/>
          <w:szCs w:val="20"/>
          <w:lang w:val="hy-AM"/>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t xml:space="preserve">        </w:t>
      </w:r>
      <w:r w:rsidRPr="0093002B">
        <w:rPr>
          <w:rFonts w:ascii="GHEA Grapalat" w:hAnsi="GHEA Grapalat" w:cs="Sylfaen"/>
          <w:sz w:val="20"/>
          <w:lang w:val="pt-BR"/>
        </w:rPr>
        <w:t>-</w:t>
      </w:r>
      <w:r w:rsidRPr="0093002B">
        <w:rPr>
          <w:rFonts w:ascii="GHEA Grapalat" w:hAnsi="GHEA Grapalat" w:cs="Sylfaen"/>
          <w:sz w:val="20"/>
        </w:rPr>
        <w:t>ի</w:t>
      </w:r>
    </w:p>
    <w:p w14:paraId="38F65D5E" w14:textId="77777777" w:rsidR="00F02279" w:rsidRPr="0093002B" w:rsidRDefault="00F02279" w:rsidP="00F02279">
      <w:pPr>
        <w:tabs>
          <w:tab w:val="left" w:pos="360"/>
          <w:tab w:val="left" w:pos="540"/>
        </w:tabs>
        <w:ind w:right="-360"/>
        <w:jc w:val="both"/>
        <w:rPr>
          <w:rFonts w:ascii="GHEA Grapalat" w:hAnsi="GHEA Grapalat" w:cs="Sylfaen"/>
          <w:sz w:val="12"/>
          <w:szCs w:val="12"/>
          <w:lang w:val="pt-BR"/>
        </w:rPr>
      </w:pPr>
      <w:r w:rsidRPr="0093002B">
        <w:rPr>
          <w:rFonts w:ascii="GHEA Grapalat" w:hAnsi="GHEA Grapalat" w:cs="Sylfaen"/>
          <w:lang w:val="pt-BR"/>
        </w:rPr>
        <w:t xml:space="preserve">                                           </w:t>
      </w:r>
      <w:proofErr w:type="spellStart"/>
      <w:r w:rsidRPr="0093002B">
        <w:rPr>
          <w:rFonts w:ascii="GHEA Grapalat" w:hAnsi="GHEA Grapalat" w:cs="Sylfaen"/>
          <w:sz w:val="12"/>
          <w:szCs w:val="12"/>
        </w:rPr>
        <w:t>Պատվիրատուի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Կապալառուի</w:t>
      </w:r>
      <w:proofErr w:type="spellEnd"/>
      <w:r w:rsidRPr="0093002B">
        <w:rPr>
          <w:rFonts w:ascii="GHEA Grapalat" w:hAnsi="GHEA Grapalat" w:cs="Sylfaen"/>
          <w:sz w:val="12"/>
          <w:szCs w:val="12"/>
          <w:lang w:val="pt-BR"/>
        </w:rPr>
        <w:t xml:space="preserve"> </w:t>
      </w:r>
      <w:proofErr w:type="spellStart"/>
      <w:r w:rsidRPr="0093002B">
        <w:rPr>
          <w:rFonts w:ascii="GHEA Grapalat" w:hAnsi="GHEA Grapalat" w:cs="Sylfaen"/>
          <w:sz w:val="12"/>
          <w:szCs w:val="12"/>
        </w:rPr>
        <w:t>անունը</w:t>
      </w:r>
      <w:proofErr w:type="spellEnd"/>
    </w:p>
    <w:p w14:paraId="5E68A1E8"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20"/>
          <w:szCs w:val="20"/>
          <w:lang w:val="hy-AM"/>
        </w:rPr>
        <w:t>(այսուհետ` Կ</w:t>
      </w:r>
      <w:proofErr w:type="spellStart"/>
      <w:r w:rsidRPr="0093002B">
        <w:rPr>
          <w:rFonts w:ascii="GHEA Grapalat" w:hAnsi="GHEA Grapalat" w:cs="Sylfaen"/>
          <w:sz w:val="20"/>
          <w:szCs w:val="20"/>
        </w:rPr>
        <w:t>ապալառու</w:t>
      </w:r>
      <w:proofErr w:type="spellEnd"/>
      <w:r w:rsidRPr="0093002B">
        <w:rPr>
          <w:rFonts w:ascii="GHEA Grapalat" w:hAnsi="GHEA Grapalat" w:cs="Sylfaen"/>
          <w:sz w:val="20"/>
          <w:szCs w:val="20"/>
          <w:lang w:val="hy-AM"/>
        </w:rPr>
        <w:t>)</w:t>
      </w:r>
      <w:r w:rsidRPr="0093002B">
        <w:rPr>
          <w:rFonts w:ascii="GHEA Grapalat" w:hAnsi="GHEA Grapalat" w:cs="Sylfaen"/>
          <w:sz w:val="20"/>
          <w:szCs w:val="20"/>
          <w:lang w:val="pt-BR"/>
        </w:rPr>
        <w:t xml:space="preserve"> </w:t>
      </w:r>
      <w:proofErr w:type="spellStart"/>
      <w:r w:rsidRPr="0093002B">
        <w:rPr>
          <w:rFonts w:ascii="GHEA Grapalat" w:hAnsi="GHEA Grapalat" w:cs="Sylfaen"/>
          <w:sz w:val="20"/>
          <w:szCs w:val="20"/>
        </w:rPr>
        <w:t>միջև</w:t>
      </w:r>
      <w:proofErr w:type="spellEnd"/>
      <w:r w:rsidRPr="0093002B">
        <w:rPr>
          <w:rFonts w:ascii="GHEA Grapalat" w:hAnsi="GHEA Grapalat" w:cs="Sylfaen"/>
          <w:lang w:val="pt-BR"/>
        </w:rPr>
        <w:t xml:space="preserve"> </w:t>
      </w:r>
      <w:r w:rsidRPr="0093002B">
        <w:rPr>
          <w:rFonts w:ascii="GHEA Grapalat" w:hAnsi="GHEA Grapalat" w:cs="Sylfaen"/>
          <w:sz w:val="20"/>
          <w:lang w:val="pt-BR"/>
        </w:rPr>
        <w:t xml:space="preserve">20     </w:t>
      </w:r>
      <w:r w:rsidRPr="0093002B">
        <w:rPr>
          <w:rFonts w:ascii="GHEA Grapalat" w:hAnsi="GHEA Grapalat" w:cs="Sylfaen"/>
          <w:sz w:val="20"/>
        </w:rPr>
        <w:t>թ</w:t>
      </w:r>
      <w:r w:rsidRPr="0093002B">
        <w:rPr>
          <w:rFonts w:ascii="GHEA Grapalat" w:hAnsi="GHEA Grapalat" w:cs="Sylfaen"/>
          <w:sz w:val="20"/>
          <w:lang w:val="pt-BR"/>
        </w:rPr>
        <w:t xml:space="preserve">. </w:t>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u w:val="single"/>
          <w:lang w:val="pt-BR"/>
        </w:rPr>
        <w:tab/>
      </w:r>
      <w:r w:rsidRPr="0093002B">
        <w:rPr>
          <w:rFonts w:ascii="GHEA Grapalat" w:hAnsi="GHEA Grapalat" w:cs="Sylfaen"/>
          <w:sz w:val="20"/>
          <w:lang w:val="hy-AM"/>
        </w:rPr>
        <w:t xml:space="preserve"> -ին կնքված N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u w:val="single"/>
          <w:lang w:val="hy-AM"/>
        </w:rPr>
        <w:tab/>
      </w:r>
    </w:p>
    <w:p w14:paraId="6F183B69" w14:textId="77777777" w:rsidR="00F02279" w:rsidRPr="0093002B" w:rsidRDefault="00F02279" w:rsidP="00F02279">
      <w:pPr>
        <w:tabs>
          <w:tab w:val="left" w:pos="360"/>
          <w:tab w:val="left" w:pos="540"/>
        </w:tabs>
        <w:ind w:right="-360"/>
        <w:jc w:val="both"/>
        <w:rPr>
          <w:rFonts w:ascii="GHEA Grapalat" w:hAnsi="GHEA Grapalat" w:cs="Sylfaen"/>
          <w:sz w:val="20"/>
          <w:u w:val="single"/>
          <w:lang w:val="hy-AM"/>
        </w:rPr>
      </w:pPr>
      <w:r w:rsidRPr="0093002B">
        <w:rPr>
          <w:rFonts w:ascii="GHEA Grapalat" w:hAnsi="GHEA Grapalat" w:cs="Sylfaen"/>
          <w:sz w:val="12"/>
          <w:szCs w:val="16"/>
          <w:lang w:val="hy-AM"/>
        </w:rPr>
        <w:t xml:space="preserve">                                                                                                պայմանագրի կնքման ամսաթիվը</w:t>
      </w:r>
      <w:r w:rsidRPr="0093002B">
        <w:rPr>
          <w:rFonts w:ascii="GHEA Grapalat" w:hAnsi="GHEA Grapalat" w:cs="Sylfaen"/>
          <w:sz w:val="12"/>
          <w:szCs w:val="16"/>
          <w:lang w:val="hy-AM"/>
        </w:rPr>
        <w:tab/>
      </w:r>
      <w:r w:rsidRPr="0093002B">
        <w:rPr>
          <w:rFonts w:ascii="GHEA Grapalat" w:hAnsi="GHEA Grapalat" w:cs="Sylfaen"/>
          <w:sz w:val="12"/>
          <w:szCs w:val="16"/>
          <w:lang w:val="hy-AM"/>
        </w:rPr>
        <w:tab/>
      </w:r>
      <w:r w:rsidRPr="0093002B">
        <w:rPr>
          <w:rFonts w:ascii="GHEA Grapalat" w:hAnsi="GHEA Grapalat" w:cs="Sylfaen"/>
          <w:sz w:val="12"/>
          <w:szCs w:val="16"/>
          <w:lang w:val="hy-AM"/>
        </w:rPr>
        <w:tab/>
        <w:t xml:space="preserve">                             պայմանագրի համարը</w:t>
      </w:r>
    </w:p>
    <w:p w14:paraId="0FAC2E33" w14:textId="77777777" w:rsidR="00F02279" w:rsidRPr="0093002B" w:rsidRDefault="00F02279" w:rsidP="00F02279">
      <w:pPr>
        <w:tabs>
          <w:tab w:val="left" w:pos="360"/>
          <w:tab w:val="left" w:pos="540"/>
        </w:tabs>
        <w:spacing w:line="360" w:lineRule="auto"/>
        <w:jc w:val="both"/>
        <w:rPr>
          <w:rFonts w:ascii="GHEA Grapalat" w:hAnsi="GHEA Grapalat" w:cs="Sylfaen"/>
          <w:lang w:val="hy-AM"/>
        </w:rPr>
      </w:pPr>
      <w:r w:rsidRPr="0093002B">
        <w:rPr>
          <w:rFonts w:ascii="GHEA Grapalat" w:hAnsi="GHEA Grapalat" w:cs="Sylfaen"/>
          <w:sz w:val="20"/>
          <w:szCs w:val="20"/>
          <w:lang w:val="hy-AM"/>
        </w:rPr>
        <w:t>գնման պայմանագրի շրջանակներում Կապալառուն</w:t>
      </w:r>
      <w:r w:rsidRPr="0093002B">
        <w:rPr>
          <w:rFonts w:ascii="GHEA Grapalat" w:hAnsi="GHEA Grapalat" w:cs="Sylfaen"/>
          <w:lang w:val="hy-AM"/>
        </w:rPr>
        <w:t xml:space="preserve">  </w:t>
      </w:r>
      <w:r w:rsidRPr="0093002B">
        <w:rPr>
          <w:rFonts w:ascii="GHEA Grapalat" w:hAnsi="GHEA Grapalat" w:cs="Sylfaen"/>
          <w:sz w:val="20"/>
          <w:lang w:val="hy-AM"/>
        </w:rPr>
        <w:t xml:space="preserve">20  թ. </w:t>
      </w:r>
      <w:r w:rsidRPr="0093002B">
        <w:rPr>
          <w:rFonts w:ascii="GHEA Grapalat" w:hAnsi="GHEA Grapalat" w:cs="Sylfaen"/>
          <w:sz w:val="20"/>
          <w:u w:val="single"/>
          <w:lang w:val="hy-AM"/>
        </w:rPr>
        <w:tab/>
      </w:r>
      <w:r w:rsidRPr="0093002B">
        <w:rPr>
          <w:rFonts w:ascii="GHEA Grapalat" w:hAnsi="GHEA Grapalat" w:cs="Sylfaen"/>
          <w:sz w:val="20"/>
          <w:u w:val="single"/>
          <w:lang w:val="hy-AM"/>
        </w:rPr>
        <w:tab/>
      </w:r>
      <w:r w:rsidRPr="0093002B">
        <w:rPr>
          <w:rFonts w:ascii="GHEA Grapalat" w:hAnsi="GHEA Grapalat" w:cs="Sylfaen"/>
          <w:sz w:val="20"/>
          <w:lang w:val="hy-AM"/>
        </w:rPr>
        <w:t xml:space="preserve">-ին </w:t>
      </w:r>
      <w:r w:rsidRPr="0093002B">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93002B" w:rsidRDefault="00F02279" w:rsidP="00F02279">
      <w:pPr>
        <w:tabs>
          <w:tab w:val="left" w:pos="360"/>
          <w:tab w:val="left" w:pos="540"/>
        </w:tabs>
        <w:ind w:left="-540" w:firstLine="180"/>
        <w:jc w:val="both"/>
        <w:rPr>
          <w:rFonts w:ascii="GHEA Grapalat" w:hAnsi="GHEA Grapalat" w:cs="Sylfaen"/>
          <w:lang w:val="hy-AM"/>
        </w:rPr>
      </w:pPr>
      <w:r w:rsidRPr="0093002B">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93002B"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93002B" w:rsidRDefault="00F02279" w:rsidP="00545BDE">
            <w:pPr>
              <w:jc w:val="center"/>
              <w:rPr>
                <w:rFonts w:ascii="GHEA Grapalat" w:hAnsi="GHEA Grapalat" w:cs="Sylfaen"/>
                <w:bCs/>
                <w:sz w:val="18"/>
                <w:szCs w:val="18"/>
                <w:lang w:val="ru-RU" w:eastAsia="ru-RU"/>
              </w:rPr>
            </w:pPr>
            <w:proofErr w:type="spellStart"/>
            <w:r w:rsidRPr="0093002B">
              <w:rPr>
                <w:rFonts w:ascii="GHEA Grapalat" w:hAnsi="GHEA Grapalat" w:cs="Sylfaen"/>
                <w:sz w:val="18"/>
                <w:szCs w:val="18"/>
              </w:rPr>
              <w:t>Աշխատանքի</w:t>
            </w:r>
            <w:proofErr w:type="spellEnd"/>
          </w:p>
        </w:tc>
      </w:tr>
      <w:tr w:rsidR="00F02279" w:rsidRPr="0093002B"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չափման</w:t>
            </w:r>
            <w:proofErr w:type="spellEnd"/>
            <w:r w:rsidRPr="0093002B">
              <w:rPr>
                <w:rFonts w:ascii="GHEA Grapalat" w:hAnsi="GHEA Grapalat" w:cs="Sylfaen"/>
                <w:sz w:val="18"/>
                <w:szCs w:val="18"/>
              </w:rPr>
              <w:t xml:space="preserve"> </w:t>
            </w:r>
            <w:proofErr w:type="spellStart"/>
            <w:r w:rsidRPr="0093002B">
              <w:rPr>
                <w:rFonts w:ascii="GHEA Grapalat" w:hAnsi="GHEA Grapalat" w:cs="Sylfaen"/>
                <w:sz w:val="18"/>
                <w:szCs w:val="18"/>
              </w:rPr>
              <w:t>միավորը</w:t>
            </w:r>
            <w:proofErr w:type="spellEnd"/>
            <w:r w:rsidRPr="0093002B">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93002B" w:rsidRDefault="00F02279" w:rsidP="00545BDE">
            <w:pPr>
              <w:jc w:val="center"/>
              <w:rPr>
                <w:rFonts w:ascii="GHEA Grapalat" w:hAnsi="GHEA Grapalat"/>
                <w:sz w:val="18"/>
                <w:szCs w:val="18"/>
              </w:rPr>
            </w:pPr>
            <w:proofErr w:type="spellStart"/>
            <w:r w:rsidRPr="0093002B">
              <w:rPr>
                <w:rFonts w:ascii="GHEA Grapalat" w:hAnsi="GHEA Grapalat" w:cs="Sylfaen"/>
                <w:sz w:val="18"/>
                <w:szCs w:val="18"/>
              </w:rPr>
              <w:t>քանակը</w:t>
            </w:r>
            <w:proofErr w:type="spellEnd"/>
            <w:r w:rsidRPr="0093002B">
              <w:rPr>
                <w:rFonts w:ascii="GHEA Grapalat" w:hAnsi="GHEA Grapalat"/>
                <w:sz w:val="18"/>
                <w:szCs w:val="18"/>
              </w:rPr>
              <w:t xml:space="preserve"> (</w:t>
            </w:r>
            <w:proofErr w:type="spellStart"/>
            <w:r w:rsidRPr="0093002B">
              <w:rPr>
                <w:rFonts w:ascii="GHEA Grapalat" w:hAnsi="GHEA Grapalat" w:cs="Sylfaen"/>
                <w:sz w:val="18"/>
                <w:szCs w:val="18"/>
              </w:rPr>
              <w:t>փաստացի</w:t>
            </w:r>
            <w:proofErr w:type="spellEnd"/>
            <w:r w:rsidRPr="0093002B">
              <w:rPr>
                <w:rFonts w:ascii="GHEA Grapalat" w:hAnsi="GHEA Grapalat"/>
                <w:sz w:val="18"/>
                <w:szCs w:val="18"/>
              </w:rPr>
              <w:t>)</w:t>
            </w:r>
          </w:p>
        </w:tc>
      </w:tr>
      <w:tr w:rsidR="00F02279" w:rsidRPr="0093002B"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93002B" w:rsidRDefault="00F02279" w:rsidP="00545BDE">
            <w:pPr>
              <w:rPr>
                <w:rFonts w:ascii="GHEA Grapalat" w:hAnsi="GHEA Grapalat" w:cs="Sylfaen"/>
                <w:sz w:val="18"/>
                <w:szCs w:val="18"/>
                <w:lang w:val="ru-RU" w:eastAsia="ru-RU"/>
              </w:rPr>
            </w:pPr>
          </w:p>
        </w:tc>
      </w:tr>
      <w:tr w:rsidR="00F02279" w:rsidRPr="0093002B"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93002B"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93002B"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93002B" w:rsidRDefault="00F02279" w:rsidP="00545BDE">
            <w:pPr>
              <w:rPr>
                <w:rFonts w:ascii="GHEA Grapalat" w:hAnsi="GHEA Grapalat" w:cs="Sylfaen"/>
                <w:sz w:val="18"/>
                <w:szCs w:val="18"/>
                <w:lang w:val="ru-RU" w:eastAsia="ru-RU"/>
              </w:rPr>
            </w:pPr>
          </w:p>
        </w:tc>
      </w:tr>
    </w:tbl>
    <w:p w14:paraId="47CC61EE" w14:textId="77777777" w:rsidR="00F02279" w:rsidRPr="0093002B" w:rsidRDefault="00F02279" w:rsidP="00F02279">
      <w:pPr>
        <w:tabs>
          <w:tab w:val="left" w:pos="360"/>
          <w:tab w:val="left" w:pos="540"/>
        </w:tabs>
        <w:jc w:val="both"/>
        <w:rPr>
          <w:rFonts w:ascii="GHEA Grapalat" w:hAnsi="GHEA Grapalat" w:cs="Sylfaen"/>
          <w:lang w:eastAsia="ru-RU"/>
        </w:rPr>
      </w:pPr>
    </w:p>
    <w:p w14:paraId="06D5B4CA" w14:textId="77777777" w:rsidR="00F02279" w:rsidRPr="0093002B" w:rsidRDefault="00F02279" w:rsidP="00F02279">
      <w:pPr>
        <w:tabs>
          <w:tab w:val="left" w:pos="360"/>
          <w:tab w:val="left" w:pos="540"/>
        </w:tabs>
        <w:jc w:val="both"/>
        <w:rPr>
          <w:rFonts w:ascii="GHEA Grapalat" w:hAnsi="GHEA Grapalat" w:cs="Sylfaen"/>
        </w:rPr>
      </w:pPr>
    </w:p>
    <w:p w14:paraId="4F856E3E" w14:textId="77777777" w:rsidR="00F02279" w:rsidRPr="0093002B" w:rsidRDefault="00F02279" w:rsidP="00F02279">
      <w:pPr>
        <w:tabs>
          <w:tab w:val="left" w:pos="360"/>
          <w:tab w:val="left" w:pos="540"/>
        </w:tabs>
        <w:jc w:val="both"/>
        <w:rPr>
          <w:rFonts w:ascii="GHEA Grapalat" w:hAnsi="GHEA Grapalat" w:cs="Sylfaen"/>
          <w:lang w:val="hy-AM"/>
        </w:rPr>
      </w:pPr>
    </w:p>
    <w:p w14:paraId="4CE31797" w14:textId="77777777" w:rsidR="00F02279" w:rsidRPr="0093002B" w:rsidRDefault="00F02279" w:rsidP="00F02279">
      <w:pPr>
        <w:tabs>
          <w:tab w:val="left" w:pos="360"/>
          <w:tab w:val="left" w:pos="540"/>
        </w:tabs>
        <w:jc w:val="both"/>
        <w:rPr>
          <w:rFonts w:ascii="GHEA Grapalat" w:hAnsi="GHEA Grapalat" w:cs="Sylfaen"/>
          <w:sz w:val="20"/>
          <w:szCs w:val="20"/>
          <w:lang w:val="hy-AM"/>
        </w:rPr>
      </w:pPr>
      <w:r w:rsidRPr="0093002B">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93002B" w:rsidRDefault="00F02279" w:rsidP="00F02279">
      <w:pPr>
        <w:tabs>
          <w:tab w:val="left" w:pos="360"/>
          <w:tab w:val="left" w:pos="540"/>
        </w:tabs>
        <w:rPr>
          <w:rFonts w:ascii="GHEA Grapalat" w:hAnsi="GHEA Grapalat" w:cs="Sylfaen"/>
          <w:sz w:val="22"/>
          <w:szCs w:val="22"/>
          <w:lang w:val="hy-AM"/>
        </w:rPr>
      </w:pPr>
    </w:p>
    <w:p w14:paraId="6AD09AF0" w14:textId="77777777" w:rsidR="00F02279" w:rsidRPr="0093002B" w:rsidRDefault="00F02279" w:rsidP="00F02279">
      <w:pPr>
        <w:jc w:val="center"/>
        <w:rPr>
          <w:rFonts w:ascii="GHEA Grapalat" w:hAnsi="GHEA Grapalat" w:cs="Sylfaen"/>
          <w:sz w:val="22"/>
          <w:szCs w:val="22"/>
          <w:lang w:val="hy-AM"/>
        </w:rPr>
      </w:pPr>
    </w:p>
    <w:p w14:paraId="5FD4CFEA" w14:textId="77777777" w:rsidR="00F02279" w:rsidRPr="0093002B" w:rsidRDefault="00F02279" w:rsidP="00F02279">
      <w:pPr>
        <w:jc w:val="center"/>
        <w:rPr>
          <w:rFonts w:ascii="GHEA Grapalat" w:hAnsi="GHEA Grapalat" w:cs="Sylfaen"/>
          <w:sz w:val="14"/>
          <w:szCs w:val="14"/>
          <w:lang w:val="hy-AM"/>
        </w:rPr>
      </w:pPr>
    </w:p>
    <w:p w14:paraId="02391F0D" w14:textId="77777777" w:rsidR="00F02279" w:rsidRPr="0093002B" w:rsidRDefault="00F02279" w:rsidP="00F02279">
      <w:pPr>
        <w:jc w:val="center"/>
        <w:rPr>
          <w:rFonts w:ascii="GHEA Grapalat" w:hAnsi="GHEA Grapalat" w:cs="Sylfaen"/>
          <w:sz w:val="22"/>
          <w:szCs w:val="22"/>
          <w:lang w:val="hy-AM"/>
        </w:rPr>
      </w:pPr>
    </w:p>
    <w:p w14:paraId="6468DD6F" w14:textId="77777777" w:rsidR="00F02279" w:rsidRPr="0093002B" w:rsidRDefault="00F02279" w:rsidP="00F02279">
      <w:pPr>
        <w:jc w:val="center"/>
        <w:rPr>
          <w:rFonts w:ascii="GHEA Grapalat" w:hAnsi="GHEA Grapalat" w:cs="Sylfaen"/>
          <w:sz w:val="22"/>
          <w:szCs w:val="22"/>
          <w:lang w:val="hy-AM"/>
        </w:rPr>
      </w:pPr>
      <w:r w:rsidRPr="0093002B">
        <w:rPr>
          <w:rFonts w:ascii="GHEA Grapalat" w:hAnsi="GHEA Grapalat" w:cs="Sylfaen"/>
          <w:sz w:val="22"/>
          <w:szCs w:val="22"/>
          <w:lang w:val="hy-AM"/>
        </w:rPr>
        <w:t>ԿՈՂՄԵՐԸ</w:t>
      </w:r>
    </w:p>
    <w:p w14:paraId="2603CF82" w14:textId="77777777" w:rsidR="00F02279" w:rsidRPr="0093002B" w:rsidRDefault="00F02279" w:rsidP="00F02279">
      <w:pPr>
        <w:jc w:val="center"/>
        <w:rPr>
          <w:rFonts w:ascii="GHEA Grapalat" w:hAnsi="GHEA Grapalat" w:cs="Sylfaen"/>
          <w:sz w:val="22"/>
          <w:szCs w:val="22"/>
          <w:lang w:val="hy-AM"/>
        </w:rPr>
      </w:pPr>
    </w:p>
    <w:p w14:paraId="7B3C7315" w14:textId="77777777" w:rsidR="00F02279" w:rsidRPr="0093002B" w:rsidRDefault="00F02279" w:rsidP="00F02279">
      <w:pPr>
        <w:tabs>
          <w:tab w:val="left" w:pos="360"/>
          <w:tab w:val="left" w:pos="540"/>
        </w:tabs>
        <w:rPr>
          <w:rFonts w:ascii="GHEA Grapalat" w:hAnsi="GHEA Grapalat" w:cs="Sylfaen"/>
          <w:sz w:val="22"/>
          <w:szCs w:val="22"/>
          <w:lang w:val="hy-AM"/>
        </w:rPr>
      </w:pPr>
    </w:p>
    <w:p w14:paraId="5917EA0F" w14:textId="77777777" w:rsidR="00F02279" w:rsidRPr="0093002B"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93002B" w14:paraId="56BF800A" w14:textId="77777777" w:rsidTr="00545BDE">
        <w:tc>
          <w:tcPr>
            <w:tcW w:w="4785" w:type="dxa"/>
          </w:tcPr>
          <w:p w14:paraId="057B1DFD"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Հանձնեց</w:t>
            </w:r>
          </w:p>
        </w:tc>
        <w:tc>
          <w:tcPr>
            <w:tcW w:w="5223" w:type="dxa"/>
          </w:tcPr>
          <w:p w14:paraId="5F3A32E6" w14:textId="77777777" w:rsidR="00F02279" w:rsidRPr="0093002B" w:rsidRDefault="00F02279" w:rsidP="00545BDE">
            <w:pPr>
              <w:tabs>
                <w:tab w:val="left" w:pos="360"/>
                <w:tab w:val="left" w:pos="540"/>
              </w:tabs>
              <w:jc w:val="center"/>
              <w:rPr>
                <w:rFonts w:ascii="GHEA Grapalat" w:hAnsi="GHEA Grapalat" w:cs="Sylfaen"/>
                <w:b/>
                <w:bCs/>
                <w:sz w:val="22"/>
                <w:szCs w:val="22"/>
                <w:lang w:val="hy-AM" w:eastAsia="ru-RU"/>
              </w:rPr>
            </w:pPr>
            <w:r w:rsidRPr="0093002B">
              <w:rPr>
                <w:rFonts w:ascii="GHEA Grapalat" w:hAnsi="GHEA Grapalat" w:cs="Sylfaen"/>
                <w:b/>
                <w:bCs/>
                <w:sz w:val="22"/>
                <w:szCs w:val="22"/>
                <w:lang w:val="hy-AM"/>
              </w:rPr>
              <w:t xml:space="preserve">        Ընդունեց</w:t>
            </w:r>
          </w:p>
        </w:tc>
      </w:tr>
    </w:tbl>
    <w:p w14:paraId="0B9FDB59" w14:textId="77777777" w:rsidR="00F02279" w:rsidRPr="0093002B" w:rsidRDefault="00F02279" w:rsidP="00F02279">
      <w:pPr>
        <w:tabs>
          <w:tab w:val="left" w:pos="360"/>
          <w:tab w:val="left" w:pos="540"/>
        </w:tabs>
        <w:rPr>
          <w:rFonts w:ascii="GHEA Grapalat" w:hAnsi="GHEA Grapalat" w:cs="Sylfaen"/>
          <w:sz w:val="20"/>
          <w:szCs w:val="20"/>
          <w:lang w:val="hy-AM" w:eastAsia="ru-RU"/>
        </w:rPr>
      </w:pPr>
      <w:r w:rsidRPr="0093002B">
        <w:rPr>
          <w:rFonts w:ascii="GHEA Grapalat" w:hAnsi="GHEA Grapalat" w:cs="Sylfaen"/>
          <w:sz w:val="20"/>
          <w:szCs w:val="20"/>
          <w:lang w:val="hy-AM" w:eastAsia="ru-RU"/>
        </w:rPr>
        <w:t xml:space="preserve">                                                                                                  հայտը նախագծած ներկայացուցիչ`</w:t>
      </w:r>
    </w:p>
    <w:p w14:paraId="0EAEA566" w14:textId="77777777" w:rsidR="00F02279" w:rsidRPr="0093002B"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93002B" w14:paraId="1C0558ED" w14:textId="77777777" w:rsidTr="00545BDE">
        <w:trPr>
          <w:tblCellSpacing w:w="7" w:type="dxa"/>
          <w:jc w:val="center"/>
        </w:trPr>
        <w:tc>
          <w:tcPr>
            <w:tcW w:w="0" w:type="auto"/>
            <w:vAlign w:val="center"/>
          </w:tcPr>
          <w:p w14:paraId="5D0BF92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2F61D809"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c>
          <w:tcPr>
            <w:tcW w:w="0" w:type="auto"/>
            <w:vAlign w:val="center"/>
          </w:tcPr>
          <w:p w14:paraId="57A991B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1F47AEB0"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ազգանուն</w:t>
            </w:r>
            <w:proofErr w:type="spellEnd"/>
            <w:r w:rsidRPr="0093002B">
              <w:rPr>
                <w:rFonts w:ascii="GHEA Grapalat" w:hAnsi="GHEA Grapalat" w:cs="GHEA Grapalat"/>
                <w:sz w:val="15"/>
                <w:szCs w:val="15"/>
              </w:rPr>
              <w:t xml:space="preserve">, </w:t>
            </w:r>
            <w:proofErr w:type="spellStart"/>
            <w:r w:rsidRPr="0093002B">
              <w:rPr>
                <w:rFonts w:ascii="GHEA Grapalat" w:hAnsi="GHEA Grapalat" w:cs="GHEA Grapalat"/>
                <w:sz w:val="15"/>
                <w:szCs w:val="15"/>
              </w:rPr>
              <w:t>անուն</w:t>
            </w:r>
            <w:proofErr w:type="spellEnd"/>
          </w:p>
        </w:tc>
      </w:tr>
      <w:tr w:rsidR="00F02279" w:rsidRPr="0093002B" w14:paraId="0AE6DDC6" w14:textId="77777777" w:rsidTr="00545BDE">
        <w:trPr>
          <w:tblCellSpacing w:w="7" w:type="dxa"/>
          <w:jc w:val="center"/>
        </w:trPr>
        <w:tc>
          <w:tcPr>
            <w:tcW w:w="0" w:type="auto"/>
            <w:vAlign w:val="center"/>
          </w:tcPr>
          <w:p w14:paraId="14313E6A"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 xml:space="preserve">___________________________ </w:t>
            </w:r>
          </w:p>
          <w:p w14:paraId="40341278"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c>
          <w:tcPr>
            <w:tcW w:w="0" w:type="auto"/>
            <w:vAlign w:val="center"/>
          </w:tcPr>
          <w:p w14:paraId="28B554A5" w14:textId="77777777" w:rsidR="00F02279" w:rsidRPr="0093002B" w:rsidRDefault="00F02279" w:rsidP="00545BDE">
            <w:pPr>
              <w:jc w:val="center"/>
              <w:rPr>
                <w:rFonts w:ascii="GHEA Grapalat" w:hAnsi="GHEA Grapalat" w:cs="GHEA Grapalat"/>
                <w:sz w:val="21"/>
                <w:szCs w:val="21"/>
                <w:lang w:val="ru-RU" w:eastAsia="ru-RU"/>
              </w:rPr>
            </w:pPr>
            <w:r w:rsidRPr="0093002B">
              <w:rPr>
                <w:rFonts w:ascii="GHEA Grapalat" w:hAnsi="GHEA Grapalat" w:cs="GHEA Grapalat"/>
                <w:sz w:val="21"/>
                <w:szCs w:val="21"/>
              </w:rPr>
              <w:t>___________________________</w:t>
            </w:r>
          </w:p>
          <w:p w14:paraId="4F7D099E" w14:textId="77777777" w:rsidR="00F02279" w:rsidRPr="0093002B" w:rsidRDefault="00F02279" w:rsidP="00545BDE">
            <w:pPr>
              <w:jc w:val="center"/>
              <w:rPr>
                <w:rFonts w:ascii="GHEA Grapalat" w:hAnsi="GHEA Grapalat" w:cs="GHEA Grapalat"/>
                <w:sz w:val="21"/>
                <w:szCs w:val="21"/>
                <w:lang w:val="ru-RU" w:eastAsia="ru-RU"/>
              </w:rPr>
            </w:pPr>
            <w:proofErr w:type="spellStart"/>
            <w:r w:rsidRPr="0093002B">
              <w:rPr>
                <w:rFonts w:ascii="GHEA Grapalat" w:hAnsi="GHEA Grapalat" w:cs="GHEA Grapalat"/>
                <w:sz w:val="15"/>
                <w:szCs w:val="15"/>
              </w:rPr>
              <w:t>ստորագրություն</w:t>
            </w:r>
            <w:proofErr w:type="spellEnd"/>
          </w:p>
        </w:tc>
      </w:tr>
    </w:tbl>
    <w:p w14:paraId="55D6B392" w14:textId="269E4289" w:rsidR="00F02279" w:rsidRDefault="00F02279" w:rsidP="00785E88">
      <w:pPr>
        <w:tabs>
          <w:tab w:val="left" w:pos="360"/>
          <w:tab w:val="left" w:pos="540"/>
        </w:tabs>
        <w:jc w:val="center"/>
        <w:rPr>
          <w:rFonts w:ascii="Sylfaen" w:hAnsi="Sylfaen" w:cs="Sylfaen"/>
          <w:b/>
          <w:bCs/>
        </w:rPr>
      </w:pPr>
    </w:p>
    <w:p w14:paraId="206B5A1D" w14:textId="516CC3EE" w:rsidR="003C3D57" w:rsidRDefault="003C3D57" w:rsidP="00785E88">
      <w:pPr>
        <w:tabs>
          <w:tab w:val="left" w:pos="360"/>
          <w:tab w:val="left" w:pos="540"/>
        </w:tabs>
        <w:jc w:val="center"/>
        <w:rPr>
          <w:rFonts w:ascii="Sylfaen" w:hAnsi="Sylfaen" w:cs="Sylfaen"/>
          <w:b/>
          <w:bCs/>
        </w:rPr>
      </w:pPr>
    </w:p>
    <w:p w14:paraId="54A5608B" w14:textId="6775A197" w:rsidR="003C3D57" w:rsidRDefault="003C3D57" w:rsidP="00785E88">
      <w:pPr>
        <w:tabs>
          <w:tab w:val="left" w:pos="360"/>
          <w:tab w:val="left" w:pos="540"/>
        </w:tabs>
        <w:jc w:val="center"/>
        <w:rPr>
          <w:rFonts w:ascii="Sylfaen" w:hAnsi="Sylfaen" w:cs="Sylfaen"/>
          <w:b/>
          <w:bCs/>
        </w:rPr>
      </w:pPr>
    </w:p>
    <w:p w14:paraId="26C509AE" w14:textId="70111A4C" w:rsidR="003C3D57" w:rsidRDefault="003C3D57" w:rsidP="00785E88">
      <w:pPr>
        <w:tabs>
          <w:tab w:val="left" w:pos="360"/>
          <w:tab w:val="left" w:pos="540"/>
        </w:tabs>
        <w:jc w:val="center"/>
        <w:rPr>
          <w:rFonts w:ascii="Sylfaen" w:hAnsi="Sylfaen" w:cs="Sylfaen"/>
          <w:b/>
          <w:bCs/>
        </w:rPr>
      </w:pPr>
    </w:p>
    <w:p w14:paraId="5B2AB764" w14:textId="10CA52D2" w:rsidR="003C3D57" w:rsidRDefault="003C3D57" w:rsidP="00785E88">
      <w:pPr>
        <w:tabs>
          <w:tab w:val="left" w:pos="360"/>
          <w:tab w:val="left" w:pos="540"/>
        </w:tabs>
        <w:jc w:val="center"/>
        <w:rPr>
          <w:rFonts w:ascii="Sylfaen" w:hAnsi="Sylfaen" w:cs="Sylfaen"/>
          <w:b/>
          <w:bCs/>
        </w:rPr>
      </w:pPr>
    </w:p>
    <w:p w14:paraId="3CD7ED73" w14:textId="42BD203B" w:rsidR="003C3D57" w:rsidRDefault="003C3D57" w:rsidP="00785E88">
      <w:pPr>
        <w:tabs>
          <w:tab w:val="left" w:pos="360"/>
          <w:tab w:val="left" w:pos="540"/>
        </w:tabs>
        <w:jc w:val="center"/>
        <w:rPr>
          <w:rFonts w:ascii="Sylfaen" w:hAnsi="Sylfaen" w:cs="Sylfaen"/>
          <w:b/>
          <w:bCs/>
        </w:rPr>
      </w:pPr>
    </w:p>
    <w:p w14:paraId="6C8A4DE6" w14:textId="10DB61ED" w:rsidR="003C3D57" w:rsidRDefault="003C3D57" w:rsidP="00785E88">
      <w:pPr>
        <w:tabs>
          <w:tab w:val="left" w:pos="360"/>
          <w:tab w:val="left" w:pos="540"/>
        </w:tabs>
        <w:jc w:val="center"/>
        <w:rPr>
          <w:rFonts w:ascii="Sylfaen" w:hAnsi="Sylfaen" w:cs="Sylfaen"/>
          <w:b/>
          <w:bCs/>
        </w:rPr>
      </w:pPr>
    </w:p>
    <w:p w14:paraId="4B486DD4" w14:textId="34AA48B7" w:rsidR="003C3D57" w:rsidRDefault="003C3D57" w:rsidP="00785E88">
      <w:pPr>
        <w:tabs>
          <w:tab w:val="left" w:pos="360"/>
          <w:tab w:val="left" w:pos="540"/>
        </w:tabs>
        <w:jc w:val="center"/>
        <w:rPr>
          <w:rFonts w:ascii="Sylfaen" w:hAnsi="Sylfaen" w:cs="Sylfaen"/>
          <w:b/>
          <w:bCs/>
        </w:rPr>
      </w:pPr>
    </w:p>
    <w:p w14:paraId="03B46123" w14:textId="39FF2839" w:rsidR="003C3D57" w:rsidRDefault="003C3D57" w:rsidP="00785E88">
      <w:pPr>
        <w:tabs>
          <w:tab w:val="left" w:pos="360"/>
          <w:tab w:val="left" w:pos="540"/>
        </w:tabs>
        <w:jc w:val="center"/>
        <w:rPr>
          <w:rFonts w:ascii="Sylfaen" w:hAnsi="Sylfaen" w:cs="Sylfaen"/>
          <w:b/>
          <w:bCs/>
        </w:rPr>
      </w:pPr>
    </w:p>
    <w:p w14:paraId="0CB6E881" w14:textId="60024F83" w:rsidR="003C3D57" w:rsidRDefault="003C3D57" w:rsidP="00785E88">
      <w:pPr>
        <w:tabs>
          <w:tab w:val="left" w:pos="360"/>
          <w:tab w:val="left" w:pos="540"/>
        </w:tabs>
        <w:jc w:val="center"/>
        <w:rPr>
          <w:rFonts w:ascii="Sylfaen" w:hAnsi="Sylfaen" w:cs="Sylfaen"/>
          <w:b/>
          <w:bCs/>
        </w:rPr>
      </w:pPr>
    </w:p>
    <w:p w14:paraId="53B14CB3" w14:textId="53D84F62" w:rsidR="003C3D57" w:rsidRDefault="003C3D57" w:rsidP="00785E88">
      <w:pPr>
        <w:tabs>
          <w:tab w:val="left" w:pos="360"/>
          <w:tab w:val="left" w:pos="540"/>
        </w:tabs>
        <w:jc w:val="center"/>
        <w:rPr>
          <w:rFonts w:ascii="Sylfaen" w:hAnsi="Sylfaen" w:cs="Sylfaen"/>
          <w:b/>
          <w:bCs/>
        </w:rPr>
      </w:pPr>
    </w:p>
    <w:p w14:paraId="2C6A5312" w14:textId="0601A5AC" w:rsidR="003C3D57" w:rsidRDefault="003C3D57" w:rsidP="00785E88">
      <w:pPr>
        <w:tabs>
          <w:tab w:val="left" w:pos="360"/>
          <w:tab w:val="left" w:pos="540"/>
        </w:tabs>
        <w:jc w:val="center"/>
        <w:rPr>
          <w:rFonts w:ascii="Sylfaen" w:hAnsi="Sylfaen" w:cs="Sylfaen"/>
          <w:b/>
          <w:bCs/>
        </w:rPr>
      </w:pPr>
    </w:p>
    <w:p w14:paraId="3C82052F" w14:textId="77777777" w:rsidR="003C3D57" w:rsidRDefault="003C3D57" w:rsidP="003C3D57">
      <w:pPr>
        <w:jc w:val="right"/>
        <w:rPr>
          <w:rFonts w:ascii="GHEA Grapalat" w:hAnsi="GHEA Grapalat"/>
          <w:i/>
          <w:sz w:val="18"/>
          <w:lang w:val="hy-AM"/>
        </w:rPr>
      </w:pPr>
    </w:p>
    <w:p w14:paraId="1E81B545" w14:textId="77777777" w:rsidR="003C3D57" w:rsidRDefault="003C3D57" w:rsidP="003C3D57">
      <w:pPr>
        <w:jc w:val="right"/>
        <w:rPr>
          <w:rFonts w:ascii="GHEA Grapalat" w:hAnsi="GHEA Grapalat"/>
          <w:i/>
          <w:sz w:val="18"/>
          <w:lang w:val="hy-AM"/>
        </w:rPr>
      </w:pPr>
    </w:p>
    <w:p w14:paraId="34A24F0B" w14:textId="630DABB9" w:rsidR="003C3D57" w:rsidRPr="00013E7E" w:rsidRDefault="003C3D57" w:rsidP="003C3D57">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51BF2F63"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E89D35D" w14:textId="77777777" w:rsidR="003C3D57" w:rsidRPr="005E1F72" w:rsidRDefault="003C3D57" w:rsidP="003C3D5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787E6DEC" w14:textId="77777777" w:rsidR="003C3D57" w:rsidRPr="00F32F71" w:rsidRDefault="003C3D57" w:rsidP="003C3D57">
      <w:pPr>
        <w:tabs>
          <w:tab w:val="left" w:pos="360"/>
          <w:tab w:val="left" w:pos="540"/>
        </w:tabs>
        <w:jc w:val="center"/>
        <w:rPr>
          <w:rFonts w:ascii="Sylfaen" w:hAnsi="Sylfaen" w:cs="Sylfaen"/>
          <w:b/>
          <w:bCs/>
          <w:lang w:val="pt-BR"/>
        </w:rPr>
      </w:pPr>
    </w:p>
    <w:p w14:paraId="254C0074" w14:textId="77777777" w:rsidR="003C3D57" w:rsidRPr="00013E7E" w:rsidRDefault="003C3D57" w:rsidP="003C3D57">
      <w:pPr>
        <w:jc w:val="right"/>
        <w:rPr>
          <w:rFonts w:ascii="GHEA Grapalat" w:hAnsi="GHEA Grapalat"/>
          <w:i/>
          <w:sz w:val="18"/>
          <w:lang w:val="hy-AM"/>
        </w:rPr>
      </w:pPr>
    </w:p>
    <w:p w14:paraId="6FBA3695" w14:textId="77777777" w:rsidR="003C3D57" w:rsidRDefault="003C3D57" w:rsidP="003C3D57">
      <w:pPr>
        <w:rPr>
          <w:rFonts w:ascii="GHEA Grapalat" w:hAnsi="GHEA Grapalat" w:cs="GHEA Grapalat"/>
          <w:sz w:val="22"/>
          <w:szCs w:val="22"/>
          <w:lang w:val="hy-AM"/>
        </w:rPr>
      </w:pPr>
    </w:p>
    <w:p w14:paraId="55CCE72A" w14:textId="77777777" w:rsidR="003C3D57" w:rsidRDefault="003C3D57" w:rsidP="003C3D57">
      <w:pPr>
        <w:rPr>
          <w:rFonts w:ascii="GHEA Grapalat" w:hAnsi="GHEA Grapalat" w:cs="GHEA Grapalat"/>
          <w:sz w:val="22"/>
          <w:szCs w:val="22"/>
          <w:lang w:val="hy-AM"/>
        </w:rPr>
      </w:pPr>
    </w:p>
    <w:p w14:paraId="30CD2BF9" w14:textId="77777777" w:rsidR="003C3D57" w:rsidRDefault="003C3D57" w:rsidP="003C3D57">
      <w:pPr>
        <w:rPr>
          <w:rFonts w:ascii="GHEA Grapalat" w:hAnsi="GHEA Grapalat" w:cs="GHEA Grapalat"/>
          <w:sz w:val="22"/>
          <w:szCs w:val="22"/>
          <w:lang w:val="hy-AM"/>
        </w:rPr>
      </w:pPr>
    </w:p>
    <w:p w14:paraId="4A1CB0A5" w14:textId="77777777" w:rsidR="003C3D57" w:rsidRDefault="003C3D57" w:rsidP="003C3D57">
      <w:pPr>
        <w:rPr>
          <w:rFonts w:ascii="GHEA Grapalat" w:hAnsi="GHEA Grapalat" w:cs="GHEA Grapalat"/>
          <w:sz w:val="22"/>
          <w:szCs w:val="22"/>
          <w:lang w:val="hy-AM"/>
        </w:rPr>
      </w:pPr>
    </w:p>
    <w:p w14:paraId="49B184D4" w14:textId="77777777" w:rsidR="003C3D57" w:rsidRPr="00635053" w:rsidRDefault="003C3D57" w:rsidP="003C3D5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3A419F85" w14:textId="77777777" w:rsidR="003C3D57" w:rsidRPr="00635053" w:rsidRDefault="003C3D57" w:rsidP="003C3D57">
      <w:pPr>
        <w:jc w:val="center"/>
        <w:rPr>
          <w:rFonts w:ascii="GHEA Grapalat" w:hAnsi="GHEA Grapalat" w:cs="GHEA Grapalat"/>
          <w:sz w:val="22"/>
          <w:szCs w:val="22"/>
          <w:lang w:val="hy-AM"/>
        </w:rPr>
      </w:pPr>
    </w:p>
    <w:p w14:paraId="02917761" w14:textId="77777777" w:rsidR="003C3D57" w:rsidRPr="005E1F72" w:rsidRDefault="003C3D57" w:rsidP="003C3D5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219D7159" w14:textId="77777777" w:rsidR="003C3D57" w:rsidRDefault="003C3D57" w:rsidP="003C3D5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0122426" w14:textId="77777777" w:rsidR="003C3D57" w:rsidRPr="005E1F72" w:rsidRDefault="003C3D57" w:rsidP="003C3D57">
      <w:pPr>
        <w:jc w:val="both"/>
        <w:rPr>
          <w:rFonts w:ascii="GHEA Grapalat" w:hAnsi="GHEA Grapalat"/>
          <w:sz w:val="22"/>
          <w:szCs w:val="22"/>
          <w:vertAlign w:val="superscript"/>
          <w:lang w:val="es-ES"/>
        </w:rPr>
      </w:pPr>
    </w:p>
    <w:p w14:paraId="430194DB" w14:textId="77777777" w:rsidR="003C3D57" w:rsidRPr="00E5270C" w:rsidRDefault="003C3D57" w:rsidP="003C3D57">
      <w:pPr>
        <w:pStyle w:val="ListParagraph"/>
        <w:numPr>
          <w:ilvl w:val="0"/>
          <w:numId w:val="50"/>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2EB8613D" w14:textId="77777777" w:rsidR="003C3D57" w:rsidRPr="005E1F72" w:rsidRDefault="003C3D57" w:rsidP="003C3D5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7277262B" w14:textId="77777777" w:rsidR="003C3D57" w:rsidRPr="005E1F72" w:rsidRDefault="003C3D57" w:rsidP="003C3D57">
      <w:pPr>
        <w:jc w:val="both"/>
        <w:rPr>
          <w:rFonts w:ascii="GHEA Grapalat" w:hAnsi="GHEA Grapalat" w:cs="Sylfaen"/>
          <w:vertAlign w:val="superscript"/>
          <w:lang w:val="es-ES"/>
        </w:rPr>
      </w:pPr>
    </w:p>
    <w:p w14:paraId="6000249F" w14:textId="77777777" w:rsidR="003C3D57" w:rsidRPr="005E1F72" w:rsidRDefault="003C3D57" w:rsidP="003C3D57">
      <w:pPr>
        <w:jc w:val="both"/>
        <w:rPr>
          <w:rFonts w:ascii="GHEA Grapalat" w:hAnsi="GHEA Grapalat"/>
          <w:sz w:val="22"/>
          <w:szCs w:val="22"/>
          <w:u w:val="single"/>
          <w:lang w:val="es-ES"/>
        </w:rPr>
      </w:pPr>
    </w:p>
    <w:p w14:paraId="0089E246"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44BA4A3B" w14:textId="77777777" w:rsidR="003C3D57" w:rsidRDefault="003C3D57" w:rsidP="003C3D5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9BE991E" w14:textId="77777777" w:rsidR="003C3D57" w:rsidRDefault="003C3D57" w:rsidP="003C3D57">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6004F77A" w14:textId="77777777" w:rsidR="003C3D57" w:rsidRDefault="003C3D57" w:rsidP="003C3D57">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3996EC85" w14:textId="77777777" w:rsidR="003C3D57" w:rsidRDefault="003C3D57" w:rsidP="003C3D57">
      <w:pPr>
        <w:jc w:val="both"/>
        <w:rPr>
          <w:rFonts w:ascii="GHEA Grapalat" w:hAnsi="GHEA Grapalat" w:cs="Sylfaen"/>
          <w:sz w:val="20"/>
          <w:szCs w:val="20"/>
          <w:lang w:val="es-ES"/>
        </w:rPr>
      </w:pPr>
    </w:p>
    <w:p w14:paraId="6DFC850D" w14:textId="65BDF642" w:rsidR="003C3D57" w:rsidRPr="00E5270C" w:rsidRDefault="003C3D57" w:rsidP="003C3D57">
      <w:pPr>
        <w:pStyle w:val="ListParagraph"/>
        <w:numPr>
          <w:ilvl w:val="0"/>
          <w:numId w:val="50"/>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325623">
        <w:rPr>
          <w:rFonts w:ascii="GHEA Grapalat" w:hAnsi="GHEA Grapalat" w:cs="Sylfaen"/>
          <w:sz w:val="20"/>
          <w:szCs w:val="20"/>
          <w:lang w:val="es-ES"/>
        </w:rPr>
        <w:t>0</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0B8942A8" w14:textId="77777777" w:rsidR="003C3D57" w:rsidRPr="00513F14" w:rsidRDefault="003C3D57" w:rsidP="003C3D57">
      <w:pPr>
        <w:jc w:val="center"/>
        <w:rPr>
          <w:rFonts w:ascii="GHEA Grapalat" w:hAnsi="GHEA Grapalat" w:cs="GHEA Grapalat"/>
          <w:sz w:val="22"/>
          <w:szCs w:val="22"/>
          <w:lang w:val="es-ES"/>
        </w:rPr>
      </w:pPr>
    </w:p>
    <w:p w14:paraId="2BCECF1F" w14:textId="77777777" w:rsidR="003C3D57" w:rsidRDefault="003C3D57" w:rsidP="003C3D57">
      <w:pPr>
        <w:ind w:firstLine="709"/>
        <w:jc w:val="both"/>
        <w:rPr>
          <w:lang w:val="es-ES"/>
        </w:rPr>
      </w:pPr>
    </w:p>
    <w:p w14:paraId="37EC928F" w14:textId="77777777" w:rsidR="003C3D57" w:rsidRDefault="003C3D57" w:rsidP="003C3D57">
      <w:pPr>
        <w:ind w:firstLine="709"/>
        <w:jc w:val="both"/>
        <w:rPr>
          <w:lang w:val="es-ES"/>
        </w:rPr>
      </w:pPr>
    </w:p>
    <w:p w14:paraId="09BF3791" w14:textId="77777777" w:rsidR="003C3D57" w:rsidRDefault="003C3D57" w:rsidP="003C3D57">
      <w:pPr>
        <w:ind w:firstLine="709"/>
        <w:jc w:val="both"/>
        <w:rPr>
          <w:lang w:val="es-ES"/>
        </w:rPr>
      </w:pPr>
    </w:p>
    <w:p w14:paraId="07C37153" w14:textId="77777777" w:rsidR="003C3D57" w:rsidRDefault="003C3D57" w:rsidP="003C3D57">
      <w:pPr>
        <w:ind w:firstLine="709"/>
        <w:jc w:val="both"/>
        <w:rPr>
          <w:lang w:val="es-ES"/>
        </w:rPr>
      </w:pPr>
    </w:p>
    <w:p w14:paraId="6FDF20BE" w14:textId="77777777" w:rsidR="003C3D57" w:rsidRPr="009A5836" w:rsidRDefault="003C3D57" w:rsidP="003C3D5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5DF7FD93" w14:textId="77777777" w:rsidR="003C3D57" w:rsidRDefault="003C3D57" w:rsidP="003C3D5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0DC7E79E" w14:textId="77777777" w:rsidR="003C3D57" w:rsidRPr="009A5836" w:rsidRDefault="003C3D57" w:rsidP="003C3D5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90D4B80" w14:textId="77777777" w:rsidR="003C3D57" w:rsidRPr="009A5836" w:rsidRDefault="003C3D57" w:rsidP="003C3D57">
      <w:pPr>
        <w:jc w:val="right"/>
        <w:rPr>
          <w:rFonts w:ascii="GHEA Grapalat" w:hAnsi="GHEA Grapalat"/>
          <w:sz w:val="20"/>
          <w:lang w:val="hy-AM"/>
        </w:rPr>
      </w:pPr>
      <w:r w:rsidRPr="009A5836">
        <w:rPr>
          <w:rFonts w:ascii="GHEA Grapalat" w:hAnsi="GHEA Grapalat"/>
          <w:sz w:val="20"/>
          <w:lang w:val="hy-AM"/>
        </w:rPr>
        <w:t xml:space="preserve">    </w:t>
      </w:r>
    </w:p>
    <w:p w14:paraId="1E1642B2" w14:textId="77777777" w:rsidR="003C3D57" w:rsidRDefault="003C3D57" w:rsidP="003C3D5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57096E4B" w14:textId="77777777" w:rsidR="003C3D57" w:rsidRDefault="003C3D57" w:rsidP="003C3D5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FD925F7" w14:textId="77777777" w:rsidR="003C3D57" w:rsidRDefault="003C3D57" w:rsidP="003C3D57">
      <w:pPr>
        <w:jc w:val="center"/>
        <w:rPr>
          <w:rFonts w:ascii="GHEA Grapalat" w:hAnsi="GHEA Grapalat" w:cs="Sylfaen"/>
          <w:sz w:val="16"/>
          <w:szCs w:val="16"/>
          <w:lang w:val="es-ES"/>
        </w:rPr>
      </w:pPr>
    </w:p>
    <w:p w14:paraId="68922BBA" w14:textId="77777777" w:rsidR="003C3D57" w:rsidRDefault="003C3D57" w:rsidP="003C3D57">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p>
    <w:p w14:paraId="083D5995" w14:textId="77777777" w:rsidR="003C3D57" w:rsidRPr="0093002B" w:rsidRDefault="003C3D57" w:rsidP="00785E88">
      <w:pPr>
        <w:tabs>
          <w:tab w:val="left" w:pos="360"/>
          <w:tab w:val="left" w:pos="540"/>
        </w:tabs>
        <w:jc w:val="center"/>
        <w:rPr>
          <w:rFonts w:ascii="Sylfaen" w:hAnsi="Sylfaen" w:cs="Sylfaen"/>
          <w:b/>
          <w:bCs/>
        </w:rPr>
      </w:pPr>
    </w:p>
    <w:sectPr w:rsidR="003C3D57" w:rsidRPr="0093002B"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F6B35E" w14:textId="77777777" w:rsidR="00B51A8D" w:rsidRDefault="00B51A8D">
      <w:r>
        <w:separator/>
      </w:r>
    </w:p>
  </w:endnote>
  <w:endnote w:type="continuationSeparator" w:id="0">
    <w:p w14:paraId="3629BB44" w14:textId="77777777" w:rsidR="00B51A8D" w:rsidRDefault="00B5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altName w:val="Times New Roman"/>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77D01" w14:textId="77777777" w:rsidR="00B51A8D" w:rsidRDefault="00B51A8D">
      <w:r>
        <w:separator/>
      </w:r>
    </w:p>
  </w:footnote>
  <w:footnote w:type="continuationSeparator" w:id="0">
    <w:p w14:paraId="72A4D123" w14:textId="77777777" w:rsidR="00B51A8D" w:rsidRDefault="00B51A8D">
      <w:r>
        <w:continuationSeparator/>
      </w:r>
    </w:p>
  </w:footnote>
  <w:footnote w:id="1">
    <w:p w14:paraId="5551267C" w14:textId="77777777" w:rsidR="00CC1CD1" w:rsidRPr="00640568" w:rsidRDefault="00CC1CD1" w:rsidP="00CC1CD1">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253E4F9F" w14:textId="77777777" w:rsidR="00CC1CD1" w:rsidRPr="00146D17" w:rsidRDefault="00CC1CD1" w:rsidP="00CC1CD1">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628141CE"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13C65AC6" w14:textId="77777777" w:rsidR="00CC1CD1" w:rsidRPr="000A0DEB" w:rsidRDefault="00CC1CD1" w:rsidP="00CC1CD1">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3B9516BA" w14:textId="77777777" w:rsidR="00CC1CD1" w:rsidRPr="000A0DEB" w:rsidRDefault="00CC1CD1" w:rsidP="00CC1CD1">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2">
    <w:p w14:paraId="6195AB45" w14:textId="77777777" w:rsidR="00CC1CD1" w:rsidRPr="00951393" w:rsidRDefault="00CC1CD1" w:rsidP="00CC1CD1">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45D85DC4" w14:textId="77777777" w:rsidR="00CC1CD1" w:rsidRDefault="00CC1CD1" w:rsidP="00CC1CD1">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8921108" w14:textId="77777777" w:rsidR="00CC1CD1" w:rsidRDefault="00CC1CD1" w:rsidP="00CC1CD1">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36A417CE" w14:textId="77777777" w:rsidR="00CC1CD1" w:rsidRPr="005E2581" w:rsidRDefault="00CC1CD1" w:rsidP="00CC1CD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503200A4" w14:textId="77777777" w:rsidR="00CC1CD1" w:rsidRDefault="00CC1CD1" w:rsidP="00CC1CD1">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294F865F" w14:textId="77777777" w:rsidR="00CC1CD1" w:rsidRDefault="00CC1CD1" w:rsidP="00CC1CD1">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6AE2A87A" w14:textId="77777777" w:rsidR="00CC1CD1" w:rsidRPr="003053EF" w:rsidRDefault="00CC1CD1" w:rsidP="00CC1CD1">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3">
    <w:p w14:paraId="40F3B685" w14:textId="77777777" w:rsidR="006351A5" w:rsidRDefault="006351A5" w:rsidP="006351A5">
      <w:pPr>
        <w:pStyle w:val="FootnoteText"/>
        <w:jc w:val="both"/>
        <w:rPr>
          <w:del w:id="5" w:author="Sergey Shahnazaryan" w:date="2019-10-25T09:28:00Z"/>
        </w:rPr>
      </w:pPr>
      <w:r>
        <w:rPr>
          <w:vertAlign w:val="superscript"/>
          <w:lang w:val="en-US"/>
        </w:rPr>
        <w:t>7</w:t>
      </w:r>
      <w:r>
        <w:rPr>
          <w:rStyle w:val="FootnoteReference"/>
          <w:i/>
          <w:color w:val="FFFFFF"/>
        </w:rPr>
        <w:footnoteRef/>
      </w:r>
      <w:r>
        <w:t xml:space="preserve">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ապա</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առաջին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քայլով</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պետք</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Համակարգում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նշել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որոնց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համար</w:t>
      </w:r>
      <w:proofErr w:type="spellEnd"/>
      <w:r>
        <w:rPr>
          <w:rFonts w:ascii="GHEA Grapalat" w:hAnsi="GHEA Grapalat" w:cs="Sylfaen"/>
          <w:i/>
          <w:sz w:val="16"/>
          <w:szCs w:val="16"/>
        </w:rPr>
        <w:t xml:space="preserve"> </w:t>
      </w:r>
      <w:proofErr w:type="spellStart"/>
      <w:r>
        <w:rPr>
          <w:rFonts w:ascii="GHEA Grapalat" w:hAnsi="GHEA Grapalat" w:cs="Sylfaen"/>
          <w:i/>
          <w:sz w:val="16"/>
          <w:szCs w:val="16"/>
          <w:lang w:val="en-US"/>
        </w:rPr>
        <w:t>մ</w:t>
      </w:r>
      <w:r>
        <w:rPr>
          <w:rFonts w:ascii="GHEA Grapalat" w:hAnsi="GHEA Grapalat" w:cs="Sylfaen"/>
          <w:i/>
          <w:sz w:val="16"/>
          <w:szCs w:val="16"/>
        </w:rPr>
        <w:t>ասնակիցը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ներկայացնում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որից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հետո</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նոր</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միայն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լրացնել</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մնացած</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դաշտերը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այլապես</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հայտի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փաստաթղթերը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չեն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բացվի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գնահատման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ժամանակ</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4">
    <w:p w14:paraId="59F2EF48" w14:textId="008B5067" w:rsidR="00C13D25" w:rsidRPr="00927C52" w:rsidRDefault="00C13D25" w:rsidP="00927C52">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2DAFD419" w14:textId="77777777" w:rsidR="007A68C0" w:rsidRPr="00C13D25" w:rsidRDefault="007A68C0" w:rsidP="007A68C0">
      <w:pPr>
        <w:pStyle w:val="FootnoteText"/>
        <w:jc w:val="both"/>
        <w:rPr>
          <w:rFonts w:ascii="GHEA Grapalat" w:hAnsi="GHEA Grapalat" w:cs="Sylfaen"/>
          <w:i/>
          <w:sz w:val="16"/>
          <w:szCs w:val="16"/>
          <w:lang w:val="hy-AM"/>
        </w:rPr>
      </w:pPr>
      <w:r>
        <w:rPr>
          <w:rStyle w:val="FootnoteReference"/>
        </w:rPr>
        <w:footnoteRef/>
      </w:r>
      <w:r>
        <w:t xml:space="preserve"> </w:t>
      </w:r>
      <w:r w:rsidRPr="00C13D25">
        <w:rPr>
          <w:rFonts w:ascii="GHEA Grapalat" w:hAnsi="GHEA Grapalat" w:cs="Sylfaen"/>
          <w:i/>
          <w:sz w:val="16"/>
          <w:szCs w:val="16"/>
          <w:lang w:val="hy-AM"/>
        </w:rPr>
        <w:t>Ենթակետը հանվում է, եթե հայտի ապահովման պահանջ սահմանված չէ:</w:t>
      </w:r>
    </w:p>
    <w:p w14:paraId="4D6883F8" w14:textId="77777777" w:rsidR="007A68C0" w:rsidRPr="00F41942" w:rsidRDefault="007A68C0" w:rsidP="007A68C0">
      <w:pPr>
        <w:pStyle w:val="FootnoteText"/>
        <w:rPr>
          <w:rFonts w:asciiTheme="minorHAnsi" w:hAnsiTheme="minorHAnsi"/>
          <w:lang w:val="hy-AM"/>
        </w:rPr>
      </w:pPr>
    </w:p>
  </w:footnote>
  <w:footnote w:id="6">
    <w:p w14:paraId="4A202C6D" w14:textId="339A2A31" w:rsidR="00C13D25" w:rsidRPr="000B5028" w:rsidRDefault="00C13D25" w:rsidP="000B5028">
      <w:pPr>
        <w:pStyle w:val="FootnoteText"/>
        <w:jc w:val="both"/>
        <w:rPr>
          <w:rFonts w:ascii="GHEA Grapalat" w:hAnsi="GHEA Grapalat"/>
          <w:sz w:val="16"/>
          <w:szCs w:val="16"/>
          <w:vertAlign w:val="superscript"/>
          <w:lang w:val="hy-AM"/>
        </w:rPr>
      </w:pPr>
      <w:r>
        <w:rPr>
          <w:rStyle w:val="FootnoteReference"/>
        </w:rPr>
        <w:footnoteRef/>
      </w:r>
      <w: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նախա</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footnote>
  <w:footnote w:id="7">
    <w:p w14:paraId="7819FD91" w14:textId="41D9CBDD" w:rsidR="00C13D25" w:rsidRPr="000B5028" w:rsidRDefault="00C13D25" w:rsidP="000B5028">
      <w:pPr>
        <w:pStyle w:val="FootnoteText"/>
        <w:jc w:val="both"/>
        <w:rPr>
          <w:rFonts w:ascii="GHEA Grapalat" w:hAnsi="GHEA Grapalat" w:cs="Sylfaen"/>
          <w:i/>
          <w:sz w:val="16"/>
          <w:szCs w:val="16"/>
        </w:rPr>
      </w:pPr>
      <w:r>
        <w:rPr>
          <w:rStyle w:val="FootnoteReference"/>
        </w:rPr>
        <w:footnoteRef/>
      </w:r>
      <w:r>
        <w:t xml:space="preserve"> </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footnote>
  <w:footnote w:id="8">
    <w:p w14:paraId="6D8368A4" w14:textId="77777777" w:rsidR="00C13D25" w:rsidRPr="008826FF" w:rsidRDefault="00C13D25" w:rsidP="000B5028">
      <w:pPr>
        <w:pStyle w:val="FootnoteText"/>
        <w:jc w:val="both"/>
        <w:rPr>
          <w:rFonts w:ascii="GHEA Grapalat" w:hAnsi="GHEA Grapalat"/>
          <w:sz w:val="16"/>
          <w:szCs w:val="16"/>
          <w:lang w:val="hy-AM"/>
        </w:rPr>
      </w:pPr>
      <w:r>
        <w:rPr>
          <w:rStyle w:val="FootnoteReference"/>
        </w:rPr>
        <w:footnoteRef/>
      </w:r>
      <w: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44C23927" w14:textId="1D47FB61" w:rsidR="00C13D25" w:rsidRPr="000B5028" w:rsidRDefault="00C13D25">
      <w:pPr>
        <w:pStyle w:val="FootnoteText"/>
        <w:rPr>
          <w:rFonts w:asciiTheme="minorHAnsi" w:hAnsiTheme="minorHAnsi"/>
          <w:lang w:val="hy-AM"/>
        </w:rPr>
      </w:pPr>
    </w:p>
  </w:footnote>
  <w:footnote w:id="9">
    <w:p w14:paraId="1AC19B9F" w14:textId="77777777" w:rsidR="006351A5" w:rsidRDefault="006351A5" w:rsidP="006351A5">
      <w:pPr>
        <w:pStyle w:val="FootnoteText"/>
        <w:rPr>
          <w:rFonts w:ascii="Sylfaen" w:hAnsi="Sylfaen"/>
          <w:lang w:val="hy-AM"/>
        </w:rPr>
      </w:pPr>
      <w:r>
        <w:rPr>
          <w:rFonts w:ascii="GHEA Grapalat" w:hAnsi="GHEA Grapalat" w:cs="Sylfaen"/>
          <w:i/>
          <w:color w:val="FFFFFF"/>
          <w:sz w:val="16"/>
          <w:szCs w:val="16"/>
          <w:vertAlign w:val="superscript"/>
        </w:rPr>
        <w:footnoteRef/>
      </w:r>
      <w:r>
        <w:rPr>
          <w:rFonts w:ascii="GHEA Grapalat" w:hAnsi="GHEA Grapalat" w:cs="Sylfaen"/>
          <w:i/>
          <w:sz w:val="16"/>
          <w:szCs w:val="16"/>
        </w:rPr>
        <w:t xml:space="preserve"> </w:t>
      </w:r>
      <w:r>
        <w:rPr>
          <w:rFonts w:ascii="GHEA Grapalat" w:hAnsi="GHEA Grapalat" w:cs="Sylfaen"/>
          <w:i/>
          <w:sz w:val="16"/>
          <w:szCs w:val="16"/>
          <w:vertAlign w:val="superscript"/>
          <w:lang w:val="hy-AM"/>
        </w:rPr>
        <w:t>1 2</w:t>
      </w:r>
      <w:proofErr w:type="spellStart"/>
      <w:r>
        <w:rPr>
          <w:rFonts w:ascii="GHEA Grapalat" w:hAnsi="GHEA Grapalat" w:cs="Sylfaen"/>
          <w:i/>
          <w:sz w:val="16"/>
          <w:szCs w:val="16"/>
        </w:rPr>
        <w:t>Սույն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նախադասությունը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հրավերից</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հանվում</w:t>
      </w:r>
      <w:proofErr w:type="spellEnd"/>
      <w:r>
        <w:rPr>
          <w:rFonts w:ascii="GHEA Grapalat" w:hAnsi="GHEA Grapalat" w:cs="Sylfaen"/>
          <w:i/>
          <w:sz w:val="16"/>
          <w:szCs w:val="16"/>
        </w:rPr>
        <w:t xml:space="preserve"> է, </w:t>
      </w:r>
      <w:proofErr w:type="spellStart"/>
      <w:r>
        <w:rPr>
          <w:rFonts w:ascii="GHEA Grapalat" w:hAnsi="GHEA Grapalat" w:cs="Sylfaen"/>
          <w:i/>
          <w:sz w:val="16"/>
          <w:szCs w:val="16"/>
        </w:rPr>
        <w:t>եթե</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գնման</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ընթացակարգը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չափաբաժիններով</w:t>
      </w:r>
      <w:proofErr w:type="spellEnd"/>
      <w:r>
        <w:rPr>
          <w:rFonts w:ascii="GHEA Grapalat" w:hAnsi="GHEA Grapalat" w:cs="Sylfaen"/>
          <w:i/>
          <w:sz w:val="16"/>
          <w:szCs w:val="16"/>
        </w:rPr>
        <w:t>:</w:t>
      </w:r>
    </w:p>
  </w:footnote>
  <w:footnote w:id="10">
    <w:p w14:paraId="0A3AED14" w14:textId="77777777" w:rsidR="00C13D25" w:rsidRPr="004B72E3" w:rsidRDefault="00C13D25" w:rsidP="003D4668">
      <w:pPr>
        <w:pStyle w:val="FootnoteText"/>
        <w:jc w:val="both"/>
        <w:rPr>
          <w:rFonts w:ascii="GHEA Grapalat" w:hAnsi="GHEA Grapalat" w:cs="Sylfaen"/>
          <w:i/>
          <w:sz w:val="16"/>
          <w:szCs w:val="16"/>
          <w:lang w:val="hy-AM"/>
        </w:rPr>
      </w:pPr>
      <w:r>
        <w:rPr>
          <w:rStyle w:val="FootnoteReference"/>
        </w:rPr>
        <w:footnoteRef/>
      </w:r>
      <w: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1A5DDE1" w14:textId="77777777" w:rsidR="00C13D25" w:rsidRPr="004B72E3" w:rsidRDefault="00C13D25" w:rsidP="003D4668">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7EBC728" w14:textId="20D830B1" w:rsidR="00C13D25" w:rsidRPr="003D4668" w:rsidRDefault="00C13D25" w:rsidP="003D4668">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1">
    <w:p w14:paraId="3F9987EC" w14:textId="77777777" w:rsidR="00C13D25" w:rsidRPr="009A7602"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00004A85" w14:textId="77777777"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2637855E" w14:textId="2E5DBABF" w:rsidR="00C13D25" w:rsidRPr="009A7602" w:rsidRDefault="00C13D25" w:rsidP="003D466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7B66CD9F" w14:textId="38FB6B3B" w:rsidR="00C13D25" w:rsidRPr="003D4668" w:rsidRDefault="00C13D25">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2">
    <w:p w14:paraId="08682D21" w14:textId="77777777" w:rsidR="00C13D25" w:rsidRPr="00323606" w:rsidRDefault="00C13D25" w:rsidP="003D4668">
      <w:pPr>
        <w:pStyle w:val="FootnoteText"/>
        <w:rPr>
          <w:rFonts w:ascii="GHEA Grapalat" w:hAnsi="GHEA Grapalat" w:cs="Sylfaen"/>
          <w:i/>
          <w:sz w:val="16"/>
          <w:szCs w:val="16"/>
          <w:lang w:val="hy-AM"/>
        </w:rPr>
      </w:pPr>
      <w:r>
        <w:rPr>
          <w:rStyle w:val="FootnoteReference"/>
        </w:rPr>
        <w:footnoteRef/>
      </w:r>
      <w:r>
        <w:t xml:space="preserve">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1F97ED62" w14:textId="77777777" w:rsidR="00C13D25" w:rsidRPr="004242D7"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227A8A64" w14:textId="77777777" w:rsidR="00C13D25" w:rsidRPr="00323606" w:rsidRDefault="00C13D25" w:rsidP="003D4668">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00478662" w14:textId="03DF488C" w:rsidR="00C13D25" w:rsidRPr="003D4668" w:rsidRDefault="00C13D25">
      <w:pPr>
        <w:pStyle w:val="FootnoteText"/>
        <w:rPr>
          <w:rFonts w:asciiTheme="minorHAnsi" w:hAnsiTheme="minorHAnsi"/>
          <w:lang w:val="hy-AM"/>
        </w:rPr>
      </w:pPr>
    </w:p>
  </w:footnote>
  <w:footnote w:id="13">
    <w:p w14:paraId="300CC6A7" w14:textId="3BD8C2B3" w:rsidR="00C13D25" w:rsidRPr="00253CA8" w:rsidRDefault="00C13D25" w:rsidP="00BF639B">
      <w:pPr>
        <w:pStyle w:val="FootnoteText"/>
        <w:rPr>
          <w:rFonts w:ascii="GHEA Grapalat" w:hAnsi="GHEA Grapalat" w:cs="Sylfaen"/>
          <w:i/>
          <w:sz w:val="16"/>
          <w:szCs w:val="16"/>
          <w:lang w:val="hy-AM"/>
        </w:rPr>
      </w:pPr>
      <w:r>
        <w:rPr>
          <w:rStyle w:val="FootnoteReference"/>
        </w:rPr>
        <w:footnoteRef/>
      </w:r>
      <w:r>
        <w:t xml:space="preserve">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p>
    <w:p w14:paraId="25F2428C" w14:textId="5BB7AA4A" w:rsidR="00C13D25" w:rsidRPr="00BF639B" w:rsidRDefault="00C13D25">
      <w:pPr>
        <w:pStyle w:val="FootnoteText"/>
        <w:rPr>
          <w:rFonts w:asciiTheme="minorHAnsi" w:hAnsiTheme="minorHAnsi"/>
          <w:lang w:val="hy-AM"/>
        </w:rPr>
      </w:pPr>
    </w:p>
  </w:footnote>
  <w:footnote w:id="14">
    <w:p w14:paraId="464B7290" w14:textId="77777777" w:rsidR="008D74A0" w:rsidRPr="009A7602" w:rsidRDefault="008D74A0" w:rsidP="008D74A0">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15">
    <w:p w14:paraId="428C7309" w14:textId="5E49F249" w:rsidR="00C13D25" w:rsidRPr="00911A5F" w:rsidRDefault="00C13D25" w:rsidP="00911A5F">
      <w:pPr>
        <w:pStyle w:val="FootnoteText"/>
        <w:jc w:val="both"/>
        <w:rPr>
          <w:rFonts w:ascii="Sylfaen" w:hAnsi="Sylfaen" w:cs="Sylfaen"/>
          <w:lang w:val="af-ZA"/>
        </w:rPr>
      </w:pPr>
      <w:r>
        <w:rPr>
          <w:rStyle w:val="FootnoteReference"/>
        </w:rPr>
        <w:footnoteRef/>
      </w:r>
      <w:r>
        <w:t xml:space="preserve">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6">
    <w:p w14:paraId="029645E3" w14:textId="5BAF1117" w:rsidR="00C13D25" w:rsidRPr="00DD4D99" w:rsidRDefault="00C13D25" w:rsidP="00413A58">
      <w:pPr>
        <w:pStyle w:val="FootnoteText"/>
        <w:jc w:val="both"/>
        <w:rPr>
          <w:rFonts w:ascii="GHEA Grapalat" w:hAnsi="GHEA Grapalat" w:cs="Sylfaen"/>
          <w:i/>
          <w:sz w:val="16"/>
          <w:szCs w:val="16"/>
          <w:lang w:val="hy-AM"/>
        </w:rPr>
      </w:pPr>
      <w:r>
        <w:rPr>
          <w:rStyle w:val="FootnoteReference"/>
        </w:rPr>
        <w:footnoteRef/>
      </w:r>
      <w:r>
        <w:t xml:space="preserve"> </w:t>
      </w:r>
      <w:proofErr w:type="spellStart"/>
      <w:r w:rsidRPr="003053EF">
        <w:rPr>
          <w:rFonts w:ascii="GHEA Grapalat" w:hAnsi="GHEA Grapalat" w:cs="Sylfaen"/>
          <w:i/>
          <w:sz w:val="16"/>
          <w:szCs w:val="16"/>
          <w:lang w:val="en-US"/>
        </w:rPr>
        <w:t>Եթե</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հրավերով</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հայտի</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ապահովման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ներկայացման</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պահանջ</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սահմանված</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չէ</w:t>
      </w:r>
      <w:proofErr w:type="spellEnd"/>
      <w:r w:rsidRPr="004B20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ապա</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սույն</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կետը</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4B20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4B20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4B2068">
        <w:rPr>
          <w:rFonts w:ascii="GHEA Grapalat" w:hAnsi="GHEA Grapalat" w:cs="Sylfaen"/>
          <w:i/>
          <w:sz w:val="16"/>
          <w:szCs w:val="16"/>
          <w:lang w:val="af-ZA"/>
        </w:rPr>
        <w:t>:</w:t>
      </w:r>
    </w:p>
  </w:footnote>
  <w:footnote w:id="17">
    <w:p w14:paraId="078C8E9B" w14:textId="77777777" w:rsidR="00B905FE" w:rsidRPr="001E7733" w:rsidRDefault="00B905FE" w:rsidP="00B905FE">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A44163">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է</w:t>
      </w:r>
      <w:r w:rsidRPr="001E7733">
        <w:rPr>
          <w:rFonts w:ascii="GHEA Grapalat" w:hAnsi="GHEA Grapalat"/>
          <w:i/>
          <w:sz w:val="16"/>
          <w:szCs w:val="16"/>
          <w:lang w:val="af-ZA"/>
        </w:rPr>
        <w:t xml:space="preserve"> </w:t>
      </w:r>
      <w:r w:rsidRPr="00A44163">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A44163">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A44163">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A44163">
        <w:rPr>
          <w:rFonts w:ascii="GHEA Grapalat" w:hAnsi="GHEA Grapalat"/>
          <w:i/>
          <w:sz w:val="16"/>
          <w:szCs w:val="16"/>
          <w:lang w:val="hy-AM"/>
        </w:rPr>
        <w:t>մինչև</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A44163">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A44163">
        <w:rPr>
          <w:rFonts w:ascii="GHEA Grapalat" w:hAnsi="GHEA Grapalat"/>
          <w:i/>
          <w:sz w:val="16"/>
          <w:szCs w:val="16"/>
          <w:lang w:val="hy-AM"/>
        </w:rPr>
        <w:t>հրապարակելը</w:t>
      </w:r>
      <w:r w:rsidRPr="00A65C38">
        <w:rPr>
          <w:rFonts w:ascii="GHEA Grapalat" w:hAnsi="GHEA Grapalat"/>
          <w:i/>
          <w:sz w:val="16"/>
          <w:szCs w:val="16"/>
          <w:lang w:val="hy-AM"/>
        </w:rPr>
        <w:t>:</w:t>
      </w:r>
    </w:p>
    <w:p w14:paraId="364772ED" w14:textId="77777777" w:rsidR="00B905FE" w:rsidRPr="0015088E" w:rsidRDefault="00B905FE" w:rsidP="00B905FE">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6E10C4CA" w14:textId="77777777" w:rsidR="00B905FE" w:rsidRPr="001E7733" w:rsidDel="00856FDE" w:rsidRDefault="00B905FE" w:rsidP="00B905FE">
      <w:pPr>
        <w:pStyle w:val="FootnoteText"/>
        <w:rPr>
          <w:del w:id="18" w:author="User" w:date="2019-05-26T09:57:00Z"/>
          <w:i/>
          <w:lang w:val="af-ZA"/>
        </w:rPr>
      </w:pPr>
    </w:p>
  </w:footnote>
  <w:footnote w:id="18">
    <w:p w14:paraId="2DA6AAAC" w14:textId="436155BC" w:rsidR="00C13D25" w:rsidRPr="00C07E00" w:rsidRDefault="00C13D25" w:rsidP="00C07E00">
      <w:pPr>
        <w:pStyle w:val="FootnoteText"/>
        <w:jc w:val="both"/>
        <w:rPr>
          <w:rFonts w:ascii="Sylfaen" w:hAnsi="Sylfaen"/>
          <w:lang w:val="hy-AM"/>
        </w:rPr>
      </w:pPr>
      <w:r>
        <w:rPr>
          <w:rStyle w:val="FootnoteReference"/>
        </w:rPr>
        <w:footnoteRef/>
      </w:r>
      <w:r>
        <w:t xml:space="preserve"> </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9">
    <w:p w14:paraId="15DF2ABD" w14:textId="10A3E1B6" w:rsidR="00C13D25" w:rsidRPr="002D5ECD" w:rsidRDefault="00C13D25" w:rsidP="00C07E00">
      <w:pPr>
        <w:pStyle w:val="FootnoteText"/>
        <w:rPr>
          <w:vertAlign w:val="superscript"/>
          <w:lang w:val="hy-AM"/>
        </w:rPr>
      </w:pPr>
      <w:r>
        <w:rPr>
          <w:rStyle w:val="FootnoteReference"/>
        </w:rPr>
        <w:footnoteRef/>
      </w:r>
      <w:r w:rsidRPr="002D5ECD">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7F74F4D5" w14:textId="1D08F066" w:rsidR="00C13D25" w:rsidRPr="00C07E00" w:rsidRDefault="00C13D25">
      <w:pPr>
        <w:pStyle w:val="FootnoteText"/>
        <w:rPr>
          <w:rFonts w:ascii="Sylfaen" w:hAnsi="Sylfaen"/>
        </w:rPr>
      </w:pPr>
    </w:p>
  </w:footnote>
  <w:footnote w:id="20">
    <w:p w14:paraId="0CF9C3A0" w14:textId="37D51F1F" w:rsidR="00C13D25" w:rsidRPr="00C07E00" w:rsidRDefault="00C13D25">
      <w:pPr>
        <w:pStyle w:val="FootnoteText"/>
        <w:rPr>
          <w:rFonts w:ascii="GHEA Grapalat" w:hAnsi="GHEA Grapalat"/>
          <w:i/>
          <w:sz w:val="16"/>
          <w:szCs w:val="24"/>
          <w:lang w:val="hy-AM" w:eastAsia="en-US"/>
        </w:rPr>
      </w:pPr>
      <w:r>
        <w:rPr>
          <w:rStyle w:val="FootnoteReference"/>
        </w:rPr>
        <w:footnoteRef/>
      </w:r>
      <w: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03909C2D" w14:textId="77777777" w:rsidR="00C13D25" w:rsidRPr="004B2068" w:rsidRDefault="00C13D25" w:rsidP="00C07E00">
      <w:pPr>
        <w:pStyle w:val="FootnoteText"/>
        <w:jc w:val="both"/>
        <w:rPr>
          <w:rFonts w:ascii="GHEA Grapalat" w:hAnsi="GHEA Grapalat"/>
          <w:i/>
          <w:sz w:val="16"/>
          <w:szCs w:val="24"/>
          <w:lang w:val="hy-AM" w:eastAsia="en-US"/>
        </w:rPr>
      </w:pPr>
      <w:r>
        <w:rPr>
          <w:rStyle w:val="FootnoteReference"/>
        </w:rPr>
        <w:footnoteRef/>
      </w:r>
      <w:r>
        <w:t xml:space="preserve"> </w:t>
      </w:r>
      <w:r w:rsidRPr="004B2068">
        <w:rPr>
          <w:rFonts w:ascii="GHEA Grapalat" w:hAnsi="GHEA Grapalat"/>
          <w:i/>
          <w:sz w:val="16"/>
          <w:szCs w:val="24"/>
          <w:lang w:val="hy-AM" w:eastAsia="en-US"/>
        </w:rPr>
        <w:t xml:space="preserve">Եթե պայմանագիրը կնքվել է </w:t>
      </w:r>
      <w:r>
        <w:rPr>
          <w:rFonts w:ascii="GHEA Grapalat" w:hAnsi="GHEA Grapalat"/>
          <w:i/>
          <w:sz w:val="16"/>
          <w:szCs w:val="24"/>
          <w:lang w:val="hy-AM" w:eastAsia="en-US"/>
        </w:rPr>
        <w:t>«Գնումների մասին» ՀՀ օրենքի 15-րդ հոդվածի 6-րդ կետի հիման վրա</w:t>
      </w:r>
      <w:r w:rsidRPr="004B2068">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5DC41ECC" w14:textId="77777777" w:rsidR="00C13D25" w:rsidRPr="002D5ECD" w:rsidRDefault="00C13D25" w:rsidP="00C07E00">
      <w:pPr>
        <w:pStyle w:val="FootnoteText"/>
        <w:rPr>
          <w:rFonts w:ascii="GHEA Grapalat" w:hAnsi="GHEA Grapalat"/>
          <w:i/>
          <w:sz w:val="16"/>
          <w:lang w:val="hy-AM"/>
        </w:rPr>
      </w:pPr>
      <w:proofErr w:type="spellStart"/>
      <w:r>
        <w:rPr>
          <w:rFonts w:ascii="GHEA Grapalat" w:hAnsi="GHEA Grapalat"/>
          <w:i/>
          <w:sz w:val="16"/>
        </w:rPr>
        <w:t>Եթե</w:t>
      </w:r>
      <w:proofErr w:type="spellEnd"/>
      <w:r>
        <w:rPr>
          <w:rFonts w:ascii="GHEA Grapalat" w:hAnsi="GHEA Grapalat"/>
          <w:i/>
          <w:sz w:val="16"/>
        </w:rPr>
        <w:t xml:space="preserve"> </w:t>
      </w:r>
      <w:proofErr w:type="spellStart"/>
      <w:r>
        <w:rPr>
          <w:rFonts w:ascii="GHEA Grapalat" w:hAnsi="GHEA Grapalat"/>
          <w:i/>
          <w:sz w:val="16"/>
        </w:rPr>
        <w:t>պայմանագիրը</w:t>
      </w:r>
      <w:proofErr w:type="spellEnd"/>
      <w:r>
        <w:rPr>
          <w:rFonts w:ascii="GHEA Grapalat" w:hAnsi="GHEA Grapalat"/>
          <w:i/>
          <w:sz w:val="16"/>
        </w:rPr>
        <w:t xml:space="preserve"> </w:t>
      </w:r>
      <w:proofErr w:type="spellStart"/>
      <w:r>
        <w:rPr>
          <w:rFonts w:ascii="GHEA Grapalat" w:hAnsi="GHEA Grapalat"/>
          <w:i/>
          <w:sz w:val="16"/>
        </w:rPr>
        <w:t>ներառում</w:t>
      </w:r>
      <w:proofErr w:type="spellEnd"/>
      <w:r>
        <w:rPr>
          <w:rFonts w:ascii="GHEA Grapalat" w:hAnsi="GHEA Grapalat"/>
          <w:i/>
          <w:sz w:val="16"/>
        </w:rPr>
        <w:t xml:space="preserve"> է </w:t>
      </w:r>
      <w:proofErr w:type="spellStart"/>
      <w:r>
        <w:rPr>
          <w:rFonts w:ascii="GHEA Grapalat" w:hAnsi="GHEA Grapalat"/>
          <w:i/>
          <w:sz w:val="16"/>
        </w:rPr>
        <w:t>մեկից</w:t>
      </w:r>
      <w:proofErr w:type="spellEnd"/>
      <w:r>
        <w:rPr>
          <w:rFonts w:ascii="GHEA Grapalat" w:hAnsi="GHEA Grapalat"/>
          <w:i/>
          <w:sz w:val="16"/>
        </w:rPr>
        <w:t xml:space="preserve"> </w:t>
      </w:r>
      <w:proofErr w:type="spellStart"/>
      <w:r>
        <w:rPr>
          <w:rFonts w:ascii="GHEA Grapalat" w:hAnsi="GHEA Grapalat"/>
          <w:i/>
          <w:sz w:val="16"/>
        </w:rPr>
        <w:t>ավել</w:t>
      </w:r>
      <w:proofErr w:type="spellEnd"/>
      <w:r>
        <w:rPr>
          <w:rFonts w:ascii="GHEA Grapalat" w:hAnsi="GHEA Grapalat"/>
          <w:i/>
          <w:sz w:val="16"/>
        </w:rPr>
        <w:t xml:space="preserve"> </w:t>
      </w:r>
      <w:proofErr w:type="spellStart"/>
      <w:r>
        <w:rPr>
          <w:rFonts w:ascii="GHEA Grapalat" w:hAnsi="GHEA Grapalat"/>
          <w:i/>
          <w:sz w:val="16"/>
        </w:rPr>
        <w:t>չափաբաժին</w:t>
      </w:r>
      <w:proofErr w:type="spellEnd"/>
      <w:r>
        <w:rPr>
          <w:rFonts w:ascii="GHEA Grapalat" w:hAnsi="GHEA Grapalat"/>
          <w:i/>
          <w:sz w:val="16"/>
        </w:rPr>
        <w:t xml:space="preserve">, </w:t>
      </w:r>
      <w:proofErr w:type="spellStart"/>
      <w:r>
        <w:rPr>
          <w:rFonts w:ascii="GHEA Grapalat" w:hAnsi="GHEA Grapalat"/>
          <w:i/>
          <w:sz w:val="16"/>
        </w:rPr>
        <w:t>ապա</w:t>
      </w:r>
      <w:proofErr w:type="spellEnd"/>
      <w:r>
        <w:rPr>
          <w:rFonts w:ascii="GHEA Grapalat" w:hAnsi="GHEA Grapalat"/>
          <w:i/>
          <w:sz w:val="16"/>
        </w:rPr>
        <w:t xml:space="preserve"> </w:t>
      </w:r>
      <w:proofErr w:type="spellStart"/>
      <w:r>
        <w:rPr>
          <w:rFonts w:ascii="GHEA Grapalat" w:hAnsi="GHEA Grapalat"/>
          <w:i/>
          <w:sz w:val="16"/>
        </w:rPr>
        <w:t>տուգանքը</w:t>
      </w:r>
      <w:proofErr w:type="spellEnd"/>
      <w:r>
        <w:rPr>
          <w:rFonts w:ascii="GHEA Grapalat" w:hAnsi="GHEA Grapalat"/>
          <w:i/>
          <w:sz w:val="16"/>
        </w:rPr>
        <w:t xml:space="preserve"> </w:t>
      </w:r>
      <w:proofErr w:type="spellStart"/>
      <w:r>
        <w:rPr>
          <w:rFonts w:ascii="GHEA Grapalat" w:hAnsi="GHEA Grapalat"/>
          <w:i/>
          <w:sz w:val="16"/>
        </w:rPr>
        <w:t>հաշվարկվում</w:t>
      </w:r>
      <w:proofErr w:type="spellEnd"/>
      <w:r>
        <w:rPr>
          <w:rFonts w:ascii="GHEA Grapalat" w:hAnsi="GHEA Grapalat"/>
          <w:i/>
          <w:sz w:val="16"/>
        </w:rPr>
        <w:t xml:space="preserve"> է </w:t>
      </w:r>
      <w:proofErr w:type="spellStart"/>
      <w:r>
        <w:rPr>
          <w:rFonts w:ascii="GHEA Grapalat" w:hAnsi="GHEA Grapalat"/>
          <w:i/>
          <w:sz w:val="16"/>
        </w:rPr>
        <w:t>պայմանագրով</w:t>
      </w:r>
      <w:proofErr w:type="spellEnd"/>
      <w:r>
        <w:rPr>
          <w:rFonts w:ascii="GHEA Grapalat" w:hAnsi="GHEA Grapalat"/>
          <w:i/>
          <w:sz w:val="16"/>
        </w:rPr>
        <w:t xml:space="preserve"> </w:t>
      </w:r>
      <w:proofErr w:type="spellStart"/>
      <w:r>
        <w:rPr>
          <w:rFonts w:ascii="GHEA Grapalat" w:hAnsi="GHEA Grapalat"/>
          <w:i/>
          <w:sz w:val="16"/>
        </w:rPr>
        <w:t>այդ</w:t>
      </w:r>
      <w:proofErr w:type="spellEnd"/>
      <w:r>
        <w:rPr>
          <w:rFonts w:ascii="GHEA Grapalat" w:hAnsi="GHEA Grapalat"/>
          <w:i/>
          <w:sz w:val="16"/>
        </w:rPr>
        <w:t xml:space="preserve"> </w:t>
      </w:r>
      <w:proofErr w:type="spellStart"/>
      <w:r>
        <w:rPr>
          <w:rFonts w:ascii="GHEA Grapalat" w:hAnsi="GHEA Grapalat"/>
          <w:i/>
          <w:sz w:val="16"/>
        </w:rPr>
        <w:t>չափաբաժնի</w:t>
      </w:r>
      <w:proofErr w:type="spellEnd"/>
      <w:r>
        <w:rPr>
          <w:rFonts w:ascii="GHEA Grapalat" w:hAnsi="GHEA Grapalat"/>
          <w:i/>
          <w:sz w:val="16"/>
        </w:rPr>
        <w:t xml:space="preserve"> </w:t>
      </w:r>
      <w:proofErr w:type="spellStart"/>
      <w:r>
        <w:rPr>
          <w:rFonts w:ascii="GHEA Grapalat" w:hAnsi="GHEA Grapalat"/>
          <w:i/>
          <w:sz w:val="16"/>
        </w:rPr>
        <w:t>համար</w:t>
      </w:r>
      <w:proofErr w:type="spellEnd"/>
      <w:r>
        <w:rPr>
          <w:rFonts w:ascii="GHEA Grapalat" w:hAnsi="GHEA Grapalat"/>
          <w:i/>
          <w:sz w:val="16"/>
        </w:rPr>
        <w:t xml:space="preserve"> </w:t>
      </w:r>
      <w:proofErr w:type="spellStart"/>
      <w:r>
        <w:rPr>
          <w:rFonts w:ascii="GHEA Grapalat" w:hAnsi="GHEA Grapalat"/>
          <w:i/>
          <w:sz w:val="16"/>
        </w:rPr>
        <w:t>սահմանված</w:t>
      </w:r>
      <w:proofErr w:type="spellEnd"/>
      <w:r>
        <w:rPr>
          <w:rFonts w:ascii="GHEA Grapalat" w:hAnsi="GHEA Grapalat"/>
          <w:i/>
          <w:sz w:val="16"/>
        </w:rPr>
        <w:t xml:space="preserve"> </w:t>
      </w:r>
      <w:proofErr w:type="spellStart"/>
      <w:r>
        <w:rPr>
          <w:rFonts w:ascii="GHEA Grapalat" w:hAnsi="GHEA Grapalat"/>
          <w:i/>
          <w:sz w:val="16"/>
        </w:rPr>
        <w:t>ընդհանուր</w:t>
      </w:r>
      <w:proofErr w:type="spellEnd"/>
      <w:r>
        <w:rPr>
          <w:rFonts w:ascii="GHEA Grapalat" w:hAnsi="GHEA Grapalat"/>
          <w:i/>
          <w:sz w:val="16"/>
        </w:rPr>
        <w:t xml:space="preserve"> </w:t>
      </w:r>
      <w:proofErr w:type="spellStart"/>
      <w:r>
        <w:rPr>
          <w:rFonts w:ascii="GHEA Grapalat" w:hAnsi="GHEA Grapalat"/>
          <w:i/>
          <w:sz w:val="16"/>
        </w:rPr>
        <w:t>գնի</w:t>
      </w:r>
      <w:proofErr w:type="spellEnd"/>
      <w:r>
        <w:rPr>
          <w:rFonts w:ascii="GHEA Grapalat" w:hAnsi="GHEA Grapalat"/>
          <w:i/>
          <w:sz w:val="16"/>
        </w:rPr>
        <w:t xml:space="preserve"> </w:t>
      </w:r>
      <w:proofErr w:type="spellStart"/>
      <w:r>
        <w:rPr>
          <w:rFonts w:ascii="GHEA Grapalat" w:hAnsi="GHEA Grapalat"/>
          <w:i/>
          <w:sz w:val="16"/>
        </w:rPr>
        <w:t>նկատմամբ</w:t>
      </w:r>
      <w:proofErr w:type="spellEnd"/>
      <w:r w:rsidRPr="002D5ECD">
        <w:rPr>
          <w:rFonts w:ascii="GHEA Grapalat" w:hAnsi="GHEA Grapalat"/>
          <w:i/>
          <w:sz w:val="16"/>
          <w:lang w:val="hy-AM"/>
        </w:rPr>
        <w:t>:</w:t>
      </w:r>
    </w:p>
    <w:p w14:paraId="67B2FC0F" w14:textId="46A916D3" w:rsidR="00C13D25" w:rsidRPr="00C07E00" w:rsidRDefault="00C13D25">
      <w:pPr>
        <w:pStyle w:val="FootnoteText"/>
        <w:rPr>
          <w:rFonts w:ascii="Sylfaen" w:hAnsi="Sylfaen"/>
          <w:lang w:val="hy-AM"/>
        </w:rPr>
      </w:pPr>
    </w:p>
  </w:footnote>
  <w:footnote w:id="22">
    <w:p w14:paraId="577B7CC1" w14:textId="02FAA733" w:rsidR="00C13D25" w:rsidRPr="00C07E00" w:rsidRDefault="00C13D25">
      <w:pPr>
        <w:pStyle w:val="FootnoteText"/>
        <w:rPr>
          <w:rFonts w:ascii="Sylfaen" w:hAnsi="Sylfaen"/>
          <w:vertAlign w:val="superscript"/>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2D5ECD">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footnote>
  <w:footnote w:id="23">
    <w:p w14:paraId="62A1594B" w14:textId="77777777" w:rsidR="00396814" w:rsidRPr="00C07E00" w:rsidRDefault="00396814" w:rsidP="00396814">
      <w:pPr>
        <w:pStyle w:val="FootnoteText"/>
        <w:rPr>
          <w:rFonts w:ascii="Sylfaen" w:hAnsi="Sylfaen"/>
        </w:rPr>
      </w:pPr>
      <w:r>
        <w:rPr>
          <w:rStyle w:val="FootnoteReference"/>
        </w:rPr>
        <w:footnoteRef/>
      </w:r>
      <w: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24">
    <w:p w14:paraId="4E6FFA10" w14:textId="67D2F14A" w:rsidR="00C13D25" w:rsidRPr="00C07E00" w:rsidRDefault="00C13D25">
      <w:pPr>
        <w:pStyle w:val="FootnoteText"/>
        <w:rPr>
          <w:rFonts w:ascii="Sylfaen" w:hAnsi="Sylfaen"/>
        </w:rPr>
      </w:pPr>
      <w:r>
        <w:rPr>
          <w:rStyle w:val="FootnoteReference"/>
        </w:rPr>
        <w:footnoteRef/>
      </w:r>
      <w:r>
        <w:t xml:space="preserve">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25">
    <w:p w14:paraId="2B628E5C" w14:textId="77777777" w:rsidR="00AE51A3" w:rsidRDefault="00AE51A3" w:rsidP="00AE51A3">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proofErr w:type="spellStart"/>
      <w:r>
        <w:rPr>
          <w:rFonts w:ascii="GHEA Grapalat" w:hAnsi="GHEA Grapalat"/>
          <w:i/>
          <w:sz w:val="16"/>
          <w:lang w:val="en-US"/>
        </w:rPr>
        <w:t>Պատվիրատուն</w:t>
      </w:r>
      <w:proofErr w:type="spellEnd"/>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2952F2A"/>
    <w:multiLevelType w:val="hybridMultilevel"/>
    <w:tmpl w:val="48BCAC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691372"/>
    <w:multiLevelType w:val="hybridMultilevel"/>
    <w:tmpl w:val="E06AFDD4"/>
    <w:lvl w:ilvl="0" w:tplc="75C8FE14">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4C7A2C36"/>
    <w:multiLevelType w:val="hybridMultilevel"/>
    <w:tmpl w:val="C8889F98"/>
    <w:lvl w:ilvl="0" w:tplc="1CD0DB96">
      <w:start w:val="1"/>
      <w:numFmt w:val="decimal"/>
      <w:lvlText w:val="%1."/>
      <w:lvlJc w:val="left"/>
      <w:pPr>
        <w:ind w:left="45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3" w15:restartNumberingAfterBreak="0">
    <w:nsid w:val="605E3A55"/>
    <w:multiLevelType w:val="hybridMultilevel"/>
    <w:tmpl w:val="0CBE12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6"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3D0305"/>
    <w:multiLevelType w:val="hybridMultilevel"/>
    <w:tmpl w:val="E62A6C9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4" w15:restartNumberingAfterBreak="0">
    <w:nsid w:val="7DAE5DAB"/>
    <w:multiLevelType w:val="hybridMultilevel"/>
    <w:tmpl w:val="4C84E5F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059203803">
    <w:abstractNumId w:val="31"/>
  </w:num>
  <w:num w:numId="2" w16cid:durableId="1136490217">
    <w:abstractNumId w:val="9"/>
  </w:num>
  <w:num w:numId="3" w16cid:durableId="1163740162">
    <w:abstractNumId w:val="28"/>
  </w:num>
  <w:num w:numId="4" w16cid:durableId="1121536804">
    <w:abstractNumId w:val="24"/>
  </w:num>
  <w:num w:numId="5" w16cid:durableId="880023364">
    <w:abstractNumId w:val="34"/>
  </w:num>
  <w:num w:numId="6" w16cid:durableId="1409880832">
    <w:abstractNumId w:val="31"/>
    <w:lvlOverride w:ilvl="0">
      <w:startOverride w:val="1"/>
    </w:lvlOverride>
    <w:lvlOverride w:ilvl="1"/>
    <w:lvlOverride w:ilvl="2"/>
    <w:lvlOverride w:ilvl="3"/>
    <w:lvlOverride w:ilvl="4"/>
    <w:lvlOverride w:ilvl="5"/>
    <w:lvlOverride w:ilvl="6"/>
    <w:lvlOverride w:ilvl="7"/>
    <w:lvlOverride w:ilvl="8"/>
  </w:num>
  <w:num w:numId="7" w16cid:durableId="14757579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0430364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12945022">
    <w:abstractNumId w:val="26"/>
  </w:num>
  <w:num w:numId="10" w16cid:durableId="252516256">
    <w:abstractNumId w:val="5"/>
  </w:num>
  <w:num w:numId="11" w16cid:durableId="291401096">
    <w:abstractNumId w:val="8"/>
  </w:num>
  <w:num w:numId="12" w16cid:durableId="632950462">
    <w:abstractNumId w:val="43"/>
  </w:num>
  <w:num w:numId="13" w16cid:durableId="1490904494">
    <w:abstractNumId w:val="38"/>
  </w:num>
  <w:num w:numId="14" w16cid:durableId="1061056395">
    <w:abstractNumId w:val="15"/>
  </w:num>
  <w:num w:numId="15" w16cid:durableId="54085228">
    <w:abstractNumId w:val="40"/>
  </w:num>
  <w:num w:numId="16" w16cid:durableId="650796311">
    <w:abstractNumId w:val="21"/>
  </w:num>
  <w:num w:numId="17" w16cid:durableId="1268318510">
    <w:abstractNumId w:val="6"/>
  </w:num>
  <w:num w:numId="18" w16cid:durableId="2044356213">
    <w:abstractNumId w:val="2"/>
  </w:num>
  <w:num w:numId="19" w16cid:durableId="41755284">
    <w:abstractNumId w:val="4"/>
  </w:num>
  <w:num w:numId="20" w16cid:durableId="51005081">
    <w:abstractNumId w:val="3"/>
  </w:num>
  <w:num w:numId="21" w16cid:durableId="1745301889">
    <w:abstractNumId w:val="45"/>
  </w:num>
  <w:num w:numId="22" w16cid:durableId="2082560296">
    <w:abstractNumId w:val="42"/>
  </w:num>
  <w:num w:numId="23" w16cid:durableId="1000767173">
    <w:abstractNumId w:val="32"/>
  </w:num>
  <w:num w:numId="24" w16cid:durableId="741366000">
    <w:abstractNumId w:val="0"/>
  </w:num>
  <w:num w:numId="25" w16cid:durableId="1305817805">
    <w:abstractNumId w:val="19"/>
  </w:num>
  <w:num w:numId="26" w16cid:durableId="81687919">
    <w:abstractNumId w:val="25"/>
  </w:num>
  <w:num w:numId="27" w16cid:durableId="1784499844">
    <w:abstractNumId w:val="30"/>
  </w:num>
  <w:num w:numId="28" w16cid:durableId="1243878996">
    <w:abstractNumId w:val="13"/>
  </w:num>
  <w:num w:numId="29" w16cid:durableId="1707944178">
    <w:abstractNumId w:val="10"/>
  </w:num>
  <w:num w:numId="30" w16cid:durableId="1402601948">
    <w:abstractNumId w:val="18"/>
  </w:num>
  <w:num w:numId="31" w16cid:durableId="1419905097">
    <w:abstractNumId w:val="29"/>
  </w:num>
  <w:num w:numId="32" w16cid:durableId="1480196683">
    <w:abstractNumId w:val="35"/>
  </w:num>
  <w:num w:numId="33" w16cid:durableId="1998725251">
    <w:abstractNumId w:val="14"/>
  </w:num>
  <w:num w:numId="34" w16cid:durableId="1978873721">
    <w:abstractNumId w:val="36"/>
  </w:num>
  <w:num w:numId="35" w16cid:durableId="1376006446">
    <w:abstractNumId w:val="22"/>
  </w:num>
  <w:num w:numId="36" w16cid:durableId="2031758186">
    <w:abstractNumId w:val="20"/>
  </w:num>
  <w:num w:numId="37" w16cid:durableId="906568383">
    <w:abstractNumId w:val="7"/>
  </w:num>
  <w:num w:numId="38" w16cid:durableId="942880506">
    <w:abstractNumId w:val="41"/>
  </w:num>
  <w:num w:numId="39" w16cid:durableId="1101141859">
    <w:abstractNumId w:val="11"/>
  </w:num>
  <w:num w:numId="40" w16cid:durableId="1861240495">
    <w:abstractNumId w:val="16"/>
  </w:num>
  <w:num w:numId="41" w16cid:durableId="1539396450">
    <w:abstractNumId w:val="17"/>
  </w:num>
  <w:num w:numId="42" w16cid:durableId="744301935">
    <w:abstractNumId w:val="39"/>
  </w:num>
  <w:num w:numId="43" w16cid:durableId="1599557747">
    <w:abstractNumId w:val="33"/>
  </w:num>
  <w:num w:numId="44" w16cid:durableId="173766140">
    <w:abstractNumId w:val="44"/>
  </w:num>
  <w:num w:numId="45" w16cid:durableId="783109619">
    <w:abstractNumId w:val="1"/>
  </w:num>
  <w:num w:numId="46" w16cid:durableId="154698315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68833837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11897101">
    <w:abstractNumId w:val="27"/>
  </w:num>
  <w:num w:numId="49" w16cid:durableId="52023880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200363047">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473"/>
    <w:rsid w:val="000016BB"/>
    <w:rsid w:val="000018AF"/>
    <w:rsid w:val="00001DDB"/>
    <w:rsid w:val="00002A81"/>
    <w:rsid w:val="00002C23"/>
    <w:rsid w:val="000031E3"/>
    <w:rsid w:val="000033BC"/>
    <w:rsid w:val="00003DF0"/>
    <w:rsid w:val="0000508A"/>
    <w:rsid w:val="000058CF"/>
    <w:rsid w:val="00005D30"/>
    <w:rsid w:val="0000625D"/>
    <w:rsid w:val="000076A1"/>
    <w:rsid w:val="0000776B"/>
    <w:rsid w:val="00012347"/>
    <w:rsid w:val="00012E2C"/>
    <w:rsid w:val="00013093"/>
    <w:rsid w:val="000132F3"/>
    <w:rsid w:val="00013C24"/>
    <w:rsid w:val="000143C5"/>
    <w:rsid w:val="00014775"/>
    <w:rsid w:val="000149F3"/>
    <w:rsid w:val="00014E5C"/>
    <w:rsid w:val="00017484"/>
    <w:rsid w:val="000206DA"/>
    <w:rsid w:val="00020C83"/>
    <w:rsid w:val="000212A8"/>
    <w:rsid w:val="0002149F"/>
    <w:rsid w:val="00021831"/>
    <w:rsid w:val="00021C2E"/>
    <w:rsid w:val="00021C9D"/>
    <w:rsid w:val="00021FC2"/>
    <w:rsid w:val="00023384"/>
    <w:rsid w:val="000238FE"/>
    <w:rsid w:val="00023C28"/>
    <w:rsid w:val="000246E6"/>
    <w:rsid w:val="00024FD9"/>
    <w:rsid w:val="00025353"/>
    <w:rsid w:val="00026351"/>
    <w:rsid w:val="000265BD"/>
    <w:rsid w:val="00026681"/>
    <w:rsid w:val="000275BF"/>
    <w:rsid w:val="00030D40"/>
    <w:rsid w:val="00030E9D"/>
    <w:rsid w:val="000312D9"/>
    <w:rsid w:val="000313A6"/>
    <w:rsid w:val="0003302F"/>
    <w:rsid w:val="000330A3"/>
    <w:rsid w:val="00033946"/>
    <w:rsid w:val="00033B20"/>
    <w:rsid w:val="0003466E"/>
    <w:rsid w:val="00034CED"/>
    <w:rsid w:val="000353B9"/>
    <w:rsid w:val="000356CC"/>
    <w:rsid w:val="000378EB"/>
    <w:rsid w:val="00037DDE"/>
    <w:rsid w:val="000408D8"/>
    <w:rsid w:val="000430C9"/>
    <w:rsid w:val="0004323B"/>
    <w:rsid w:val="0004387F"/>
    <w:rsid w:val="000452FA"/>
    <w:rsid w:val="00045603"/>
    <w:rsid w:val="00045D14"/>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5783C"/>
    <w:rsid w:val="00057DB1"/>
    <w:rsid w:val="0006003D"/>
    <w:rsid w:val="000604CF"/>
    <w:rsid w:val="00060FB1"/>
    <w:rsid w:val="0006220B"/>
    <w:rsid w:val="0006311D"/>
    <w:rsid w:val="000641F5"/>
    <w:rsid w:val="000658AB"/>
    <w:rsid w:val="00065C3B"/>
    <w:rsid w:val="000677B2"/>
    <w:rsid w:val="000704B9"/>
    <w:rsid w:val="00070DBB"/>
    <w:rsid w:val="00071D1C"/>
    <w:rsid w:val="00072A26"/>
    <w:rsid w:val="00072A83"/>
    <w:rsid w:val="00072E84"/>
    <w:rsid w:val="00073430"/>
    <w:rsid w:val="000735B0"/>
    <w:rsid w:val="00073A04"/>
    <w:rsid w:val="00073A09"/>
    <w:rsid w:val="00073E90"/>
    <w:rsid w:val="00074248"/>
    <w:rsid w:val="00075997"/>
    <w:rsid w:val="00076F99"/>
    <w:rsid w:val="00077062"/>
    <w:rsid w:val="00077BB9"/>
    <w:rsid w:val="00080959"/>
    <w:rsid w:val="00080BBF"/>
    <w:rsid w:val="00080C4E"/>
    <w:rsid w:val="00080E73"/>
    <w:rsid w:val="000812F9"/>
    <w:rsid w:val="000822C1"/>
    <w:rsid w:val="00082ADC"/>
    <w:rsid w:val="00082DE0"/>
    <w:rsid w:val="00082E96"/>
    <w:rsid w:val="000831B3"/>
    <w:rsid w:val="000834A2"/>
    <w:rsid w:val="00083558"/>
    <w:rsid w:val="000845F6"/>
    <w:rsid w:val="00084E87"/>
    <w:rsid w:val="000854D8"/>
    <w:rsid w:val="00085931"/>
    <w:rsid w:val="00086330"/>
    <w:rsid w:val="000878DB"/>
    <w:rsid w:val="00087A30"/>
    <w:rsid w:val="00090A7B"/>
    <w:rsid w:val="000911CA"/>
    <w:rsid w:val="0009164D"/>
    <w:rsid w:val="00091EBC"/>
    <w:rsid w:val="00091F65"/>
    <w:rsid w:val="00092D0A"/>
    <w:rsid w:val="0009380C"/>
    <w:rsid w:val="0009449B"/>
    <w:rsid w:val="000946A3"/>
    <w:rsid w:val="000952D8"/>
    <w:rsid w:val="0009549B"/>
    <w:rsid w:val="00095BC6"/>
    <w:rsid w:val="00095EB1"/>
    <w:rsid w:val="00096865"/>
    <w:rsid w:val="000973A2"/>
    <w:rsid w:val="00097DE8"/>
    <w:rsid w:val="000A002C"/>
    <w:rsid w:val="000A025B"/>
    <w:rsid w:val="000A08B6"/>
    <w:rsid w:val="000A0DEB"/>
    <w:rsid w:val="000A21A5"/>
    <w:rsid w:val="000A2C81"/>
    <w:rsid w:val="000A3471"/>
    <w:rsid w:val="000A37CE"/>
    <w:rsid w:val="000A534E"/>
    <w:rsid w:val="000A58EC"/>
    <w:rsid w:val="000A5B16"/>
    <w:rsid w:val="000A6B75"/>
    <w:rsid w:val="000A6EFF"/>
    <w:rsid w:val="000A72AD"/>
    <w:rsid w:val="000A7528"/>
    <w:rsid w:val="000B033F"/>
    <w:rsid w:val="000B1088"/>
    <w:rsid w:val="000B259E"/>
    <w:rsid w:val="000B5028"/>
    <w:rsid w:val="000B5AE5"/>
    <w:rsid w:val="000B5D64"/>
    <w:rsid w:val="000B65C4"/>
    <w:rsid w:val="000B700B"/>
    <w:rsid w:val="000B7641"/>
    <w:rsid w:val="000B7C54"/>
    <w:rsid w:val="000C0396"/>
    <w:rsid w:val="000C062F"/>
    <w:rsid w:val="000C0A9D"/>
    <w:rsid w:val="000C0D78"/>
    <w:rsid w:val="000C12A6"/>
    <w:rsid w:val="000C165F"/>
    <w:rsid w:val="000C36C6"/>
    <w:rsid w:val="000C4D72"/>
    <w:rsid w:val="000C57CA"/>
    <w:rsid w:val="000C5A09"/>
    <w:rsid w:val="000C6F81"/>
    <w:rsid w:val="000C72D9"/>
    <w:rsid w:val="000C7E4A"/>
    <w:rsid w:val="000D07E4"/>
    <w:rsid w:val="000D10F1"/>
    <w:rsid w:val="000D16B6"/>
    <w:rsid w:val="000D2054"/>
    <w:rsid w:val="000D2527"/>
    <w:rsid w:val="000D3188"/>
    <w:rsid w:val="000D34C8"/>
    <w:rsid w:val="000D3B6D"/>
    <w:rsid w:val="000D4471"/>
    <w:rsid w:val="000D4C3B"/>
    <w:rsid w:val="000D52A5"/>
    <w:rsid w:val="000D5766"/>
    <w:rsid w:val="000D590A"/>
    <w:rsid w:val="000D6A89"/>
    <w:rsid w:val="000D6C21"/>
    <w:rsid w:val="000D6DBA"/>
    <w:rsid w:val="000D701E"/>
    <w:rsid w:val="000D77C1"/>
    <w:rsid w:val="000D7C6B"/>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278"/>
    <w:rsid w:val="000E5F1F"/>
    <w:rsid w:val="000E7612"/>
    <w:rsid w:val="000E79BD"/>
    <w:rsid w:val="000F008F"/>
    <w:rsid w:val="000F0FF2"/>
    <w:rsid w:val="000F109E"/>
    <w:rsid w:val="000F15C2"/>
    <w:rsid w:val="000F332D"/>
    <w:rsid w:val="000F338E"/>
    <w:rsid w:val="000F3939"/>
    <w:rsid w:val="000F3B31"/>
    <w:rsid w:val="000F3D76"/>
    <w:rsid w:val="000F494F"/>
    <w:rsid w:val="000F4B86"/>
    <w:rsid w:val="000F4D7B"/>
    <w:rsid w:val="000F5032"/>
    <w:rsid w:val="000F5900"/>
    <w:rsid w:val="000F660D"/>
    <w:rsid w:val="000F6DB4"/>
    <w:rsid w:val="000F6E48"/>
    <w:rsid w:val="000F7026"/>
    <w:rsid w:val="000F74C4"/>
    <w:rsid w:val="000F76EC"/>
    <w:rsid w:val="000F7AE0"/>
    <w:rsid w:val="000F7B12"/>
    <w:rsid w:val="0010050E"/>
    <w:rsid w:val="00101445"/>
    <w:rsid w:val="001016D4"/>
    <w:rsid w:val="00101A56"/>
    <w:rsid w:val="00101C9A"/>
    <w:rsid w:val="00101F06"/>
    <w:rsid w:val="0010227A"/>
    <w:rsid w:val="00102291"/>
    <w:rsid w:val="0010235D"/>
    <w:rsid w:val="0010316E"/>
    <w:rsid w:val="0010323D"/>
    <w:rsid w:val="00103B50"/>
    <w:rsid w:val="00103DEE"/>
    <w:rsid w:val="00104861"/>
    <w:rsid w:val="00105331"/>
    <w:rsid w:val="00106365"/>
    <w:rsid w:val="00106D44"/>
    <w:rsid w:val="00106DEE"/>
    <w:rsid w:val="00106F3B"/>
    <w:rsid w:val="00107D79"/>
    <w:rsid w:val="00110D13"/>
    <w:rsid w:val="00111094"/>
    <w:rsid w:val="00113615"/>
    <w:rsid w:val="00113F0D"/>
    <w:rsid w:val="00115905"/>
    <w:rsid w:val="001159FA"/>
    <w:rsid w:val="0011611E"/>
    <w:rsid w:val="00116E47"/>
    <w:rsid w:val="00117020"/>
    <w:rsid w:val="00117328"/>
    <w:rsid w:val="00117964"/>
    <w:rsid w:val="00117DAA"/>
    <w:rsid w:val="00121AA7"/>
    <w:rsid w:val="00121DAB"/>
    <w:rsid w:val="0012354B"/>
    <w:rsid w:val="001242C4"/>
    <w:rsid w:val="00124461"/>
    <w:rsid w:val="00124913"/>
    <w:rsid w:val="001276C9"/>
    <w:rsid w:val="00130202"/>
    <w:rsid w:val="001305C6"/>
    <w:rsid w:val="00130EDD"/>
    <w:rsid w:val="0013115A"/>
    <w:rsid w:val="00131A59"/>
    <w:rsid w:val="00131E9C"/>
    <w:rsid w:val="00132FA8"/>
    <w:rsid w:val="00133A5A"/>
    <w:rsid w:val="00133A7E"/>
    <w:rsid w:val="00133CE4"/>
    <w:rsid w:val="00134D6E"/>
    <w:rsid w:val="00134DC5"/>
    <w:rsid w:val="001355F9"/>
    <w:rsid w:val="00135840"/>
    <w:rsid w:val="001366A9"/>
    <w:rsid w:val="001369CB"/>
    <w:rsid w:val="001377BA"/>
    <w:rsid w:val="00137A5C"/>
    <w:rsid w:val="001402B5"/>
    <w:rsid w:val="00142496"/>
    <w:rsid w:val="00143BD7"/>
    <w:rsid w:val="00143E8C"/>
    <w:rsid w:val="001445EC"/>
    <w:rsid w:val="0014472E"/>
    <w:rsid w:val="00144A19"/>
    <w:rsid w:val="00144F73"/>
    <w:rsid w:val="00145342"/>
    <w:rsid w:val="0014555E"/>
    <w:rsid w:val="001458D6"/>
    <w:rsid w:val="00145ACF"/>
    <w:rsid w:val="00145CC3"/>
    <w:rsid w:val="00146D17"/>
    <w:rsid w:val="00147CD0"/>
    <w:rsid w:val="00147F14"/>
    <w:rsid w:val="00150CBE"/>
    <w:rsid w:val="001514D1"/>
    <w:rsid w:val="001515DE"/>
    <w:rsid w:val="001522CE"/>
    <w:rsid w:val="00152564"/>
    <w:rsid w:val="00152908"/>
    <w:rsid w:val="00153A85"/>
    <w:rsid w:val="00153C87"/>
    <w:rsid w:val="00153F3F"/>
    <w:rsid w:val="00155173"/>
    <w:rsid w:val="001557AE"/>
    <w:rsid w:val="0015583C"/>
    <w:rsid w:val="0015589E"/>
    <w:rsid w:val="00155C35"/>
    <w:rsid w:val="001561A5"/>
    <w:rsid w:val="001561BB"/>
    <w:rsid w:val="001578A1"/>
    <w:rsid w:val="001578D4"/>
    <w:rsid w:val="00157D56"/>
    <w:rsid w:val="001600FF"/>
    <w:rsid w:val="0016055A"/>
    <w:rsid w:val="001609F6"/>
    <w:rsid w:val="00160AE4"/>
    <w:rsid w:val="00160BB4"/>
    <w:rsid w:val="0016111C"/>
    <w:rsid w:val="00161428"/>
    <w:rsid w:val="0016192F"/>
    <w:rsid w:val="00161FE4"/>
    <w:rsid w:val="001635B8"/>
    <w:rsid w:val="00164BBC"/>
    <w:rsid w:val="00164F74"/>
    <w:rsid w:val="0016519F"/>
    <w:rsid w:val="0016559E"/>
    <w:rsid w:val="001669C1"/>
    <w:rsid w:val="001679A6"/>
    <w:rsid w:val="001711E3"/>
    <w:rsid w:val="001724D7"/>
    <w:rsid w:val="00172BD7"/>
    <w:rsid w:val="001732FB"/>
    <w:rsid w:val="001734B8"/>
    <w:rsid w:val="00174C7A"/>
    <w:rsid w:val="00174FE1"/>
    <w:rsid w:val="00175A63"/>
    <w:rsid w:val="00175CAA"/>
    <w:rsid w:val="00175F8F"/>
    <w:rsid w:val="00175FDC"/>
    <w:rsid w:val="001763F5"/>
    <w:rsid w:val="00176A38"/>
    <w:rsid w:val="00176A92"/>
    <w:rsid w:val="00177245"/>
    <w:rsid w:val="00177A5C"/>
    <w:rsid w:val="00177B27"/>
    <w:rsid w:val="00177D71"/>
    <w:rsid w:val="00180349"/>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99C"/>
    <w:rsid w:val="00185DF9"/>
    <w:rsid w:val="00187D9C"/>
    <w:rsid w:val="00191932"/>
    <w:rsid w:val="00191D5F"/>
    <w:rsid w:val="00192606"/>
    <w:rsid w:val="00192A1F"/>
    <w:rsid w:val="001932A7"/>
    <w:rsid w:val="001935F1"/>
    <w:rsid w:val="001937E9"/>
    <w:rsid w:val="00193871"/>
    <w:rsid w:val="0019419E"/>
    <w:rsid w:val="00194598"/>
    <w:rsid w:val="00194DBD"/>
    <w:rsid w:val="00195835"/>
    <w:rsid w:val="00195F24"/>
    <w:rsid w:val="00196487"/>
    <w:rsid w:val="001A23A6"/>
    <w:rsid w:val="001A2579"/>
    <w:rsid w:val="001A26D0"/>
    <w:rsid w:val="001A2F72"/>
    <w:rsid w:val="001A352F"/>
    <w:rsid w:val="001A3FEC"/>
    <w:rsid w:val="001A40F8"/>
    <w:rsid w:val="001A43A4"/>
    <w:rsid w:val="001A4EF7"/>
    <w:rsid w:val="001A5BC8"/>
    <w:rsid w:val="001A5C02"/>
    <w:rsid w:val="001B0D9A"/>
    <w:rsid w:val="001B12D4"/>
    <w:rsid w:val="001B130B"/>
    <w:rsid w:val="001B1370"/>
    <w:rsid w:val="001B1FC4"/>
    <w:rsid w:val="001B21A3"/>
    <w:rsid w:val="001B27D1"/>
    <w:rsid w:val="001B37D2"/>
    <w:rsid w:val="001B3A2D"/>
    <w:rsid w:val="001B45A9"/>
    <w:rsid w:val="001B478E"/>
    <w:rsid w:val="001B523A"/>
    <w:rsid w:val="001B54B5"/>
    <w:rsid w:val="001B6056"/>
    <w:rsid w:val="001B6591"/>
    <w:rsid w:val="001B6FCF"/>
    <w:rsid w:val="001B715E"/>
    <w:rsid w:val="001B7698"/>
    <w:rsid w:val="001C07C6"/>
    <w:rsid w:val="001C0849"/>
    <w:rsid w:val="001C0B2D"/>
    <w:rsid w:val="001C1239"/>
    <w:rsid w:val="001C14B7"/>
    <w:rsid w:val="001C1CEB"/>
    <w:rsid w:val="001C2754"/>
    <w:rsid w:val="001C2F9F"/>
    <w:rsid w:val="001C336A"/>
    <w:rsid w:val="001C3D83"/>
    <w:rsid w:val="001C3F6C"/>
    <w:rsid w:val="001C7125"/>
    <w:rsid w:val="001C76F7"/>
    <w:rsid w:val="001C7C1A"/>
    <w:rsid w:val="001D1139"/>
    <w:rsid w:val="001D1376"/>
    <w:rsid w:val="001D1D00"/>
    <w:rsid w:val="001D2D62"/>
    <w:rsid w:val="001D39E3"/>
    <w:rsid w:val="001D3E65"/>
    <w:rsid w:val="001D3F8B"/>
    <w:rsid w:val="001D49EB"/>
    <w:rsid w:val="001D5FF7"/>
    <w:rsid w:val="001D6531"/>
    <w:rsid w:val="001D68EF"/>
    <w:rsid w:val="001D7228"/>
    <w:rsid w:val="001D74FA"/>
    <w:rsid w:val="001D78C5"/>
    <w:rsid w:val="001E0216"/>
    <w:rsid w:val="001E0CEE"/>
    <w:rsid w:val="001E17BA"/>
    <w:rsid w:val="001E2794"/>
    <w:rsid w:val="001E2814"/>
    <w:rsid w:val="001E4E67"/>
    <w:rsid w:val="001E52DB"/>
    <w:rsid w:val="001E55B2"/>
    <w:rsid w:val="001E5866"/>
    <w:rsid w:val="001E7733"/>
    <w:rsid w:val="001F0335"/>
    <w:rsid w:val="001F0371"/>
    <w:rsid w:val="001F0879"/>
    <w:rsid w:val="001F1DF0"/>
    <w:rsid w:val="001F3237"/>
    <w:rsid w:val="001F386B"/>
    <w:rsid w:val="001F41C4"/>
    <w:rsid w:val="001F5786"/>
    <w:rsid w:val="001F5BA6"/>
    <w:rsid w:val="001F5FDE"/>
    <w:rsid w:val="001F6578"/>
    <w:rsid w:val="001F760C"/>
    <w:rsid w:val="00201683"/>
    <w:rsid w:val="002017CB"/>
    <w:rsid w:val="00201DA0"/>
    <w:rsid w:val="00201F2E"/>
    <w:rsid w:val="00202F4D"/>
    <w:rsid w:val="002032CE"/>
    <w:rsid w:val="00203917"/>
    <w:rsid w:val="002039C5"/>
    <w:rsid w:val="00204B03"/>
    <w:rsid w:val="00204E53"/>
    <w:rsid w:val="002055C9"/>
    <w:rsid w:val="00205689"/>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6093"/>
    <w:rsid w:val="00217710"/>
    <w:rsid w:val="00217BA8"/>
    <w:rsid w:val="00220491"/>
    <w:rsid w:val="00220ACB"/>
    <w:rsid w:val="00220C7C"/>
    <w:rsid w:val="002218FE"/>
    <w:rsid w:val="0022236A"/>
    <w:rsid w:val="002240AB"/>
    <w:rsid w:val="00224D20"/>
    <w:rsid w:val="002250D8"/>
    <w:rsid w:val="0022515E"/>
    <w:rsid w:val="002252CD"/>
    <w:rsid w:val="002253C6"/>
    <w:rsid w:val="00225C4D"/>
    <w:rsid w:val="00226412"/>
    <w:rsid w:val="002273AD"/>
    <w:rsid w:val="0022770A"/>
    <w:rsid w:val="00227B38"/>
    <w:rsid w:val="00227C9F"/>
    <w:rsid w:val="00230356"/>
    <w:rsid w:val="00230B12"/>
    <w:rsid w:val="00230C8F"/>
    <w:rsid w:val="0023181C"/>
    <w:rsid w:val="00231E2D"/>
    <w:rsid w:val="00233035"/>
    <w:rsid w:val="0023354E"/>
    <w:rsid w:val="00233EB5"/>
    <w:rsid w:val="002349DC"/>
    <w:rsid w:val="0023571C"/>
    <w:rsid w:val="00235CC1"/>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4F26"/>
    <w:rsid w:val="002559B9"/>
    <w:rsid w:val="00255BEC"/>
    <w:rsid w:val="00257773"/>
    <w:rsid w:val="00260569"/>
    <w:rsid w:val="00260E64"/>
    <w:rsid w:val="00261272"/>
    <w:rsid w:val="0026158D"/>
    <w:rsid w:val="00262109"/>
    <w:rsid w:val="00263035"/>
    <w:rsid w:val="00263094"/>
    <w:rsid w:val="00263D72"/>
    <w:rsid w:val="00263E28"/>
    <w:rsid w:val="0026426F"/>
    <w:rsid w:val="0026557B"/>
    <w:rsid w:val="00265D18"/>
    <w:rsid w:val="002663CB"/>
    <w:rsid w:val="002665A4"/>
    <w:rsid w:val="0027052A"/>
    <w:rsid w:val="00270AF6"/>
    <w:rsid w:val="00270D59"/>
    <w:rsid w:val="00271DF6"/>
    <w:rsid w:val="0027208C"/>
    <w:rsid w:val="00272543"/>
    <w:rsid w:val="002732C7"/>
    <w:rsid w:val="00273411"/>
    <w:rsid w:val="002737E0"/>
    <w:rsid w:val="002738E8"/>
    <w:rsid w:val="00273A88"/>
    <w:rsid w:val="00273B4F"/>
    <w:rsid w:val="00274353"/>
    <w:rsid w:val="0027499F"/>
    <w:rsid w:val="00274BDF"/>
    <w:rsid w:val="00274F0E"/>
    <w:rsid w:val="00274FD9"/>
    <w:rsid w:val="002754C4"/>
    <w:rsid w:val="00276441"/>
    <w:rsid w:val="00276B03"/>
    <w:rsid w:val="00277280"/>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00E9"/>
    <w:rsid w:val="00290EF1"/>
    <w:rsid w:val="00291919"/>
    <w:rsid w:val="00291A55"/>
    <w:rsid w:val="00291EFF"/>
    <w:rsid w:val="002926D4"/>
    <w:rsid w:val="00292844"/>
    <w:rsid w:val="00293A25"/>
    <w:rsid w:val="00293A76"/>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3785"/>
    <w:rsid w:val="002A4619"/>
    <w:rsid w:val="002A464D"/>
    <w:rsid w:val="002A497D"/>
    <w:rsid w:val="002A4B81"/>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C54"/>
    <w:rsid w:val="002B3E53"/>
    <w:rsid w:val="002B4FD9"/>
    <w:rsid w:val="002B5F87"/>
    <w:rsid w:val="002B6245"/>
    <w:rsid w:val="002B6E22"/>
    <w:rsid w:val="002B7388"/>
    <w:rsid w:val="002B7594"/>
    <w:rsid w:val="002C071B"/>
    <w:rsid w:val="002C0DD6"/>
    <w:rsid w:val="002C1050"/>
    <w:rsid w:val="002C170C"/>
    <w:rsid w:val="002C1AE5"/>
    <w:rsid w:val="002C205F"/>
    <w:rsid w:val="002C27EB"/>
    <w:rsid w:val="002C2AAB"/>
    <w:rsid w:val="002C3CAA"/>
    <w:rsid w:val="002C49AC"/>
    <w:rsid w:val="002C4C71"/>
    <w:rsid w:val="002C4DBF"/>
    <w:rsid w:val="002C623B"/>
    <w:rsid w:val="002C6CF7"/>
    <w:rsid w:val="002C7037"/>
    <w:rsid w:val="002C7930"/>
    <w:rsid w:val="002D026C"/>
    <w:rsid w:val="002D02FE"/>
    <w:rsid w:val="002D155D"/>
    <w:rsid w:val="002D1AAA"/>
    <w:rsid w:val="002D20E8"/>
    <w:rsid w:val="002D22A7"/>
    <w:rsid w:val="002D236D"/>
    <w:rsid w:val="002D304E"/>
    <w:rsid w:val="002D3C61"/>
    <w:rsid w:val="002D4250"/>
    <w:rsid w:val="002D4575"/>
    <w:rsid w:val="002D5CF0"/>
    <w:rsid w:val="002D5ECD"/>
    <w:rsid w:val="002D601F"/>
    <w:rsid w:val="002E0181"/>
    <w:rsid w:val="002E0768"/>
    <w:rsid w:val="002E0877"/>
    <w:rsid w:val="002E0966"/>
    <w:rsid w:val="002E116D"/>
    <w:rsid w:val="002E11D1"/>
    <w:rsid w:val="002E3165"/>
    <w:rsid w:val="002E4305"/>
    <w:rsid w:val="002E530A"/>
    <w:rsid w:val="002E531D"/>
    <w:rsid w:val="002E5747"/>
    <w:rsid w:val="002E67D3"/>
    <w:rsid w:val="002E7EE1"/>
    <w:rsid w:val="002F1AB3"/>
    <w:rsid w:val="002F2B23"/>
    <w:rsid w:val="002F2C5F"/>
    <w:rsid w:val="002F2CE0"/>
    <w:rsid w:val="002F35FE"/>
    <w:rsid w:val="002F383F"/>
    <w:rsid w:val="002F4AE5"/>
    <w:rsid w:val="002F6164"/>
    <w:rsid w:val="002F6FA0"/>
    <w:rsid w:val="002F6FD9"/>
    <w:rsid w:val="002F7A7E"/>
    <w:rsid w:val="00301113"/>
    <w:rsid w:val="00301193"/>
    <w:rsid w:val="0030129D"/>
    <w:rsid w:val="00302BAD"/>
    <w:rsid w:val="00302BCB"/>
    <w:rsid w:val="00302E66"/>
    <w:rsid w:val="00303732"/>
    <w:rsid w:val="003041A8"/>
    <w:rsid w:val="00304436"/>
    <w:rsid w:val="00304D64"/>
    <w:rsid w:val="003053EF"/>
    <w:rsid w:val="0030585E"/>
    <w:rsid w:val="00305A9C"/>
    <w:rsid w:val="00305E59"/>
    <w:rsid w:val="00305F6D"/>
    <w:rsid w:val="003064D4"/>
    <w:rsid w:val="0030675A"/>
    <w:rsid w:val="00306A3B"/>
    <w:rsid w:val="00306A4D"/>
    <w:rsid w:val="00307F3C"/>
    <w:rsid w:val="003101E4"/>
    <w:rsid w:val="00310A82"/>
    <w:rsid w:val="00310B6E"/>
    <w:rsid w:val="00310ED2"/>
    <w:rsid w:val="00311076"/>
    <w:rsid w:val="0031397A"/>
    <w:rsid w:val="003141B6"/>
    <w:rsid w:val="00316381"/>
    <w:rsid w:val="003169A4"/>
    <w:rsid w:val="0032071C"/>
    <w:rsid w:val="00321A56"/>
    <w:rsid w:val="00321B20"/>
    <w:rsid w:val="00323606"/>
    <w:rsid w:val="00323822"/>
    <w:rsid w:val="00323B33"/>
    <w:rsid w:val="00324445"/>
    <w:rsid w:val="00324490"/>
    <w:rsid w:val="00325546"/>
    <w:rsid w:val="00325623"/>
    <w:rsid w:val="003257F0"/>
    <w:rsid w:val="003259C5"/>
    <w:rsid w:val="00325CC0"/>
    <w:rsid w:val="00326129"/>
    <w:rsid w:val="00326507"/>
    <w:rsid w:val="00327373"/>
    <w:rsid w:val="00327436"/>
    <w:rsid w:val="003275D4"/>
    <w:rsid w:val="00330B04"/>
    <w:rsid w:val="00333314"/>
    <w:rsid w:val="00333347"/>
    <w:rsid w:val="0033399B"/>
    <w:rsid w:val="003343B0"/>
    <w:rsid w:val="00334564"/>
    <w:rsid w:val="00334B2F"/>
    <w:rsid w:val="00334BF4"/>
    <w:rsid w:val="00334EE6"/>
    <w:rsid w:val="0033571F"/>
    <w:rsid w:val="00335C2A"/>
    <w:rsid w:val="00336685"/>
    <w:rsid w:val="00336F9A"/>
    <w:rsid w:val="00340083"/>
    <w:rsid w:val="003414F9"/>
    <w:rsid w:val="00341A74"/>
    <w:rsid w:val="00341D7A"/>
    <w:rsid w:val="00341ED4"/>
    <w:rsid w:val="00341FBB"/>
    <w:rsid w:val="003427DF"/>
    <w:rsid w:val="003436A5"/>
    <w:rsid w:val="00344E64"/>
    <w:rsid w:val="00345909"/>
    <w:rsid w:val="003468B8"/>
    <w:rsid w:val="00347499"/>
    <w:rsid w:val="0034777A"/>
    <w:rsid w:val="00350018"/>
    <w:rsid w:val="003500D1"/>
    <w:rsid w:val="003507D7"/>
    <w:rsid w:val="00350C85"/>
    <w:rsid w:val="00352DB8"/>
    <w:rsid w:val="0035358D"/>
    <w:rsid w:val="00353890"/>
    <w:rsid w:val="00354D13"/>
    <w:rsid w:val="003554B2"/>
    <w:rsid w:val="00355533"/>
    <w:rsid w:val="0035555B"/>
    <w:rsid w:val="003572A0"/>
    <w:rsid w:val="003579A2"/>
    <w:rsid w:val="003579C1"/>
    <w:rsid w:val="00357A33"/>
    <w:rsid w:val="00357AA2"/>
    <w:rsid w:val="00357D48"/>
    <w:rsid w:val="00357E1B"/>
    <w:rsid w:val="00361308"/>
    <w:rsid w:val="00361E94"/>
    <w:rsid w:val="00362238"/>
    <w:rsid w:val="0036230B"/>
    <w:rsid w:val="00363298"/>
    <w:rsid w:val="00363335"/>
    <w:rsid w:val="00363377"/>
    <w:rsid w:val="00363627"/>
    <w:rsid w:val="00363E98"/>
    <w:rsid w:val="00364E7A"/>
    <w:rsid w:val="003650C5"/>
    <w:rsid w:val="00365FCC"/>
    <w:rsid w:val="003675B2"/>
    <w:rsid w:val="00370ECD"/>
    <w:rsid w:val="003712FA"/>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D5B"/>
    <w:rsid w:val="00380721"/>
    <w:rsid w:val="003812AE"/>
    <w:rsid w:val="003814AF"/>
    <w:rsid w:val="00381658"/>
    <w:rsid w:val="00381CE8"/>
    <w:rsid w:val="00381EFF"/>
    <w:rsid w:val="003823AA"/>
    <w:rsid w:val="0038317B"/>
    <w:rsid w:val="0038400D"/>
    <w:rsid w:val="0038438D"/>
    <w:rsid w:val="003850A0"/>
    <w:rsid w:val="0038517B"/>
    <w:rsid w:val="0038579B"/>
    <w:rsid w:val="003862E0"/>
    <w:rsid w:val="00386369"/>
    <w:rsid w:val="00386B17"/>
    <w:rsid w:val="00386E4B"/>
    <w:rsid w:val="003871DA"/>
    <w:rsid w:val="00387F66"/>
    <w:rsid w:val="00391E56"/>
    <w:rsid w:val="00392525"/>
    <w:rsid w:val="0039338D"/>
    <w:rsid w:val="003946B4"/>
    <w:rsid w:val="003949A5"/>
    <w:rsid w:val="00395D6D"/>
    <w:rsid w:val="0039646A"/>
    <w:rsid w:val="00396814"/>
    <w:rsid w:val="00396D60"/>
    <w:rsid w:val="003972CC"/>
    <w:rsid w:val="003976C2"/>
    <w:rsid w:val="00397C57"/>
    <w:rsid w:val="00397DC0"/>
    <w:rsid w:val="003A029F"/>
    <w:rsid w:val="003A0A31"/>
    <w:rsid w:val="003A0BF1"/>
    <w:rsid w:val="003A145D"/>
    <w:rsid w:val="003A2AA2"/>
    <w:rsid w:val="003A2BE0"/>
    <w:rsid w:val="003A377C"/>
    <w:rsid w:val="003A5049"/>
    <w:rsid w:val="003A5533"/>
    <w:rsid w:val="003A5600"/>
    <w:rsid w:val="003A57F0"/>
    <w:rsid w:val="003A62A4"/>
    <w:rsid w:val="003A645E"/>
    <w:rsid w:val="003A7A32"/>
    <w:rsid w:val="003A7CCB"/>
    <w:rsid w:val="003A7FC7"/>
    <w:rsid w:val="003B0939"/>
    <w:rsid w:val="003B0D6E"/>
    <w:rsid w:val="003B1FC0"/>
    <w:rsid w:val="003B3A13"/>
    <w:rsid w:val="003B47BB"/>
    <w:rsid w:val="003B4A74"/>
    <w:rsid w:val="003B585C"/>
    <w:rsid w:val="003B5AE9"/>
    <w:rsid w:val="003B60D5"/>
    <w:rsid w:val="003B6791"/>
    <w:rsid w:val="003B681E"/>
    <w:rsid w:val="003B7086"/>
    <w:rsid w:val="003B79C0"/>
    <w:rsid w:val="003B7D9D"/>
    <w:rsid w:val="003C11FC"/>
    <w:rsid w:val="003C1322"/>
    <w:rsid w:val="003C14BE"/>
    <w:rsid w:val="003C255A"/>
    <w:rsid w:val="003C29C6"/>
    <w:rsid w:val="003C2B7E"/>
    <w:rsid w:val="003C2BAE"/>
    <w:rsid w:val="003C2BDB"/>
    <w:rsid w:val="003C2BDC"/>
    <w:rsid w:val="003C35A8"/>
    <w:rsid w:val="003C3660"/>
    <w:rsid w:val="003C3D57"/>
    <w:rsid w:val="003C3E7A"/>
    <w:rsid w:val="003C4576"/>
    <w:rsid w:val="003C53D4"/>
    <w:rsid w:val="003C5E16"/>
    <w:rsid w:val="003C66CF"/>
    <w:rsid w:val="003C6A92"/>
    <w:rsid w:val="003C6EE1"/>
    <w:rsid w:val="003C7160"/>
    <w:rsid w:val="003D0075"/>
    <w:rsid w:val="003D05C0"/>
    <w:rsid w:val="003D0940"/>
    <w:rsid w:val="003D0E03"/>
    <w:rsid w:val="003D14E9"/>
    <w:rsid w:val="003D1BB7"/>
    <w:rsid w:val="003D1CF4"/>
    <w:rsid w:val="003D1FE3"/>
    <w:rsid w:val="003D39F7"/>
    <w:rsid w:val="003D4374"/>
    <w:rsid w:val="003D4668"/>
    <w:rsid w:val="003D47A4"/>
    <w:rsid w:val="003D56A5"/>
    <w:rsid w:val="003D666D"/>
    <w:rsid w:val="003D7720"/>
    <w:rsid w:val="003D7F8E"/>
    <w:rsid w:val="003D7FD7"/>
    <w:rsid w:val="003E01D5"/>
    <w:rsid w:val="003E029A"/>
    <w:rsid w:val="003E093F"/>
    <w:rsid w:val="003E1114"/>
    <w:rsid w:val="003E1421"/>
    <w:rsid w:val="003E1BE2"/>
    <w:rsid w:val="003E246C"/>
    <w:rsid w:val="003E2931"/>
    <w:rsid w:val="003E316E"/>
    <w:rsid w:val="003E318E"/>
    <w:rsid w:val="003E3996"/>
    <w:rsid w:val="003E3B26"/>
    <w:rsid w:val="003E3FD0"/>
    <w:rsid w:val="003E4184"/>
    <w:rsid w:val="003E6841"/>
    <w:rsid w:val="003E6971"/>
    <w:rsid w:val="003E7802"/>
    <w:rsid w:val="003E7941"/>
    <w:rsid w:val="003F1EEA"/>
    <w:rsid w:val="003F208A"/>
    <w:rsid w:val="003F264A"/>
    <w:rsid w:val="003F288F"/>
    <w:rsid w:val="003F300B"/>
    <w:rsid w:val="003F3613"/>
    <w:rsid w:val="003F3AD8"/>
    <w:rsid w:val="003F3AE8"/>
    <w:rsid w:val="003F4C5E"/>
    <w:rsid w:val="003F6855"/>
    <w:rsid w:val="003F6CF8"/>
    <w:rsid w:val="003F7B41"/>
    <w:rsid w:val="0040112D"/>
    <w:rsid w:val="004017CE"/>
    <w:rsid w:val="00401BA5"/>
    <w:rsid w:val="0040209E"/>
    <w:rsid w:val="004021AA"/>
    <w:rsid w:val="00402739"/>
    <w:rsid w:val="00402941"/>
    <w:rsid w:val="00402AD9"/>
    <w:rsid w:val="00402F27"/>
    <w:rsid w:val="00403109"/>
    <w:rsid w:val="00403A28"/>
    <w:rsid w:val="0040549C"/>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58"/>
    <w:rsid w:val="00413A8A"/>
    <w:rsid w:val="004142F2"/>
    <w:rsid w:val="00414837"/>
    <w:rsid w:val="0041659E"/>
    <w:rsid w:val="00416C27"/>
    <w:rsid w:val="00416F1E"/>
    <w:rsid w:val="00417553"/>
    <w:rsid w:val="004175B6"/>
    <w:rsid w:val="00417B96"/>
    <w:rsid w:val="0042084B"/>
    <w:rsid w:val="004219B9"/>
    <w:rsid w:val="00421F49"/>
    <w:rsid w:val="004242D7"/>
    <w:rsid w:val="004250EA"/>
    <w:rsid w:val="00425C13"/>
    <w:rsid w:val="004261B6"/>
    <w:rsid w:val="0042693C"/>
    <w:rsid w:val="00427462"/>
    <w:rsid w:val="00427EAA"/>
    <w:rsid w:val="004300D9"/>
    <w:rsid w:val="004306D6"/>
    <w:rsid w:val="00431342"/>
    <w:rsid w:val="00431998"/>
    <w:rsid w:val="004320F2"/>
    <w:rsid w:val="00433F39"/>
    <w:rsid w:val="00434616"/>
    <w:rsid w:val="00434D1C"/>
    <w:rsid w:val="0043558D"/>
    <w:rsid w:val="004361D6"/>
    <w:rsid w:val="0043641B"/>
    <w:rsid w:val="00436DF8"/>
    <w:rsid w:val="00437CDB"/>
    <w:rsid w:val="00440390"/>
    <w:rsid w:val="00441C20"/>
    <w:rsid w:val="00441CC1"/>
    <w:rsid w:val="00441D04"/>
    <w:rsid w:val="0044314C"/>
    <w:rsid w:val="00443208"/>
    <w:rsid w:val="004434E9"/>
    <w:rsid w:val="00443B7A"/>
    <w:rsid w:val="00444069"/>
    <w:rsid w:val="004454D8"/>
    <w:rsid w:val="0044556F"/>
    <w:rsid w:val="0044660E"/>
    <w:rsid w:val="00447808"/>
    <w:rsid w:val="00447FFD"/>
    <w:rsid w:val="004504F0"/>
    <w:rsid w:val="004517E5"/>
    <w:rsid w:val="00452173"/>
    <w:rsid w:val="00452896"/>
    <w:rsid w:val="00453DAB"/>
    <w:rsid w:val="00454D73"/>
    <w:rsid w:val="0045525D"/>
    <w:rsid w:val="004553DE"/>
    <w:rsid w:val="004566B2"/>
    <w:rsid w:val="00457745"/>
    <w:rsid w:val="00457C65"/>
    <w:rsid w:val="00460310"/>
    <w:rsid w:val="00460CA5"/>
    <w:rsid w:val="0046188C"/>
    <w:rsid w:val="0046215E"/>
    <w:rsid w:val="0046273D"/>
    <w:rsid w:val="00463606"/>
    <w:rsid w:val="004636DA"/>
    <w:rsid w:val="00463808"/>
    <w:rsid w:val="004639BD"/>
    <w:rsid w:val="00463B0B"/>
    <w:rsid w:val="0046481A"/>
    <w:rsid w:val="004648BD"/>
    <w:rsid w:val="004649BA"/>
    <w:rsid w:val="00464BB8"/>
    <w:rsid w:val="00464D3A"/>
    <w:rsid w:val="00464DA7"/>
    <w:rsid w:val="0046522E"/>
    <w:rsid w:val="0046524B"/>
    <w:rsid w:val="0046586E"/>
    <w:rsid w:val="00465ED0"/>
    <w:rsid w:val="00466714"/>
    <w:rsid w:val="00466B13"/>
    <w:rsid w:val="00466BE6"/>
    <w:rsid w:val="004672FC"/>
    <w:rsid w:val="00467B47"/>
    <w:rsid w:val="00470B22"/>
    <w:rsid w:val="0047117B"/>
    <w:rsid w:val="00471249"/>
    <w:rsid w:val="00471867"/>
    <w:rsid w:val="004722BC"/>
    <w:rsid w:val="00472963"/>
    <w:rsid w:val="00472E68"/>
    <w:rsid w:val="00472FC0"/>
    <w:rsid w:val="00473CF5"/>
    <w:rsid w:val="004749BD"/>
    <w:rsid w:val="00474D2B"/>
    <w:rsid w:val="00475591"/>
    <w:rsid w:val="0047619C"/>
    <w:rsid w:val="00476579"/>
    <w:rsid w:val="00476A47"/>
    <w:rsid w:val="00480162"/>
    <w:rsid w:val="004813B3"/>
    <w:rsid w:val="004823CC"/>
    <w:rsid w:val="00483944"/>
    <w:rsid w:val="00483FD6"/>
    <w:rsid w:val="0048419C"/>
    <w:rsid w:val="00484FED"/>
    <w:rsid w:val="004859E2"/>
    <w:rsid w:val="00485EBD"/>
    <w:rsid w:val="00485F2A"/>
    <w:rsid w:val="004863E1"/>
    <w:rsid w:val="00486B55"/>
    <w:rsid w:val="004874EC"/>
    <w:rsid w:val="00491A74"/>
    <w:rsid w:val="0049223B"/>
    <w:rsid w:val="004924A6"/>
    <w:rsid w:val="004929E4"/>
    <w:rsid w:val="00493608"/>
    <w:rsid w:val="00493AF9"/>
    <w:rsid w:val="00496685"/>
    <w:rsid w:val="00496E18"/>
    <w:rsid w:val="004974D8"/>
    <w:rsid w:val="004A0765"/>
    <w:rsid w:val="004A1734"/>
    <w:rsid w:val="004A1C5D"/>
    <w:rsid w:val="004A1CC7"/>
    <w:rsid w:val="004A2D8F"/>
    <w:rsid w:val="004A3051"/>
    <w:rsid w:val="004A3E84"/>
    <w:rsid w:val="004A712A"/>
    <w:rsid w:val="004A7722"/>
    <w:rsid w:val="004B11DA"/>
    <w:rsid w:val="004B1B9E"/>
    <w:rsid w:val="004B2068"/>
    <w:rsid w:val="004B2363"/>
    <w:rsid w:val="004B28E1"/>
    <w:rsid w:val="004B2F56"/>
    <w:rsid w:val="004B35EC"/>
    <w:rsid w:val="004B3813"/>
    <w:rsid w:val="004B383E"/>
    <w:rsid w:val="004B4580"/>
    <w:rsid w:val="004B5316"/>
    <w:rsid w:val="004B5522"/>
    <w:rsid w:val="004B58A3"/>
    <w:rsid w:val="004B61C2"/>
    <w:rsid w:val="004B6D52"/>
    <w:rsid w:val="004B7101"/>
    <w:rsid w:val="004B715A"/>
    <w:rsid w:val="004B7B69"/>
    <w:rsid w:val="004B7C9F"/>
    <w:rsid w:val="004C090C"/>
    <w:rsid w:val="004C17D2"/>
    <w:rsid w:val="004C1D9B"/>
    <w:rsid w:val="004C217A"/>
    <w:rsid w:val="004C35CD"/>
    <w:rsid w:val="004C3803"/>
    <w:rsid w:val="004C4F9D"/>
    <w:rsid w:val="004C5CF3"/>
    <w:rsid w:val="004C77DB"/>
    <w:rsid w:val="004D0281"/>
    <w:rsid w:val="004D0AE2"/>
    <w:rsid w:val="004D1C32"/>
    <w:rsid w:val="004D1E87"/>
    <w:rsid w:val="004D2299"/>
    <w:rsid w:val="004D231B"/>
    <w:rsid w:val="004D2727"/>
    <w:rsid w:val="004D28BA"/>
    <w:rsid w:val="004D2B4B"/>
    <w:rsid w:val="004D304E"/>
    <w:rsid w:val="004D557A"/>
    <w:rsid w:val="004D5671"/>
    <w:rsid w:val="004D5B30"/>
    <w:rsid w:val="004D5D9B"/>
    <w:rsid w:val="004D6073"/>
    <w:rsid w:val="004D7784"/>
    <w:rsid w:val="004D77AD"/>
    <w:rsid w:val="004D7836"/>
    <w:rsid w:val="004E0603"/>
    <w:rsid w:val="004E144F"/>
    <w:rsid w:val="004E1503"/>
    <w:rsid w:val="004E1977"/>
    <w:rsid w:val="004E1B0A"/>
    <w:rsid w:val="004E1C8E"/>
    <w:rsid w:val="004E27C5"/>
    <w:rsid w:val="004E2FC6"/>
    <w:rsid w:val="004E3618"/>
    <w:rsid w:val="004E386A"/>
    <w:rsid w:val="004E3FBB"/>
    <w:rsid w:val="004E4706"/>
    <w:rsid w:val="004E515C"/>
    <w:rsid w:val="004E54F5"/>
    <w:rsid w:val="004E5843"/>
    <w:rsid w:val="004E5C58"/>
    <w:rsid w:val="004E68D5"/>
    <w:rsid w:val="004E6A12"/>
    <w:rsid w:val="004E6E9A"/>
    <w:rsid w:val="004F0116"/>
    <w:rsid w:val="004F09DA"/>
    <w:rsid w:val="004F1AF9"/>
    <w:rsid w:val="004F1DB0"/>
    <w:rsid w:val="004F2130"/>
    <w:rsid w:val="004F22A1"/>
    <w:rsid w:val="004F2639"/>
    <w:rsid w:val="004F2E2A"/>
    <w:rsid w:val="004F30DA"/>
    <w:rsid w:val="004F3B83"/>
    <w:rsid w:val="004F4D14"/>
    <w:rsid w:val="004F5190"/>
    <w:rsid w:val="004F53E2"/>
    <w:rsid w:val="004F5518"/>
    <w:rsid w:val="004F5616"/>
    <w:rsid w:val="004F78EF"/>
    <w:rsid w:val="00501516"/>
    <w:rsid w:val="0050161D"/>
    <w:rsid w:val="005016FD"/>
    <w:rsid w:val="00501A05"/>
    <w:rsid w:val="00502330"/>
    <w:rsid w:val="00502397"/>
    <w:rsid w:val="005024D2"/>
    <w:rsid w:val="005029FB"/>
    <w:rsid w:val="00503666"/>
    <w:rsid w:val="00503BFB"/>
    <w:rsid w:val="0050401E"/>
    <w:rsid w:val="00504841"/>
    <w:rsid w:val="00504862"/>
    <w:rsid w:val="00505AD4"/>
    <w:rsid w:val="00505C33"/>
    <w:rsid w:val="00507FEA"/>
    <w:rsid w:val="00510110"/>
    <w:rsid w:val="00510176"/>
    <w:rsid w:val="005106CC"/>
    <w:rsid w:val="00510CB7"/>
    <w:rsid w:val="005111C3"/>
    <w:rsid w:val="00511D43"/>
    <w:rsid w:val="00511D8D"/>
    <w:rsid w:val="00512292"/>
    <w:rsid w:val="0051283A"/>
    <w:rsid w:val="00512D1F"/>
    <w:rsid w:val="0051341E"/>
    <w:rsid w:val="00513C9C"/>
    <w:rsid w:val="00514A4B"/>
    <w:rsid w:val="00514B2A"/>
    <w:rsid w:val="0051520A"/>
    <w:rsid w:val="00515F82"/>
    <w:rsid w:val="005162B1"/>
    <w:rsid w:val="005167C7"/>
    <w:rsid w:val="00516DDC"/>
    <w:rsid w:val="005170F3"/>
    <w:rsid w:val="005200BD"/>
    <w:rsid w:val="00520BDB"/>
    <w:rsid w:val="005215E3"/>
    <w:rsid w:val="00521697"/>
    <w:rsid w:val="005216EB"/>
    <w:rsid w:val="00521DD4"/>
    <w:rsid w:val="00522D87"/>
    <w:rsid w:val="005230A8"/>
    <w:rsid w:val="00523563"/>
    <w:rsid w:val="005236FD"/>
    <w:rsid w:val="00524982"/>
    <w:rsid w:val="00524995"/>
    <w:rsid w:val="00524DDF"/>
    <w:rsid w:val="00524EFA"/>
    <w:rsid w:val="005250B5"/>
    <w:rsid w:val="0052546C"/>
    <w:rsid w:val="0052564F"/>
    <w:rsid w:val="00525BD2"/>
    <w:rsid w:val="00527158"/>
    <w:rsid w:val="00530C17"/>
    <w:rsid w:val="00530DA1"/>
    <w:rsid w:val="00530F97"/>
    <w:rsid w:val="00531ACC"/>
    <w:rsid w:val="00531AE5"/>
    <w:rsid w:val="0053262C"/>
    <w:rsid w:val="005326E7"/>
    <w:rsid w:val="00533489"/>
    <w:rsid w:val="00533989"/>
    <w:rsid w:val="00533C59"/>
    <w:rsid w:val="00534395"/>
    <w:rsid w:val="00534468"/>
    <w:rsid w:val="005358F5"/>
    <w:rsid w:val="00536021"/>
    <w:rsid w:val="00536BFB"/>
    <w:rsid w:val="00536CCF"/>
    <w:rsid w:val="00536FD1"/>
    <w:rsid w:val="00536FEC"/>
    <w:rsid w:val="005370B6"/>
    <w:rsid w:val="005370DC"/>
    <w:rsid w:val="00537173"/>
    <w:rsid w:val="00537694"/>
    <w:rsid w:val="005378EA"/>
    <w:rsid w:val="00537D28"/>
    <w:rsid w:val="00537E15"/>
    <w:rsid w:val="00540468"/>
    <w:rsid w:val="005409F4"/>
    <w:rsid w:val="00540D68"/>
    <w:rsid w:val="005410F8"/>
    <w:rsid w:val="005422AF"/>
    <w:rsid w:val="00542491"/>
    <w:rsid w:val="00542CB0"/>
    <w:rsid w:val="00543250"/>
    <w:rsid w:val="00543262"/>
    <w:rsid w:val="0054449E"/>
    <w:rsid w:val="00544728"/>
    <w:rsid w:val="00544B52"/>
    <w:rsid w:val="005457B4"/>
    <w:rsid w:val="00545BDE"/>
    <w:rsid w:val="00545F4E"/>
    <w:rsid w:val="0054752B"/>
    <w:rsid w:val="00550BEC"/>
    <w:rsid w:val="005511C8"/>
    <w:rsid w:val="00551E52"/>
    <w:rsid w:val="005525A4"/>
    <w:rsid w:val="00552D6E"/>
    <w:rsid w:val="00553DFD"/>
    <w:rsid w:val="00556113"/>
    <w:rsid w:val="0055623A"/>
    <w:rsid w:val="005563D9"/>
    <w:rsid w:val="005577B1"/>
    <w:rsid w:val="00557E3D"/>
    <w:rsid w:val="00560733"/>
    <w:rsid w:val="00560961"/>
    <w:rsid w:val="00562EB1"/>
    <w:rsid w:val="00563192"/>
    <w:rsid w:val="00563247"/>
    <w:rsid w:val="0056331A"/>
    <w:rsid w:val="005639B0"/>
    <w:rsid w:val="00564DA4"/>
    <w:rsid w:val="00564FB7"/>
    <w:rsid w:val="00565307"/>
    <w:rsid w:val="0056625A"/>
    <w:rsid w:val="00567040"/>
    <w:rsid w:val="005670AA"/>
    <w:rsid w:val="005716B8"/>
    <w:rsid w:val="00571702"/>
    <w:rsid w:val="00571DA3"/>
    <w:rsid w:val="00571F29"/>
    <w:rsid w:val="00572E1F"/>
    <w:rsid w:val="005739AB"/>
    <w:rsid w:val="005746E8"/>
    <w:rsid w:val="0057526A"/>
    <w:rsid w:val="005754F7"/>
    <w:rsid w:val="00575C75"/>
    <w:rsid w:val="005765A3"/>
    <w:rsid w:val="005768BC"/>
    <w:rsid w:val="00576DE5"/>
    <w:rsid w:val="00576FCD"/>
    <w:rsid w:val="00577582"/>
    <w:rsid w:val="00581057"/>
    <w:rsid w:val="005812BE"/>
    <w:rsid w:val="00581D02"/>
    <w:rsid w:val="00581DC3"/>
    <w:rsid w:val="0058298C"/>
    <w:rsid w:val="00582FEB"/>
    <w:rsid w:val="00583092"/>
    <w:rsid w:val="00583117"/>
    <w:rsid w:val="005848A7"/>
    <w:rsid w:val="00584A70"/>
    <w:rsid w:val="00584E2E"/>
    <w:rsid w:val="005853D6"/>
    <w:rsid w:val="005856C5"/>
    <w:rsid w:val="00585DD4"/>
    <w:rsid w:val="00585E16"/>
    <w:rsid w:val="0058649C"/>
    <w:rsid w:val="00586CD2"/>
    <w:rsid w:val="00587072"/>
    <w:rsid w:val="0058707C"/>
    <w:rsid w:val="00587477"/>
    <w:rsid w:val="005900F2"/>
    <w:rsid w:val="00590578"/>
    <w:rsid w:val="005907C3"/>
    <w:rsid w:val="00591301"/>
    <w:rsid w:val="005918A4"/>
    <w:rsid w:val="00592A50"/>
    <w:rsid w:val="005939DE"/>
    <w:rsid w:val="0059404D"/>
    <w:rsid w:val="00594FEE"/>
    <w:rsid w:val="00595213"/>
    <w:rsid w:val="005953F4"/>
    <w:rsid w:val="00595CB1"/>
    <w:rsid w:val="00595CE3"/>
    <w:rsid w:val="005960B4"/>
    <w:rsid w:val="00596282"/>
    <w:rsid w:val="0059636E"/>
    <w:rsid w:val="005A1236"/>
    <w:rsid w:val="005A16C6"/>
    <w:rsid w:val="005A1D54"/>
    <w:rsid w:val="005A3061"/>
    <w:rsid w:val="005A3A35"/>
    <w:rsid w:val="005A3DC6"/>
    <w:rsid w:val="005A3EB8"/>
    <w:rsid w:val="005A3EDC"/>
    <w:rsid w:val="005A51C8"/>
    <w:rsid w:val="005A5B64"/>
    <w:rsid w:val="005A64FF"/>
    <w:rsid w:val="005A7FD2"/>
    <w:rsid w:val="005B14BB"/>
    <w:rsid w:val="005B1797"/>
    <w:rsid w:val="005B18D8"/>
    <w:rsid w:val="005B1CFC"/>
    <w:rsid w:val="005B1DD6"/>
    <w:rsid w:val="005B1E95"/>
    <w:rsid w:val="005B20E7"/>
    <w:rsid w:val="005B598A"/>
    <w:rsid w:val="005B6AB8"/>
    <w:rsid w:val="005B6B3E"/>
    <w:rsid w:val="005B7350"/>
    <w:rsid w:val="005C1C00"/>
    <w:rsid w:val="005C2865"/>
    <w:rsid w:val="005C4093"/>
    <w:rsid w:val="005C432A"/>
    <w:rsid w:val="005C4C12"/>
    <w:rsid w:val="005C569A"/>
    <w:rsid w:val="005C6159"/>
    <w:rsid w:val="005C6B8D"/>
    <w:rsid w:val="005D00A5"/>
    <w:rsid w:val="005D00D6"/>
    <w:rsid w:val="005D07B2"/>
    <w:rsid w:val="005D0D93"/>
    <w:rsid w:val="005D1A14"/>
    <w:rsid w:val="005D26DF"/>
    <w:rsid w:val="005D2EDB"/>
    <w:rsid w:val="005D3674"/>
    <w:rsid w:val="005D36B1"/>
    <w:rsid w:val="005D4D30"/>
    <w:rsid w:val="005D4D37"/>
    <w:rsid w:val="005D4E57"/>
    <w:rsid w:val="005D5D7D"/>
    <w:rsid w:val="005D6138"/>
    <w:rsid w:val="005D71EF"/>
    <w:rsid w:val="005D7469"/>
    <w:rsid w:val="005D7556"/>
    <w:rsid w:val="005E0E50"/>
    <w:rsid w:val="005E1F72"/>
    <w:rsid w:val="005E24FD"/>
    <w:rsid w:val="005E2545"/>
    <w:rsid w:val="005E2581"/>
    <w:rsid w:val="005E271E"/>
    <w:rsid w:val="005E2F4D"/>
    <w:rsid w:val="005E2FA5"/>
    <w:rsid w:val="005E3097"/>
    <w:rsid w:val="005E3501"/>
    <w:rsid w:val="005E3FC4"/>
    <w:rsid w:val="005E4C52"/>
    <w:rsid w:val="005E4C8D"/>
    <w:rsid w:val="005E573E"/>
    <w:rsid w:val="005E5FFF"/>
    <w:rsid w:val="005E61FD"/>
    <w:rsid w:val="005E6606"/>
    <w:rsid w:val="005E6D42"/>
    <w:rsid w:val="005E79C4"/>
    <w:rsid w:val="005F1793"/>
    <w:rsid w:val="005F1B96"/>
    <w:rsid w:val="005F1DBB"/>
    <w:rsid w:val="005F1F95"/>
    <w:rsid w:val="005F35FC"/>
    <w:rsid w:val="005F425D"/>
    <w:rsid w:val="005F5280"/>
    <w:rsid w:val="005F53F2"/>
    <w:rsid w:val="005F723B"/>
    <w:rsid w:val="005F7C1D"/>
    <w:rsid w:val="0060037D"/>
    <w:rsid w:val="00600DD3"/>
    <w:rsid w:val="00601E06"/>
    <w:rsid w:val="00601F06"/>
    <w:rsid w:val="00603A00"/>
    <w:rsid w:val="0060505A"/>
    <w:rsid w:val="0060526C"/>
    <w:rsid w:val="00606328"/>
    <w:rsid w:val="0060652B"/>
    <w:rsid w:val="00606B84"/>
    <w:rsid w:val="0060715C"/>
    <w:rsid w:val="00607D12"/>
    <w:rsid w:val="00607D42"/>
    <w:rsid w:val="00611C60"/>
    <w:rsid w:val="006124A7"/>
    <w:rsid w:val="00612BDF"/>
    <w:rsid w:val="00614934"/>
    <w:rsid w:val="00614AC6"/>
    <w:rsid w:val="00615570"/>
    <w:rsid w:val="006158AD"/>
    <w:rsid w:val="00616808"/>
    <w:rsid w:val="006175DC"/>
    <w:rsid w:val="00617A6E"/>
    <w:rsid w:val="00617E64"/>
    <w:rsid w:val="00620934"/>
    <w:rsid w:val="00620AB7"/>
    <w:rsid w:val="00621350"/>
    <w:rsid w:val="00621D3B"/>
    <w:rsid w:val="00621E6E"/>
    <w:rsid w:val="00621FDC"/>
    <w:rsid w:val="006221DA"/>
    <w:rsid w:val="0062265F"/>
    <w:rsid w:val="00622919"/>
    <w:rsid w:val="006237BD"/>
    <w:rsid w:val="00623998"/>
    <w:rsid w:val="006244AB"/>
    <w:rsid w:val="00624793"/>
    <w:rsid w:val="00626621"/>
    <w:rsid w:val="00627101"/>
    <w:rsid w:val="0062728A"/>
    <w:rsid w:val="006272F3"/>
    <w:rsid w:val="00627BA4"/>
    <w:rsid w:val="00627E00"/>
    <w:rsid w:val="00630BF1"/>
    <w:rsid w:val="00630BF6"/>
    <w:rsid w:val="00630CC3"/>
    <w:rsid w:val="0063101C"/>
    <w:rsid w:val="00631658"/>
    <w:rsid w:val="00631744"/>
    <w:rsid w:val="006330A7"/>
    <w:rsid w:val="00633389"/>
    <w:rsid w:val="00633E1E"/>
    <w:rsid w:val="00634281"/>
    <w:rsid w:val="00634909"/>
    <w:rsid w:val="00634DC9"/>
    <w:rsid w:val="006351A5"/>
    <w:rsid w:val="00635D52"/>
    <w:rsid w:val="00636701"/>
    <w:rsid w:val="006368CC"/>
    <w:rsid w:val="00637B5A"/>
    <w:rsid w:val="00637DAB"/>
    <w:rsid w:val="00640568"/>
    <w:rsid w:val="00641AD5"/>
    <w:rsid w:val="00642EFE"/>
    <w:rsid w:val="00644CE2"/>
    <w:rsid w:val="00646020"/>
    <w:rsid w:val="006460EB"/>
    <w:rsid w:val="0064611D"/>
    <w:rsid w:val="00647968"/>
    <w:rsid w:val="0064799A"/>
    <w:rsid w:val="00647B5C"/>
    <w:rsid w:val="00650073"/>
    <w:rsid w:val="00650458"/>
    <w:rsid w:val="006505D2"/>
    <w:rsid w:val="006507A1"/>
    <w:rsid w:val="006510F5"/>
    <w:rsid w:val="00651408"/>
    <w:rsid w:val="00651C76"/>
    <w:rsid w:val="00651E02"/>
    <w:rsid w:val="006521E5"/>
    <w:rsid w:val="00653219"/>
    <w:rsid w:val="00653854"/>
    <w:rsid w:val="00654ADD"/>
    <w:rsid w:val="00654D3D"/>
    <w:rsid w:val="00655E71"/>
    <w:rsid w:val="00655EBD"/>
    <w:rsid w:val="006568C9"/>
    <w:rsid w:val="00657F32"/>
    <w:rsid w:val="006607D5"/>
    <w:rsid w:val="006608AD"/>
    <w:rsid w:val="006618DE"/>
    <w:rsid w:val="00662165"/>
    <w:rsid w:val="00662623"/>
    <w:rsid w:val="0066349B"/>
    <w:rsid w:val="006647B9"/>
    <w:rsid w:val="006657A3"/>
    <w:rsid w:val="006657EE"/>
    <w:rsid w:val="00667A56"/>
    <w:rsid w:val="0067102D"/>
    <w:rsid w:val="00671A82"/>
    <w:rsid w:val="0067229B"/>
    <w:rsid w:val="0067232F"/>
    <w:rsid w:val="0067579A"/>
    <w:rsid w:val="00676178"/>
    <w:rsid w:val="00676337"/>
    <w:rsid w:val="00676C4A"/>
    <w:rsid w:val="0067748F"/>
    <w:rsid w:val="00677658"/>
    <w:rsid w:val="00677C72"/>
    <w:rsid w:val="00680E14"/>
    <w:rsid w:val="006818C6"/>
    <w:rsid w:val="00685962"/>
    <w:rsid w:val="00685A30"/>
    <w:rsid w:val="00685C48"/>
    <w:rsid w:val="00686AE3"/>
    <w:rsid w:val="00687019"/>
    <w:rsid w:val="00691009"/>
    <w:rsid w:val="006912BB"/>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5BF"/>
    <w:rsid w:val="006A475C"/>
    <w:rsid w:val="006A699C"/>
    <w:rsid w:val="006A6BA8"/>
    <w:rsid w:val="006A6D19"/>
    <w:rsid w:val="006A6FB6"/>
    <w:rsid w:val="006A7552"/>
    <w:rsid w:val="006A78F2"/>
    <w:rsid w:val="006B0116"/>
    <w:rsid w:val="006B0566"/>
    <w:rsid w:val="006B2824"/>
    <w:rsid w:val="006B2F02"/>
    <w:rsid w:val="006B3333"/>
    <w:rsid w:val="006B3E66"/>
    <w:rsid w:val="006B4238"/>
    <w:rsid w:val="006B5322"/>
    <w:rsid w:val="006B5588"/>
    <w:rsid w:val="006B572D"/>
    <w:rsid w:val="006B5849"/>
    <w:rsid w:val="006B62F2"/>
    <w:rsid w:val="006B6951"/>
    <w:rsid w:val="006B7149"/>
    <w:rsid w:val="006B739E"/>
    <w:rsid w:val="006B7A02"/>
    <w:rsid w:val="006B7A24"/>
    <w:rsid w:val="006B7B8E"/>
    <w:rsid w:val="006C080B"/>
    <w:rsid w:val="006C08B6"/>
    <w:rsid w:val="006C0940"/>
    <w:rsid w:val="006C1078"/>
    <w:rsid w:val="006C1293"/>
    <w:rsid w:val="006C12EC"/>
    <w:rsid w:val="006C135E"/>
    <w:rsid w:val="006C1D25"/>
    <w:rsid w:val="006C2178"/>
    <w:rsid w:val="006C3115"/>
    <w:rsid w:val="006C3873"/>
    <w:rsid w:val="006C3909"/>
    <w:rsid w:val="006C47F0"/>
    <w:rsid w:val="006C679A"/>
    <w:rsid w:val="006C68BB"/>
    <w:rsid w:val="006C778B"/>
    <w:rsid w:val="006C7B6E"/>
    <w:rsid w:val="006C7FE2"/>
    <w:rsid w:val="006D0B02"/>
    <w:rsid w:val="006D0BC4"/>
    <w:rsid w:val="006D0D6F"/>
    <w:rsid w:val="006D1826"/>
    <w:rsid w:val="006D1BA0"/>
    <w:rsid w:val="006D3529"/>
    <w:rsid w:val="006D3D3F"/>
    <w:rsid w:val="006D4E1D"/>
    <w:rsid w:val="006D5516"/>
    <w:rsid w:val="006D5E0B"/>
    <w:rsid w:val="006D6150"/>
    <w:rsid w:val="006E06F0"/>
    <w:rsid w:val="006E0F22"/>
    <w:rsid w:val="006E2003"/>
    <w:rsid w:val="006E2B43"/>
    <w:rsid w:val="006E35A0"/>
    <w:rsid w:val="006E35C3"/>
    <w:rsid w:val="006E4901"/>
    <w:rsid w:val="006E49D7"/>
    <w:rsid w:val="006E4FD1"/>
    <w:rsid w:val="006E55B5"/>
    <w:rsid w:val="006E5DD2"/>
    <w:rsid w:val="006E61F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5442"/>
    <w:rsid w:val="006F6413"/>
    <w:rsid w:val="006F7911"/>
    <w:rsid w:val="00700690"/>
    <w:rsid w:val="00700C81"/>
    <w:rsid w:val="007010F4"/>
    <w:rsid w:val="00701157"/>
    <w:rsid w:val="007019EA"/>
    <w:rsid w:val="007032AC"/>
    <w:rsid w:val="00703303"/>
    <w:rsid w:val="007035C9"/>
    <w:rsid w:val="0070371B"/>
    <w:rsid w:val="00703C74"/>
    <w:rsid w:val="00704862"/>
    <w:rsid w:val="00704898"/>
    <w:rsid w:val="00705492"/>
    <w:rsid w:val="00705706"/>
    <w:rsid w:val="0070731F"/>
    <w:rsid w:val="00707B86"/>
    <w:rsid w:val="007108DD"/>
    <w:rsid w:val="00710E10"/>
    <w:rsid w:val="00712311"/>
    <w:rsid w:val="00712DB8"/>
    <w:rsid w:val="007131F4"/>
    <w:rsid w:val="00713BB9"/>
    <w:rsid w:val="00714C96"/>
    <w:rsid w:val="007154FC"/>
    <w:rsid w:val="0071687B"/>
    <w:rsid w:val="0071689A"/>
    <w:rsid w:val="00716F47"/>
    <w:rsid w:val="007204FD"/>
    <w:rsid w:val="007210AC"/>
    <w:rsid w:val="00721CBC"/>
    <w:rsid w:val="007224D2"/>
    <w:rsid w:val="00722665"/>
    <w:rsid w:val="00723462"/>
    <w:rsid w:val="007248F1"/>
    <w:rsid w:val="0072598F"/>
    <w:rsid w:val="00725ED3"/>
    <w:rsid w:val="007268F5"/>
    <w:rsid w:val="00730556"/>
    <w:rsid w:val="00730772"/>
    <w:rsid w:val="00730C18"/>
    <w:rsid w:val="00731BD1"/>
    <w:rsid w:val="00731D26"/>
    <w:rsid w:val="007320DA"/>
    <w:rsid w:val="0073255D"/>
    <w:rsid w:val="00734851"/>
    <w:rsid w:val="00735365"/>
    <w:rsid w:val="00735F20"/>
    <w:rsid w:val="00736A43"/>
    <w:rsid w:val="00737986"/>
    <w:rsid w:val="00737B2F"/>
    <w:rsid w:val="00737D93"/>
    <w:rsid w:val="00737F14"/>
    <w:rsid w:val="00740919"/>
    <w:rsid w:val="0074145B"/>
    <w:rsid w:val="00742929"/>
    <w:rsid w:val="007431AB"/>
    <w:rsid w:val="0074334C"/>
    <w:rsid w:val="00744742"/>
    <w:rsid w:val="00744D01"/>
    <w:rsid w:val="00745561"/>
    <w:rsid w:val="00747331"/>
    <w:rsid w:val="00747893"/>
    <w:rsid w:val="007478B5"/>
    <w:rsid w:val="0075014D"/>
    <w:rsid w:val="00750406"/>
    <w:rsid w:val="0075067F"/>
    <w:rsid w:val="00750AED"/>
    <w:rsid w:val="00751116"/>
    <w:rsid w:val="007525C0"/>
    <w:rsid w:val="00753C9B"/>
    <w:rsid w:val="00753E6E"/>
    <w:rsid w:val="00753FD2"/>
    <w:rsid w:val="007542A6"/>
    <w:rsid w:val="00754697"/>
    <w:rsid w:val="007547BE"/>
    <w:rsid w:val="007554B5"/>
    <w:rsid w:val="00755612"/>
    <w:rsid w:val="00755AA2"/>
    <w:rsid w:val="00755FFC"/>
    <w:rsid w:val="00757100"/>
    <w:rsid w:val="00757281"/>
    <w:rsid w:val="007579D0"/>
    <w:rsid w:val="00757A3F"/>
    <w:rsid w:val="00757D6C"/>
    <w:rsid w:val="00757F6B"/>
    <w:rsid w:val="007602A3"/>
    <w:rsid w:val="00760462"/>
    <w:rsid w:val="007607B8"/>
    <w:rsid w:val="00760CCC"/>
    <w:rsid w:val="00760E9B"/>
    <w:rsid w:val="00760FB3"/>
    <w:rsid w:val="0076368E"/>
    <w:rsid w:val="0076384C"/>
    <w:rsid w:val="00763EF7"/>
    <w:rsid w:val="00764AAD"/>
    <w:rsid w:val="00764D1B"/>
    <w:rsid w:val="00767670"/>
    <w:rsid w:val="007676F5"/>
    <w:rsid w:val="0076785A"/>
    <w:rsid w:val="00767AD3"/>
    <w:rsid w:val="00767B04"/>
    <w:rsid w:val="007706D9"/>
    <w:rsid w:val="00771047"/>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11AE"/>
    <w:rsid w:val="007813EB"/>
    <w:rsid w:val="00781688"/>
    <w:rsid w:val="00781E2A"/>
    <w:rsid w:val="00782D3C"/>
    <w:rsid w:val="007833DA"/>
    <w:rsid w:val="0078375F"/>
    <w:rsid w:val="0078387F"/>
    <w:rsid w:val="007838D0"/>
    <w:rsid w:val="007839E7"/>
    <w:rsid w:val="00784666"/>
    <w:rsid w:val="00784B86"/>
    <w:rsid w:val="00784CB7"/>
    <w:rsid w:val="0078543B"/>
    <w:rsid w:val="00785E88"/>
    <w:rsid w:val="007862B1"/>
    <w:rsid w:val="00786DDF"/>
    <w:rsid w:val="0078774A"/>
    <w:rsid w:val="007912D3"/>
    <w:rsid w:val="007916A3"/>
    <w:rsid w:val="00791764"/>
    <w:rsid w:val="007930CD"/>
    <w:rsid w:val="00793108"/>
    <w:rsid w:val="00793E8B"/>
    <w:rsid w:val="007942E8"/>
    <w:rsid w:val="00794790"/>
    <w:rsid w:val="00794CDD"/>
    <w:rsid w:val="0079574B"/>
    <w:rsid w:val="00796076"/>
    <w:rsid w:val="007961A6"/>
    <w:rsid w:val="00796222"/>
    <w:rsid w:val="007968A3"/>
    <w:rsid w:val="0079727E"/>
    <w:rsid w:val="00797894"/>
    <w:rsid w:val="007A16FB"/>
    <w:rsid w:val="007A1E94"/>
    <w:rsid w:val="007A1F42"/>
    <w:rsid w:val="007A2020"/>
    <w:rsid w:val="007A2E03"/>
    <w:rsid w:val="007A2E3D"/>
    <w:rsid w:val="007A2FC9"/>
    <w:rsid w:val="007A3EE6"/>
    <w:rsid w:val="007A3F75"/>
    <w:rsid w:val="007A4BB9"/>
    <w:rsid w:val="007A518F"/>
    <w:rsid w:val="007A5810"/>
    <w:rsid w:val="007A5D9F"/>
    <w:rsid w:val="007A5E2D"/>
    <w:rsid w:val="007A68C0"/>
    <w:rsid w:val="007A7DEB"/>
    <w:rsid w:val="007B188A"/>
    <w:rsid w:val="007B1D51"/>
    <w:rsid w:val="007B207A"/>
    <w:rsid w:val="007B2E21"/>
    <w:rsid w:val="007B36E4"/>
    <w:rsid w:val="007B3CEF"/>
    <w:rsid w:val="007B3D9D"/>
    <w:rsid w:val="007B610B"/>
    <w:rsid w:val="007B6811"/>
    <w:rsid w:val="007C009B"/>
    <w:rsid w:val="007C081F"/>
    <w:rsid w:val="007C0837"/>
    <w:rsid w:val="007C13B3"/>
    <w:rsid w:val="007C15C5"/>
    <w:rsid w:val="007C1825"/>
    <w:rsid w:val="007C1D08"/>
    <w:rsid w:val="007C26B7"/>
    <w:rsid w:val="007C3D16"/>
    <w:rsid w:val="007C3D60"/>
    <w:rsid w:val="007C3FF3"/>
    <w:rsid w:val="007C4876"/>
    <w:rsid w:val="007C49D4"/>
    <w:rsid w:val="007C4D9A"/>
    <w:rsid w:val="007C55BD"/>
    <w:rsid w:val="007C5F44"/>
    <w:rsid w:val="007C5F55"/>
    <w:rsid w:val="007C6F4D"/>
    <w:rsid w:val="007D058E"/>
    <w:rsid w:val="007D0927"/>
    <w:rsid w:val="007D0C96"/>
    <w:rsid w:val="007D1213"/>
    <w:rsid w:val="007D12B1"/>
    <w:rsid w:val="007D13EE"/>
    <w:rsid w:val="007D2B56"/>
    <w:rsid w:val="007D3E45"/>
    <w:rsid w:val="007D4017"/>
    <w:rsid w:val="007D716A"/>
    <w:rsid w:val="007D7707"/>
    <w:rsid w:val="007E053B"/>
    <w:rsid w:val="007E0DD7"/>
    <w:rsid w:val="007E0E5F"/>
    <w:rsid w:val="007E0EA0"/>
    <w:rsid w:val="007E0EB8"/>
    <w:rsid w:val="007E15A7"/>
    <w:rsid w:val="007E1626"/>
    <w:rsid w:val="007E1A5C"/>
    <w:rsid w:val="007E238F"/>
    <w:rsid w:val="007E39F5"/>
    <w:rsid w:val="007E3AEE"/>
    <w:rsid w:val="007E46FE"/>
    <w:rsid w:val="007E55CB"/>
    <w:rsid w:val="007E569E"/>
    <w:rsid w:val="007E6804"/>
    <w:rsid w:val="007E6E01"/>
    <w:rsid w:val="007E739D"/>
    <w:rsid w:val="007E79FE"/>
    <w:rsid w:val="007E7FA1"/>
    <w:rsid w:val="007F12DE"/>
    <w:rsid w:val="007F1314"/>
    <w:rsid w:val="007F1F51"/>
    <w:rsid w:val="007F281F"/>
    <w:rsid w:val="007F31CF"/>
    <w:rsid w:val="007F3495"/>
    <w:rsid w:val="007F3D95"/>
    <w:rsid w:val="007F3FFA"/>
    <w:rsid w:val="007F503F"/>
    <w:rsid w:val="007F5A5F"/>
    <w:rsid w:val="007F6033"/>
    <w:rsid w:val="007F6722"/>
    <w:rsid w:val="007F727B"/>
    <w:rsid w:val="00800982"/>
    <w:rsid w:val="008011E4"/>
    <w:rsid w:val="008013DA"/>
    <w:rsid w:val="008017E2"/>
    <w:rsid w:val="00802147"/>
    <w:rsid w:val="00802447"/>
    <w:rsid w:val="0080437A"/>
    <w:rsid w:val="0080453B"/>
    <w:rsid w:val="00804696"/>
    <w:rsid w:val="00805969"/>
    <w:rsid w:val="00805DEA"/>
    <w:rsid w:val="008061D6"/>
    <w:rsid w:val="00806303"/>
    <w:rsid w:val="008069F0"/>
    <w:rsid w:val="00807178"/>
    <w:rsid w:val="0080763E"/>
    <w:rsid w:val="00807F1E"/>
    <w:rsid w:val="00807F3B"/>
    <w:rsid w:val="008105B4"/>
    <w:rsid w:val="00811016"/>
    <w:rsid w:val="00811D16"/>
    <w:rsid w:val="008128C9"/>
    <w:rsid w:val="008138E0"/>
    <w:rsid w:val="00814170"/>
    <w:rsid w:val="00814DBD"/>
    <w:rsid w:val="00815D9B"/>
    <w:rsid w:val="008160BE"/>
    <w:rsid w:val="00816505"/>
    <w:rsid w:val="0082008C"/>
    <w:rsid w:val="00820257"/>
    <w:rsid w:val="0082102B"/>
    <w:rsid w:val="00821921"/>
    <w:rsid w:val="00822119"/>
    <w:rsid w:val="008223F5"/>
    <w:rsid w:val="0082242B"/>
    <w:rsid w:val="008225FF"/>
    <w:rsid w:val="00822942"/>
    <w:rsid w:val="008229D3"/>
    <w:rsid w:val="00822E6C"/>
    <w:rsid w:val="00824F68"/>
    <w:rsid w:val="0082511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5A3B"/>
    <w:rsid w:val="00836400"/>
    <w:rsid w:val="008365E4"/>
    <w:rsid w:val="00836C5F"/>
    <w:rsid w:val="00836C9C"/>
    <w:rsid w:val="008371C3"/>
    <w:rsid w:val="00837337"/>
    <w:rsid w:val="00837F16"/>
    <w:rsid w:val="00842193"/>
    <w:rsid w:val="00842CDF"/>
    <w:rsid w:val="00842DEA"/>
    <w:rsid w:val="008435A4"/>
    <w:rsid w:val="008435DB"/>
    <w:rsid w:val="00843892"/>
    <w:rsid w:val="00844434"/>
    <w:rsid w:val="00844AA2"/>
    <w:rsid w:val="00845AA5"/>
    <w:rsid w:val="00847EB9"/>
    <w:rsid w:val="008504E0"/>
    <w:rsid w:val="00850570"/>
    <w:rsid w:val="00850857"/>
    <w:rsid w:val="008510F1"/>
    <w:rsid w:val="0085236E"/>
    <w:rsid w:val="00852545"/>
    <w:rsid w:val="008529A9"/>
    <w:rsid w:val="00852DFC"/>
    <w:rsid w:val="00853563"/>
    <w:rsid w:val="0085357B"/>
    <w:rsid w:val="00853BB6"/>
    <w:rsid w:val="008546A0"/>
    <w:rsid w:val="008558B3"/>
    <w:rsid w:val="00855F55"/>
    <w:rsid w:val="0085683F"/>
    <w:rsid w:val="008568E9"/>
    <w:rsid w:val="00856FDE"/>
    <w:rsid w:val="0085736F"/>
    <w:rsid w:val="00857BF8"/>
    <w:rsid w:val="0086004A"/>
    <w:rsid w:val="008601B2"/>
    <w:rsid w:val="008603F6"/>
    <w:rsid w:val="0086059D"/>
    <w:rsid w:val="00860B3B"/>
    <w:rsid w:val="00861B3B"/>
    <w:rsid w:val="00861BEB"/>
    <w:rsid w:val="00862230"/>
    <w:rsid w:val="008626E5"/>
    <w:rsid w:val="008628CD"/>
    <w:rsid w:val="008628EC"/>
    <w:rsid w:val="00862B55"/>
    <w:rsid w:val="00866029"/>
    <w:rsid w:val="008661F8"/>
    <w:rsid w:val="008671ED"/>
    <w:rsid w:val="00867987"/>
    <w:rsid w:val="008702CB"/>
    <w:rsid w:val="0087047A"/>
    <w:rsid w:val="0087155D"/>
    <w:rsid w:val="00871E55"/>
    <w:rsid w:val="0087341E"/>
    <w:rsid w:val="0087345E"/>
    <w:rsid w:val="0087360C"/>
    <w:rsid w:val="00873E83"/>
    <w:rsid w:val="00873FE9"/>
    <w:rsid w:val="008743F2"/>
    <w:rsid w:val="008749D7"/>
    <w:rsid w:val="008769B4"/>
    <w:rsid w:val="008777E0"/>
    <w:rsid w:val="00877F78"/>
    <w:rsid w:val="0088001E"/>
    <w:rsid w:val="00880500"/>
    <w:rsid w:val="00881616"/>
    <w:rsid w:val="00881C05"/>
    <w:rsid w:val="00881C22"/>
    <w:rsid w:val="0088384C"/>
    <w:rsid w:val="00883D20"/>
    <w:rsid w:val="00884204"/>
    <w:rsid w:val="00884822"/>
    <w:rsid w:val="00885D55"/>
    <w:rsid w:val="00886035"/>
    <w:rsid w:val="00886AA6"/>
    <w:rsid w:val="00886E87"/>
    <w:rsid w:val="00886EFE"/>
    <w:rsid w:val="008870AF"/>
    <w:rsid w:val="00887807"/>
    <w:rsid w:val="0089078A"/>
    <w:rsid w:val="00890956"/>
    <w:rsid w:val="008916DE"/>
    <w:rsid w:val="008920F8"/>
    <w:rsid w:val="0089384E"/>
    <w:rsid w:val="00893E05"/>
    <w:rsid w:val="00894405"/>
    <w:rsid w:val="008957DB"/>
    <w:rsid w:val="00896212"/>
    <w:rsid w:val="0089622B"/>
    <w:rsid w:val="00896A13"/>
    <w:rsid w:val="008977AD"/>
    <w:rsid w:val="008A0698"/>
    <w:rsid w:val="008A0AF2"/>
    <w:rsid w:val="008A120F"/>
    <w:rsid w:val="008A1E8D"/>
    <w:rsid w:val="008A24FA"/>
    <w:rsid w:val="008A2FF1"/>
    <w:rsid w:val="008A3026"/>
    <w:rsid w:val="008A345D"/>
    <w:rsid w:val="008A3652"/>
    <w:rsid w:val="008A3C43"/>
    <w:rsid w:val="008A403C"/>
    <w:rsid w:val="008A4DA3"/>
    <w:rsid w:val="008A5470"/>
    <w:rsid w:val="008A56AD"/>
    <w:rsid w:val="008A5CEA"/>
    <w:rsid w:val="008A73D0"/>
    <w:rsid w:val="008A7905"/>
    <w:rsid w:val="008B0DBC"/>
    <w:rsid w:val="008B12AF"/>
    <w:rsid w:val="008B15B1"/>
    <w:rsid w:val="008B1605"/>
    <w:rsid w:val="008B1B4F"/>
    <w:rsid w:val="008B4DB1"/>
    <w:rsid w:val="008B4FDA"/>
    <w:rsid w:val="008B73CD"/>
    <w:rsid w:val="008C0804"/>
    <w:rsid w:val="008C0E12"/>
    <w:rsid w:val="008C17DA"/>
    <w:rsid w:val="008C1D72"/>
    <w:rsid w:val="008C2E27"/>
    <w:rsid w:val="008C343E"/>
    <w:rsid w:val="008C353D"/>
    <w:rsid w:val="008C417C"/>
    <w:rsid w:val="008C5FC1"/>
    <w:rsid w:val="008C6862"/>
    <w:rsid w:val="008C6A78"/>
    <w:rsid w:val="008C750C"/>
    <w:rsid w:val="008D0121"/>
    <w:rsid w:val="008D0FB6"/>
    <w:rsid w:val="008D11AA"/>
    <w:rsid w:val="008D2826"/>
    <w:rsid w:val="008D294A"/>
    <w:rsid w:val="008D2B99"/>
    <w:rsid w:val="008D3511"/>
    <w:rsid w:val="008D3C71"/>
    <w:rsid w:val="008D493D"/>
    <w:rsid w:val="008D5016"/>
    <w:rsid w:val="008D5311"/>
    <w:rsid w:val="008D549A"/>
    <w:rsid w:val="008D5704"/>
    <w:rsid w:val="008D5ED4"/>
    <w:rsid w:val="008D5EE7"/>
    <w:rsid w:val="008D6D73"/>
    <w:rsid w:val="008D6EF8"/>
    <w:rsid w:val="008D74A0"/>
    <w:rsid w:val="008D77B2"/>
    <w:rsid w:val="008D7FF8"/>
    <w:rsid w:val="008E00F2"/>
    <w:rsid w:val="008E1FEB"/>
    <w:rsid w:val="008E24DC"/>
    <w:rsid w:val="008E3548"/>
    <w:rsid w:val="008E38E6"/>
    <w:rsid w:val="008E3B1B"/>
    <w:rsid w:val="008E4010"/>
    <w:rsid w:val="008E43BF"/>
    <w:rsid w:val="008E4477"/>
    <w:rsid w:val="008E4A9E"/>
    <w:rsid w:val="008E4CA9"/>
    <w:rsid w:val="008E5B7C"/>
    <w:rsid w:val="008E5C09"/>
    <w:rsid w:val="008E60B3"/>
    <w:rsid w:val="008E6A38"/>
    <w:rsid w:val="008E6F39"/>
    <w:rsid w:val="008E7A35"/>
    <w:rsid w:val="008F0FA2"/>
    <w:rsid w:val="008F13BF"/>
    <w:rsid w:val="008F1751"/>
    <w:rsid w:val="008F2365"/>
    <w:rsid w:val="008F2B76"/>
    <w:rsid w:val="008F2C15"/>
    <w:rsid w:val="008F527F"/>
    <w:rsid w:val="008F556C"/>
    <w:rsid w:val="008F61CD"/>
    <w:rsid w:val="008F6B74"/>
    <w:rsid w:val="00902BB9"/>
    <w:rsid w:val="00902D0C"/>
    <w:rsid w:val="00903898"/>
    <w:rsid w:val="0090481C"/>
    <w:rsid w:val="00904926"/>
    <w:rsid w:val="0090510C"/>
    <w:rsid w:val="00905984"/>
    <w:rsid w:val="00906104"/>
    <w:rsid w:val="00906204"/>
    <w:rsid w:val="00906D65"/>
    <w:rsid w:val="00907DC1"/>
    <w:rsid w:val="0091042F"/>
    <w:rsid w:val="0091064F"/>
    <w:rsid w:val="00910F71"/>
    <w:rsid w:val="009114A5"/>
    <w:rsid w:val="00911A5F"/>
    <w:rsid w:val="009123CA"/>
    <w:rsid w:val="00915104"/>
    <w:rsid w:val="00915337"/>
    <w:rsid w:val="009160C2"/>
    <w:rsid w:val="009165A7"/>
    <w:rsid w:val="009167CF"/>
    <w:rsid w:val="00916A53"/>
    <w:rsid w:val="00917234"/>
    <w:rsid w:val="0091775C"/>
    <w:rsid w:val="00917FAA"/>
    <w:rsid w:val="00920009"/>
    <w:rsid w:val="00920C62"/>
    <w:rsid w:val="00921032"/>
    <w:rsid w:val="00921CE2"/>
    <w:rsid w:val="00922306"/>
    <w:rsid w:val="009229DF"/>
    <w:rsid w:val="00923904"/>
    <w:rsid w:val="00926875"/>
    <w:rsid w:val="00927C52"/>
    <w:rsid w:val="0093002B"/>
    <w:rsid w:val="00931A1F"/>
    <w:rsid w:val="00931A73"/>
    <w:rsid w:val="00932E8F"/>
    <w:rsid w:val="009334DB"/>
    <w:rsid w:val="009335A0"/>
    <w:rsid w:val="0093460D"/>
    <w:rsid w:val="00934B33"/>
    <w:rsid w:val="00934E2D"/>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3E8E"/>
    <w:rsid w:val="0094684E"/>
    <w:rsid w:val="009471C4"/>
    <w:rsid w:val="009473C6"/>
    <w:rsid w:val="00947D03"/>
    <w:rsid w:val="00951393"/>
    <w:rsid w:val="0095176C"/>
    <w:rsid w:val="0095199F"/>
    <w:rsid w:val="00952593"/>
    <w:rsid w:val="00952A6A"/>
    <w:rsid w:val="00953F12"/>
    <w:rsid w:val="00954B56"/>
    <w:rsid w:val="00954F59"/>
    <w:rsid w:val="009559AB"/>
    <w:rsid w:val="00955A1E"/>
    <w:rsid w:val="00955CC1"/>
    <w:rsid w:val="00955E87"/>
    <w:rsid w:val="00956D11"/>
    <w:rsid w:val="00960672"/>
    <w:rsid w:val="00960802"/>
    <w:rsid w:val="009608C0"/>
    <w:rsid w:val="00961895"/>
    <w:rsid w:val="00962585"/>
    <w:rsid w:val="00962791"/>
    <w:rsid w:val="00963E00"/>
    <w:rsid w:val="009647B3"/>
    <w:rsid w:val="009648D5"/>
    <w:rsid w:val="00965350"/>
    <w:rsid w:val="00965B76"/>
    <w:rsid w:val="00965E05"/>
    <w:rsid w:val="00965EF3"/>
    <w:rsid w:val="00965FCF"/>
    <w:rsid w:val="009666E0"/>
    <w:rsid w:val="00967DA2"/>
    <w:rsid w:val="00967ED0"/>
    <w:rsid w:val="00971CAE"/>
    <w:rsid w:val="009724A5"/>
    <w:rsid w:val="00972668"/>
    <w:rsid w:val="009732B6"/>
    <w:rsid w:val="00973534"/>
    <w:rsid w:val="00973601"/>
    <w:rsid w:val="0097362A"/>
    <w:rsid w:val="00973BAB"/>
    <w:rsid w:val="00973E8B"/>
    <w:rsid w:val="00973FB1"/>
    <w:rsid w:val="00974464"/>
    <w:rsid w:val="009750D7"/>
    <w:rsid w:val="00975F7E"/>
    <w:rsid w:val="009771B9"/>
    <w:rsid w:val="009775DB"/>
    <w:rsid w:val="009802FA"/>
    <w:rsid w:val="009813C4"/>
    <w:rsid w:val="00981540"/>
    <w:rsid w:val="0098244A"/>
    <w:rsid w:val="00982A6B"/>
    <w:rsid w:val="00983AF5"/>
    <w:rsid w:val="00984082"/>
    <w:rsid w:val="00984456"/>
    <w:rsid w:val="00984BDB"/>
    <w:rsid w:val="00985291"/>
    <w:rsid w:val="00986527"/>
    <w:rsid w:val="00987D3E"/>
    <w:rsid w:val="00987E76"/>
    <w:rsid w:val="00990375"/>
    <w:rsid w:val="00990561"/>
    <w:rsid w:val="00990C42"/>
    <w:rsid w:val="009911F4"/>
    <w:rsid w:val="00993191"/>
    <w:rsid w:val="009938B6"/>
    <w:rsid w:val="00993B84"/>
    <w:rsid w:val="00993BA8"/>
    <w:rsid w:val="00994541"/>
    <w:rsid w:val="00994A77"/>
    <w:rsid w:val="00995045"/>
    <w:rsid w:val="00996C19"/>
    <w:rsid w:val="00997050"/>
    <w:rsid w:val="00997686"/>
    <w:rsid w:val="009A05AC"/>
    <w:rsid w:val="009A171D"/>
    <w:rsid w:val="009A1B95"/>
    <w:rsid w:val="009A2DC2"/>
    <w:rsid w:val="009A2FDE"/>
    <w:rsid w:val="009A30B4"/>
    <w:rsid w:val="009A30B5"/>
    <w:rsid w:val="009A347E"/>
    <w:rsid w:val="009A4100"/>
    <w:rsid w:val="009A5190"/>
    <w:rsid w:val="009A576B"/>
    <w:rsid w:val="009A5832"/>
    <w:rsid w:val="009A73D5"/>
    <w:rsid w:val="009A7602"/>
    <w:rsid w:val="009A796C"/>
    <w:rsid w:val="009A7E8F"/>
    <w:rsid w:val="009B0273"/>
    <w:rsid w:val="009B07E8"/>
    <w:rsid w:val="009B0824"/>
    <w:rsid w:val="009B0CF5"/>
    <w:rsid w:val="009B0DA1"/>
    <w:rsid w:val="009B1175"/>
    <w:rsid w:val="009B3057"/>
    <w:rsid w:val="009B3691"/>
    <w:rsid w:val="009B3CA3"/>
    <w:rsid w:val="009B50F0"/>
    <w:rsid w:val="009B5889"/>
    <w:rsid w:val="009B58F7"/>
    <w:rsid w:val="009B5ED1"/>
    <w:rsid w:val="009B6D58"/>
    <w:rsid w:val="009C03F8"/>
    <w:rsid w:val="009C1A9B"/>
    <w:rsid w:val="009C1D0F"/>
    <w:rsid w:val="009C370D"/>
    <w:rsid w:val="009C3A21"/>
    <w:rsid w:val="009C3B73"/>
    <w:rsid w:val="009C3EC5"/>
    <w:rsid w:val="009C6103"/>
    <w:rsid w:val="009C7DD3"/>
    <w:rsid w:val="009D03A4"/>
    <w:rsid w:val="009D092B"/>
    <w:rsid w:val="009D0C2A"/>
    <w:rsid w:val="009D115F"/>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4D53"/>
    <w:rsid w:val="009E7100"/>
    <w:rsid w:val="009F0660"/>
    <w:rsid w:val="009F06BA"/>
    <w:rsid w:val="009F18D0"/>
    <w:rsid w:val="009F1EDC"/>
    <w:rsid w:val="009F1FF7"/>
    <w:rsid w:val="009F337A"/>
    <w:rsid w:val="009F4638"/>
    <w:rsid w:val="009F50F8"/>
    <w:rsid w:val="009F57C8"/>
    <w:rsid w:val="009F5B90"/>
    <w:rsid w:val="009F5D9B"/>
    <w:rsid w:val="009F64A7"/>
    <w:rsid w:val="009F73AC"/>
    <w:rsid w:val="009F7683"/>
    <w:rsid w:val="009F7C54"/>
    <w:rsid w:val="009F7D78"/>
    <w:rsid w:val="00A00BCA"/>
    <w:rsid w:val="00A00D05"/>
    <w:rsid w:val="00A00E74"/>
    <w:rsid w:val="00A01E06"/>
    <w:rsid w:val="00A01FCB"/>
    <w:rsid w:val="00A0285A"/>
    <w:rsid w:val="00A04DB0"/>
    <w:rsid w:val="00A05038"/>
    <w:rsid w:val="00A0752B"/>
    <w:rsid w:val="00A10D1E"/>
    <w:rsid w:val="00A10D1F"/>
    <w:rsid w:val="00A112E2"/>
    <w:rsid w:val="00A1152B"/>
    <w:rsid w:val="00A11BD0"/>
    <w:rsid w:val="00A11E7D"/>
    <w:rsid w:val="00A11F49"/>
    <w:rsid w:val="00A1295D"/>
    <w:rsid w:val="00A12A5E"/>
    <w:rsid w:val="00A12C95"/>
    <w:rsid w:val="00A12E9C"/>
    <w:rsid w:val="00A132C6"/>
    <w:rsid w:val="00A14ECC"/>
    <w:rsid w:val="00A14ED9"/>
    <w:rsid w:val="00A150A9"/>
    <w:rsid w:val="00A1623D"/>
    <w:rsid w:val="00A172BB"/>
    <w:rsid w:val="00A174F2"/>
    <w:rsid w:val="00A20B69"/>
    <w:rsid w:val="00A20F71"/>
    <w:rsid w:val="00A222D7"/>
    <w:rsid w:val="00A22548"/>
    <w:rsid w:val="00A22A64"/>
    <w:rsid w:val="00A22EB5"/>
    <w:rsid w:val="00A23958"/>
    <w:rsid w:val="00A23AD0"/>
    <w:rsid w:val="00A24827"/>
    <w:rsid w:val="00A249DB"/>
    <w:rsid w:val="00A24F80"/>
    <w:rsid w:val="00A250D5"/>
    <w:rsid w:val="00A26391"/>
    <w:rsid w:val="00A27FAF"/>
    <w:rsid w:val="00A3062D"/>
    <w:rsid w:val="00A30B3F"/>
    <w:rsid w:val="00A31A12"/>
    <w:rsid w:val="00A31F51"/>
    <w:rsid w:val="00A3284C"/>
    <w:rsid w:val="00A3311C"/>
    <w:rsid w:val="00A34587"/>
    <w:rsid w:val="00A34B11"/>
    <w:rsid w:val="00A35277"/>
    <w:rsid w:val="00A3601A"/>
    <w:rsid w:val="00A363C5"/>
    <w:rsid w:val="00A37070"/>
    <w:rsid w:val="00A378F6"/>
    <w:rsid w:val="00A37C26"/>
    <w:rsid w:val="00A40446"/>
    <w:rsid w:val="00A408CE"/>
    <w:rsid w:val="00A42216"/>
    <w:rsid w:val="00A42D1F"/>
    <w:rsid w:val="00A42E71"/>
    <w:rsid w:val="00A43166"/>
    <w:rsid w:val="00A4360B"/>
    <w:rsid w:val="00A44163"/>
    <w:rsid w:val="00A4426D"/>
    <w:rsid w:val="00A45662"/>
    <w:rsid w:val="00A45946"/>
    <w:rsid w:val="00A45D0A"/>
    <w:rsid w:val="00A4729F"/>
    <w:rsid w:val="00A5050E"/>
    <w:rsid w:val="00A50907"/>
    <w:rsid w:val="00A51316"/>
    <w:rsid w:val="00A51B73"/>
    <w:rsid w:val="00A51D7C"/>
    <w:rsid w:val="00A51F76"/>
    <w:rsid w:val="00A52061"/>
    <w:rsid w:val="00A524AC"/>
    <w:rsid w:val="00A530B3"/>
    <w:rsid w:val="00A5473D"/>
    <w:rsid w:val="00A5512C"/>
    <w:rsid w:val="00A558B9"/>
    <w:rsid w:val="00A55E59"/>
    <w:rsid w:val="00A55FEE"/>
    <w:rsid w:val="00A57158"/>
    <w:rsid w:val="00A572D8"/>
    <w:rsid w:val="00A576CB"/>
    <w:rsid w:val="00A607BF"/>
    <w:rsid w:val="00A61746"/>
    <w:rsid w:val="00A619F2"/>
    <w:rsid w:val="00A61F96"/>
    <w:rsid w:val="00A621A5"/>
    <w:rsid w:val="00A624B1"/>
    <w:rsid w:val="00A63118"/>
    <w:rsid w:val="00A63445"/>
    <w:rsid w:val="00A63EB8"/>
    <w:rsid w:val="00A64339"/>
    <w:rsid w:val="00A64964"/>
    <w:rsid w:val="00A65307"/>
    <w:rsid w:val="00A65C38"/>
    <w:rsid w:val="00A660E4"/>
    <w:rsid w:val="00A661F9"/>
    <w:rsid w:val="00A66431"/>
    <w:rsid w:val="00A6756D"/>
    <w:rsid w:val="00A67EAC"/>
    <w:rsid w:val="00A70355"/>
    <w:rsid w:val="00A7178B"/>
    <w:rsid w:val="00A71BBC"/>
    <w:rsid w:val="00A73040"/>
    <w:rsid w:val="00A731B5"/>
    <w:rsid w:val="00A73661"/>
    <w:rsid w:val="00A738F6"/>
    <w:rsid w:val="00A73CE7"/>
    <w:rsid w:val="00A747D4"/>
    <w:rsid w:val="00A74B2F"/>
    <w:rsid w:val="00A74D0E"/>
    <w:rsid w:val="00A76200"/>
    <w:rsid w:val="00A76C15"/>
    <w:rsid w:val="00A76DCF"/>
    <w:rsid w:val="00A779D8"/>
    <w:rsid w:val="00A77A26"/>
    <w:rsid w:val="00A8134C"/>
    <w:rsid w:val="00A81620"/>
    <w:rsid w:val="00A81DD5"/>
    <w:rsid w:val="00A8328A"/>
    <w:rsid w:val="00A84545"/>
    <w:rsid w:val="00A84F28"/>
    <w:rsid w:val="00A85E5D"/>
    <w:rsid w:val="00A862EB"/>
    <w:rsid w:val="00A86543"/>
    <w:rsid w:val="00A86963"/>
    <w:rsid w:val="00A87140"/>
    <w:rsid w:val="00A905A7"/>
    <w:rsid w:val="00A919FA"/>
    <w:rsid w:val="00A921FF"/>
    <w:rsid w:val="00A93710"/>
    <w:rsid w:val="00A938FA"/>
    <w:rsid w:val="00A95C09"/>
    <w:rsid w:val="00A96293"/>
    <w:rsid w:val="00A96817"/>
    <w:rsid w:val="00A97758"/>
    <w:rsid w:val="00A9786A"/>
    <w:rsid w:val="00AA0AD8"/>
    <w:rsid w:val="00AA0F00"/>
    <w:rsid w:val="00AA13E4"/>
    <w:rsid w:val="00AA1568"/>
    <w:rsid w:val="00AA18C8"/>
    <w:rsid w:val="00AA1BBF"/>
    <w:rsid w:val="00AA1CA1"/>
    <w:rsid w:val="00AA36E3"/>
    <w:rsid w:val="00AA4F25"/>
    <w:rsid w:val="00AA5305"/>
    <w:rsid w:val="00AA632C"/>
    <w:rsid w:val="00AA697C"/>
    <w:rsid w:val="00AA6D37"/>
    <w:rsid w:val="00AA6F53"/>
    <w:rsid w:val="00AA75FA"/>
    <w:rsid w:val="00AA7805"/>
    <w:rsid w:val="00AB00B1"/>
    <w:rsid w:val="00AB0304"/>
    <w:rsid w:val="00AB0F77"/>
    <w:rsid w:val="00AB14F4"/>
    <w:rsid w:val="00AB16AE"/>
    <w:rsid w:val="00AB1DD6"/>
    <w:rsid w:val="00AB227A"/>
    <w:rsid w:val="00AB2618"/>
    <w:rsid w:val="00AB2648"/>
    <w:rsid w:val="00AB37ED"/>
    <w:rsid w:val="00AB3FFE"/>
    <w:rsid w:val="00AB5AF2"/>
    <w:rsid w:val="00AB5D5B"/>
    <w:rsid w:val="00AB5E50"/>
    <w:rsid w:val="00AB64C0"/>
    <w:rsid w:val="00AB77E2"/>
    <w:rsid w:val="00AB7D2E"/>
    <w:rsid w:val="00AC082E"/>
    <w:rsid w:val="00AC1FEA"/>
    <w:rsid w:val="00AC3F2F"/>
    <w:rsid w:val="00AC45C7"/>
    <w:rsid w:val="00AC4A7E"/>
    <w:rsid w:val="00AC4EAF"/>
    <w:rsid w:val="00AC5807"/>
    <w:rsid w:val="00AC5E07"/>
    <w:rsid w:val="00AC6E25"/>
    <w:rsid w:val="00AC743C"/>
    <w:rsid w:val="00AC7A2E"/>
    <w:rsid w:val="00AD0AB3"/>
    <w:rsid w:val="00AD0BEB"/>
    <w:rsid w:val="00AD1BFE"/>
    <w:rsid w:val="00AD2353"/>
    <w:rsid w:val="00AD305B"/>
    <w:rsid w:val="00AD34C9"/>
    <w:rsid w:val="00AD522C"/>
    <w:rsid w:val="00AD6D6A"/>
    <w:rsid w:val="00AD7B20"/>
    <w:rsid w:val="00AE1606"/>
    <w:rsid w:val="00AE210D"/>
    <w:rsid w:val="00AE224E"/>
    <w:rsid w:val="00AE26C8"/>
    <w:rsid w:val="00AE3822"/>
    <w:rsid w:val="00AE3B58"/>
    <w:rsid w:val="00AE4008"/>
    <w:rsid w:val="00AE43E4"/>
    <w:rsid w:val="00AE446C"/>
    <w:rsid w:val="00AE44A9"/>
    <w:rsid w:val="00AE4ABF"/>
    <w:rsid w:val="00AE51A3"/>
    <w:rsid w:val="00AE52DD"/>
    <w:rsid w:val="00AE56B3"/>
    <w:rsid w:val="00AE5E4B"/>
    <w:rsid w:val="00AE679C"/>
    <w:rsid w:val="00AE6D3F"/>
    <w:rsid w:val="00AE73A7"/>
    <w:rsid w:val="00AF023B"/>
    <w:rsid w:val="00AF0ED7"/>
    <w:rsid w:val="00AF1563"/>
    <w:rsid w:val="00AF1673"/>
    <w:rsid w:val="00AF1CF1"/>
    <w:rsid w:val="00AF20D6"/>
    <w:rsid w:val="00AF2160"/>
    <w:rsid w:val="00AF2710"/>
    <w:rsid w:val="00AF27D0"/>
    <w:rsid w:val="00AF4C36"/>
    <w:rsid w:val="00AF4DF7"/>
    <w:rsid w:val="00AF4E1A"/>
    <w:rsid w:val="00AF541C"/>
    <w:rsid w:val="00AF564E"/>
    <w:rsid w:val="00AF582B"/>
    <w:rsid w:val="00AF591C"/>
    <w:rsid w:val="00AF5B0F"/>
    <w:rsid w:val="00AF5CA3"/>
    <w:rsid w:val="00AF6AF0"/>
    <w:rsid w:val="00AF7BE8"/>
    <w:rsid w:val="00B011DF"/>
    <w:rsid w:val="00B01568"/>
    <w:rsid w:val="00B01CA2"/>
    <w:rsid w:val="00B025A2"/>
    <w:rsid w:val="00B027B8"/>
    <w:rsid w:val="00B027EF"/>
    <w:rsid w:val="00B02A31"/>
    <w:rsid w:val="00B04537"/>
    <w:rsid w:val="00B04817"/>
    <w:rsid w:val="00B051BE"/>
    <w:rsid w:val="00B06EA6"/>
    <w:rsid w:val="00B070BF"/>
    <w:rsid w:val="00B07942"/>
    <w:rsid w:val="00B079B4"/>
    <w:rsid w:val="00B079FA"/>
    <w:rsid w:val="00B07E76"/>
    <w:rsid w:val="00B11297"/>
    <w:rsid w:val="00B11B38"/>
    <w:rsid w:val="00B12288"/>
    <w:rsid w:val="00B12330"/>
    <w:rsid w:val="00B12C72"/>
    <w:rsid w:val="00B12DF8"/>
    <w:rsid w:val="00B1537B"/>
    <w:rsid w:val="00B15AD9"/>
    <w:rsid w:val="00B167B1"/>
    <w:rsid w:val="00B1695D"/>
    <w:rsid w:val="00B169A3"/>
    <w:rsid w:val="00B16E83"/>
    <w:rsid w:val="00B176AF"/>
    <w:rsid w:val="00B2066D"/>
    <w:rsid w:val="00B21689"/>
    <w:rsid w:val="00B217A5"/>
    <w:rsid w:val="00B2283B"/>
    <w:rsid w:val="00B23361"/>
    <w:rsid w:val="00B2394E"/>
    <w:rsid w:val="00B2497B"/>
    <w:rsid w:val="00B25184"/>
    <w:rsid w:val="00B25447"/>
    <w:rsid w:val="00B2561E"/>
    <w:rsid w:val="00B2572B"/>
    <w:rsid w:val="00B25FC4"/>
    <w:rsid w:val="00B26428"/>
    <w:rsid w:val="00B2681D"/>
    <w:rsid w:val="00B2752E"/>
    <w:rsid w:val="00B30994"/>
    <w:rsid w:val="00B32124"/>
    <w:rsid w:val="00B323FD"/>
    <w:rsid w:val="00B32C46"/>
    <w:rsid w:val="00B333DF"/>
    <w:rsid w:val="00B36E56"/>
    <w:rsid w:val="00B37250"/>
    <w:rsid w:val="00B37CE4"/>
    <w:rsid w:val="00B40121"/>
    <w:rsid w:val="00B40233"/>
    <w:rsid w:val="00B4045F"/>
    <w:rsid w:val="00B41252"/>
    <w:rsid w:val="00B413A8"/>
    <w:rsid w:val="00B425F0"/>
    <w:rsid w:val="00B4364F"/>
    <w:rsid w:val="00B436A9"/>
    <w:rsid w:val="00B43C2B"/>
    <w:rsid w:val="00B44A67"/>
    <w:rsid w:val="00B44DC4"/>
    <w:rsid w:val="00B45344"/>
    <w:rsid w:val="00B45D18"/>
    <w:rsid w:val="00B46279"/>
    <w:rsid w:val="00B46AA0"/>
    <w:rsid w:val="00B4794D"/>
    <w:rsid w:val="00B50F8D"/>
    <w:rsid w:val="00B514E8"/>
    <w:rsid w:val="00B51A8D"/>
    <w:rsid w:val="00B51D9F"/>
    <w:rsid w:val="00B52987"/>
    <w:rsid w:val="00B52C16"/>
    <w:rsid w:val="00B5319F"/>
    <w:rsid w:val="00B53B93"/>
    <w:rsid w:val="00B53D73"/>
    <w:rsid w:val="00B54C65"/>
    <w:rsid w:val="00B54F63"/>
    <w:rsid w:val="00B553D4"/>
    <w:rsid w:val="00B55AB3"/>
    <w:rsid w:val="00B56BA9"/>
    <w:rsid w:val="00B56F16"/>
    <w:rsid w:val="00B56F5B"/>
    <w:rsid w:val="00B5713B"/>
    <w:rsid w:val="00B575E9"/>
    <w:rsid w:val="00B57948"/>
    <w:rsid w:val="00B57B59"/>
    <w:rsid w:val="00B57BD6"/>
    <w:rsid w:val="00B57D12"/>
    <w:rsid w:val="00B61677"/>
    <w:rsid w:val="00B62020"/>
    <w:rsid w:val="00B62122"/>
    <w:rsid w:val="00B62D06"/>
    <w:rsid w:val="00B62DDA"/>
    <w:rsid w:val="00B63078"/>
    <w:rsid w:val="00B6383E"/>
    <w:rsid w:val="00B63E44"/>
    <w:rsid w:val="00B63E57"/>
    <w:rsid w:val="00B63F96"/>
    <w:rsid w:val="00B64118"/>
    <w:rsid w:val="00B64BF8"/>
    <w:rsid w:val="00B6643B"/>
    <w:rsid w:val="00B66C0B"/>
    <w:rsid w:val="00B67CCD"/>
    <w:rsid w:val="00B702CA"/>
    <w:rsid w:val="00B71D73"/>
    <w:rsid w:val="00B73AB8"/>
    <w:rsid w:val="00B73DE0"/>
    <w:rsid w:val="00B744F6"/>
    <w:rsid w:val="00B75687"/>
    <w:rsid w:val="00B7598C"/>
    <w:rsid w:val="00B769CB"/>
    <w:rsid w:val="00B7771E"/>
    <w:rsid w:val="00B81934"/>
    <w:rsid w:val="00B81AD3"/>
    <w:rsid w:val="00B824A3"/>
    <w:rsid w:val="00B82D9E"/>
    <w:rsid w:val="00B834EF"/>
    <w:rsid w:val="00B83C84"/>
    <w:rsid w:val="00B84F37"/>
    <w:rsid w:val="00B853BF"/>
    <w:rsid w:val="00B85468"/>
    <w:rsid w:val="00B85BD1"/>
    <w:rsid w:val="00B8636F"/>
    <w:rsid w:val="00B86BCB"/>
    <w:rsid w:val="00B87DA2"/>
    <w:rsid w:val="00B905FE"/>
    <w:rsid w:val="00B9100A"/>
    <w:rsid w:val="00B91A71"/>
    <w:rsid w:val="00B91DA3"/>
    <w:rsid w:val="00B925B0"/>
    <w:rsid w:val="00B93472"/>
    <w:rsid w:val="00B94126"/>
    <w:rsid w:val="00B941D0"/>
    <w:rsid w:val="00B9548E"/>
    <w:rsid w:val="00B95CC8"/>
    <w:rsid w:val="00B95FE0"/>
    <w:rsid w:val="00B964E1"/>
    <w:rsid w:val="00B96B73"/>
    <w:rsid w:val="00B97237"/>
    <w:rsid w:val="00B975FA"/>
    <w:rsid w:val="00B9796D"/>
    <w:rsid w:val="00B97D91"/>
    <w:rsid w:val="00BA0320"/>
    <w:rsid w:val="00BA08DC"/>
    <w:rsid w:val="00BA3554"/>
    <w:rsid w:val="00BA3B3E"/>
    <w:rsid w:val="00BA6100"/>
    <w:rsid w:val="00BA632C"/>
    <w:rsid w:val="00BB0989"/>
    <w:rsid w:val="00BB09F2"/>
    <w:rsid w:val="00BB16D0"/>
    <w:rsid w:val="00BB1A5D"/>
    <w:rsid w:val="00BB1C9B"/>
    <w:rsid w:val="00BB1D49"/>
    <w:rsid w:val="00BB2D31"/>
    <w:rsid w:val="00BB3575"/>
    <w:rsid w:val="00BB3C85"/>
    <w:rsid w:val="00BB4ADD"/>
    <w:rsid w:val="00BB500A"/>
    <w:rsid w:val="00BB52F9"/>
    <w:rsid w:val="00BB5B35"/>
    <w:rsid w:val="00BB5B81"/>
    <w:rsid w:val="00BB5F0B"/>
    <w:rsid w:val="00BB627A"/>
    <w:rsid w:val="00BB636D"/>
    <w:rsid w:val="00BB682B"/>
    <w:rsid w:val="00BB6E6B"/>
    <w:rsid w:val="00BB6EAD"/>
    <w:rsid w:val="00BC0BAC"/>
    <w:rsid w:val="00BC0C24"/>
    <w:rsid w:val="00BC1555"/>
    <w:rsid w:val="00BC1804"/>
    <w:rsid w:val="00BC2255"/>
    <w:rsid w:val="00BC23F3"/>
    <w:rsid w:val="00BC256B"/>
    <w:rsid w:val="00BC354F"/>
    <w:rsid w:val="00BC3E66"/>
    <w:rsid w:val="00BC4111"/>
    <w:rsid w:val="00BC4594"/>
    <w:rsid w:val="00BC6493"/>
    <w:rsid w:val="00BC6807"/>
    <w:rsid w:val="00BC6E1C"/>
    <w:rsid w:val="00BC6EE1"/>
    <w:rsid w:val="00BC6FA9"/>
    <w:rsid w:val="00BC723A"/>
    <w:rsid w:val="00BC7AF7"/>
    <w:rsid w:val="00BD0588"/>
    <w:rsid w:val="00BD0D0A"/>
    <w:rsid w:val="00BD2577"/>
    <w:rsid w:val="00BD279E"/>
    <w:rsid w:val="00BD2920"/>
    <w:rsid w:val="00BD3B55"/>
    <w:rsid w:val="00BD4817"/>
    <w:rsid w:val="00BD572E"/>
    <w:rsid w:val="00BD5F94"/>
    <w:rsid w:val="00BD6BF7"/>
    <w:rsid w:val="00BD72E6"/>
    <w:rsid w:val="00BE005F"/>
    <w:rsid w:val="00BE01AE"/>
    <w:rsid w:val="00BE0699"/>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0CF8"/>
    <w:rsid w:val="00BF3BA4"/>
    <w:rsid w:val="00BF4538"/>
    <w:rsid w:val="00BF46D6"/>
    <w:rsid w:val="00BF4FFD"/>
    <w:rsid w:val="00BF5421"/>
    <w:rsid w:val="00BF6341"/>
    <w:rsid w:val="00BF639B"/>
    <w:rsid w:val="00BF74AB"/>
    <w:rsid w:val="00BF762F"/>
    <w:rsid w:val="00BF7D70"/>
    <w:rsid w:val="00C008F7"/>
    <w:rsid w:val="00C00E33"/>
    <w:rsid w:val="00C010D8"/>
    <w:rsid w:val="00C0193C"/>
    <w:rsid w:val="00C024D3"/>
    <w:rsid w:val="00C029B6"/>
    <w:rsid w:val="00C03361"/>
    <w:rsid w:val="00C03431"/>
    <w:rsid w:val="00C03728"/>
    <w:rsid w:val="00C0413D"/>
    <w:rsid w:val="00C04470"/>
    <w:rsid w:val="00C045B6"/>
    <w:rsid w:val="00C0648C"/>
    <w:rsid w:val="00C064CE"/>
    <w:rsid w:val="00C07E00"/>
    <w:rsid w:val="00C105F6"/>
    <w:rsid w:val="00C11929"/>
    <w:rsid w:val="00C122A6"/>
    <w:rsid w:val="00C124D3"/>
    <w:rsid w:val="00C132F1"/>
    <w:rsid w:val="00C13D25"/>
    <w:rsid w:val="00C14014"/>
    <w:rsid w:val="00C14561"/>
    <w:rsid w:val="00C14B55"/>
    <w:rsid w:val="00C14F1A"/>
    <w:rsid w:val="00C156C3"/>
    <w:rsid w:val="00C156E3"/>
    <w:rsid w:val="00C15BC3"/>
    <w:rsid w:val="00C16602"/>
    <w:rsid w:val="00C16F3F"/>
    <w:rsid w:val="00C17342"/>
    <w:rsid w:val="00C17414"/>
    <w:rsid w:val="00C17F17"/>
    <w:rsid w:val="00C207A1"/>
    <w:rsid w:val="00C20A25"/>
    <w:rsid w:val="00C2151D"/>
    <w:rsid w:val="00C22421"/>
    <w:rsid w:val="00C22F77"/>
    <w:rsid w:val="00C22FC8"/>
    <w:rsid w:val="00C232E0"/>
    <w:rsid w:val="00C23B1B"/>
    <w:rsid w:val="00C23D48"/>
    <w:rsid w:val="00C23F1D"/>
    <w:rsid w:val="00C24256"/>
    <w:rsid w:val="00C26B4D"/>
    <w:rsid w:val="00C26CF7"/>
    <w:rsid w:val="00C27489"/>
    <w:rsid w:val="00C3130B"/>
    <w:rsid w:val="00C31373"/>
    <w:rsid w:val="00C324F0"/>
    <w:rsid w:val="00C32B1C"/>
    <w:rsid w:val="00C33902"/>
    <w:rsid w:val="00C33A01"/>
    <w:rsid w:val="00C34414"/>
    <w:rsid w:val="00C3484C"/>
    <w:rsid w:val="00C35169"/>
    <w:rsid w:val="00C351C5"/>
    <w:rsid w:val="00C358EA"/>
    <w:rsid w:val="00C364E8"/>
    <w:rsid w:val="00C3797F"/>
    <w:rsid w:val="00C4095B"/>
    <w:rsid w:val="00C43213"/>
    <w:rsid w:val="00C4327F"/>
    <w:rsid w:val="00C43524"/>
    <w:rsid w:val="00C435DD"/>
    <w:rsid w:val="00C4487D"/>
    <w:rsid w:val="00C45620"/>
    <w:rsid w:val="00C464BA"/>
    <w:rsid w:val="00C46DCB"/>
    <w:rsid w:val="00C47611"/>
    <w:rsid w:val="00C4795F"/>
    <w:rsid w:val="00C47D72"/>
    <w:rsid w:val="00C50D71"/>
    <w:rsid w:val="00C51512"/>
    <w:rsid w:val="00C516F1"/>
    <w:rsid w:val="00C51FD2"/>
    <w:rsid w:val="00C527F9"/>
    <w:rsid w:val="00C53926"/>
    <w:rsid w:val="00C53D1C"/>
    <w:rsid w:val="00C54CEE"/>
    <w:rsid w:val="00C557CE"/>
    <w:rsid w:val="00C563EE"/>
    <w:rsid w:val="00C56BBA"/>
    <w:rsid w:val="00C57D7E"/>
    <w:rsid w:val="00C6056C"/>
    <w:rsid w:val="00C611EE"/>
    <w:rsid w:val="00C62214"/>
    <w:rsid w:val="00C6256F"/>
    <w:rsid w:val="00C6329E"/>
    <w:rsid w:val="00C63E1C"/>
    <w:rsid w:val="00C6467B"/>
    <w:rsid w:val="00C647D8"/>
    <w:rsid w:val="00C648B6"/>
    <w:rsid w:val="00C64BF0"/>
    <w:rsid w:val="00C65633"/>
    <w:rsid w:val="00C66474"/>
    <w:rsid w:val="00C66A65"/>
    <w:rsid w:val="00C67E80"/>
    <w:rsid w:val="00C7042B"/>
    <w:rsid w:val="00C706F4"/>
    <w:rsid w:val="00C7162C"/>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AE1"/>
    <w:rsid w:val="00C83D8F"/>
    <w:rsid w:val="00C83F86"/>
    <w:rsid w:val="00C84419"/>
    <w:rsid w:val="00C845E5"/>
    <w:rsid w:val="00C849E5"/>
    <w:rsid w:val="00C84D2D"/>
    <w:rsid w:val="00C850AC"/>
    <w:rsid w:val="00C85FFA"/>
    <w:rsid w:val="00C864DC"/>
    <w:rsid w:val="00C91011"/>
    <w:rsid w:val="00C91D04"/>
    <w:rsid w:val="00C91DC3"/>
    <w:rsid w:val="00C91F69"/>
    <w:rsid w:val="00C92051"/>
    <w:rsid w:val="00C93FF9"/>
    <w:rsid w:val="00C959F1"/>
    <w:rsid w:val="00C95B0F"/>
    <w:rsid w:val="00C96127"/>
    <w:rsid w:val="00C978AF"/>
    <w:rsid w:val="00CA0015"/>
    <w:rsid w:val="00CA0A5D"/>
    <w:rsid w:val="00CA158B"/>
    <w:rsid w:val="00CA169D"/>
    <w:rsid w:val="00CA1747"/>
    <w:rsid w:val="00CA1C11"/>
    <w:rsid w:val="00CA2207"/>
    <w:rsid w:val="00CA24B0"/>
    <w:rsid w:val="00CA30F7"/>
    <w:rsid w:val="00CA3B56"/>
    <w:rsid w:val="00CA446F"/>
    <w:rsid w:val="00CA4510"/>
    <w:rsid w:val="00CA4AB2"/>
    <w:rsid w:val="00CA5671"/>
    <w:rsid w:val="00CA5B8D"/>
    <w:rsid w:val="00CA5DD1"/>
    <w:rsid w:val="00CA5EDB"/>
    <w:rsid w:val="00CA770E"/>
    <w:rsid w:val="00CA7F13"/>
    <w:rsid w:val="00CB0129"/>
    <w:rsid w:val="00CB0901"/>
    <w:rsid w:val="00CB0ADE"/>
    <w:rsid w:val="00CB2034"/>
    <w:rsid w:val="00CB30E6"/>
    <w:rsid w:val="00CB3CB1"/>
    <w:rsid w:val="00CB41AB"/>
    <w:rsid w:val="00CB4C1E"/>
    <w:rsid w:val="00CB5290"/>
    <w:rsid w:val="00CB57BB"/>
    <w:rsid w:val="00CB68EF"/>
    <w:rsid w:val="00CB71A2"/>
    <w:rsid w:val="00CB759C"/>
    <w:rsid w:val="00CB79A4"/>
    <w:rsid w:val="00CC032A"/>
    <w:rsid w:val="00CC0A8D"/>
    <w:rsid w:val="00CC12B9"/>
    <w:rsid w:val="00CC16CF"/>
    <w:rsid w:val="00CC1CD1"/>
    <w:rsid w:val="00CC3419"/>
    <w:rsid w:val="00CC3A77"/>
    <w:rsid w:val="00CC43F3"/>
    <w:rsid w:val="00CC49B7"/>
    <w:rsid w:val="00CC518E"/>
    <w:rsid w:val="00CC73F0"/>
    <w:rsid w:val="00CC7693"/>
    <w:rsid w:val="00CC77B4"/>
    <w:rsid w:val="00CC7D40"/>
    <w:rsid w:val="00CD043A"/>
    <w:rsid w:val="00CD2BE6"/>
    <w:rsid w:val="00CD3548"/>
    <w:rsid w:val="00CD4190"/>
    <w:rsid w:val="00CD435C"/>
    <w:rsid w:val="00CD43C8"/>
    <w:rsid w:val="00CD4898"/>
    <w:rsid w:val="00CE0D95"/>
    <w:rsid w:val="00CE0DB0"/>
    <w:rsid w:val="00CE1B2C"/>
    <w:rsid w:val="00CE1D85"/>
    <w:rsid w:val="00CE2264"/>
    <w:rsid w:val="00CE3A99"/>
    <w:rsid w:val="00CE4071"/>
    <w:rsid w:val="00CE418C"/>
    <w:rsid w:val="00CE4D1D"/>
    <w:rsid w:val="00CE7B83"/>
    <w:rsid w:val="00CE7BF1"/>
    <w:rsid w:val="00CF0D0D"/>
    <w:rsid w:val="00CF12EE"/>
    <w:rsid w:val="00CF1653"/>
    <w:rsid w:val="00CF1742"/>
    <w:rsid w:val="00CF1CDC"/>
    <w:rsid w:val="00CF212B"/>
    <w:rsid w:val="00CF2170"/>
    <w:rsid w:val="00CF2191"/>
    <w:rsid w:val="00CF2304"/>
    <w:rsid w:val="00CF24D6"/>
    <w:rsid w:val="00CF30C0"/>
    <w:rsid w:val="00CF34D0"/>
    <w:rsid w:val="00CF38E1"/>
    <w:rsid w:val="00CF3B8F"/>
    <w:rsid w:val="00CF3CF0"/>
    <w:rsid w:val="00CF7346"/>
    <w:rsid w:val="00CF7AC3"/>
    <w:rsid w:val="00D00401"/>
    <w:rsid w:val="00D0068C"/>
    <w:rsid w:val="00D008B5"/>
    <w:rsid w:val="00D00A61"/>
    <w:rsid w:val="00D00BED"/>
    <w:rsid w:val="00D00F91"/>
    <w:rsid w:val="00D012C6"/>
    <w:rsid w:val="00D01B3C"/>
    <w:rsid w:val="00D0210C"/>
    <w:rsid w:val="00D02861"/>
    <w:rsid w:val="00D03331"/>
    <w:rsid w:val="00D03E7C"/>
    <w:rsid w:val="00D048EE"/>
    <w:rsid w:val="00D04B17"/>
    <w:rsid w:val="00D05A4D"/>
    <w:rsid w:val="00D05F06"/>
    <w:rsid w:val="00D07A13"/>
    <w:rsid w:val="00D104E6"/>
    <w:rsid w:val="00D10B0C"/>
    <w:rsid w:val="00D11611"/>
    <w:rsid w:val="00D132BC"/>
    <w:rsid w:val="00D14417"/>
    <w:rsid w:val="00D14B02"/>
    <w:rsid w:val="00D150B0"/>
    <w:rsid w:val="00D15272"/>
    <w:rsid w:val="00D152D6"/>
    <w:rsid w:val="00D15ED6"/>
    <w:rsid w:val="00D161B8"/>
    <w:rsid w:val="00D16522"/>
    <w:rsid w:val="00D17209"/>
    <w:rsid w:val="00D17258"/>
    <w:rsid w:val="00D20DB5"/>
    <w:rsid w:val="00D20DD6"/>
    <w:rsid w:val="00D2169B"/>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097A"/>
    <w:rsid w:val="00D411B6"/>
    <w:rsid w:val="00D433D6"/>
    <w:rsid w:val="00D438DC"/>
    <w:rsid w:val="00D4485C"/>
    <w:rsid w:val="00D44E21"/>
    <w:rsid w:val="00D4557B"/>
    <w:rsid w:val="00D4587A"/>
    <w:rsid w:val="00D463EA"/>
    <w:rsid w:val="00D467AB"/>
    <w:rsid w:val="00D46D5B"/>
    <w:rsid w:val="00D47316"/>
    <w:rsid w:val="00D47541"/>
    <w:rsid w:val="00D47987"/>
    <w:rsid w:val="00D479C9"/>
    <w:rsid w:val="00D47A5B"/>
    <w:rsid w:val="00D47A9C"/>
    <w:rsid w:val="00D47EA0"/>
    <w:rsid w:val="00D50810"/>
    <w:rsid w:val="00D50B56"/>
    <w:rsid w:val="00D516BE"/>
    <w:rsid w:val="00D52CC7"/>
    <w:rsid w:val="00D52D0B"/>
    <w:rsid w:val="00D5440E"/>
    <w:rsid w:val="00D54E6F"/>
    <w:rsid w:val="00D5541F"/>
    <w:rsid w:val="00D55CD8"/>
    <w:rsid w:val="00D5674E"/>
    <w:rsid w:val="00D56D2A"/>
    <w:rsid w:val="00D57126"/>
    <w:rsid w:val="00D571F0"/>
    <w:rsid w:val="00D57531"/>
    <w:rsid w:val="00D576B7"/>
    <w:rsid w:val="00D601DB"/>
    <w:rsid w:val="00D60E8B"/>
    <w:rsid w:val="00D612BC"/>
    <w:rsid w:val="00D61B60"/>
    <w:rsid w:val="00D61D87"/>
    <w:rsid w:val="00D627D0"/>
    <w:rsid w:val="00D62C0F"/>
    <w:rsid w:val="00D65B37"/>
    <w:rsid w:val="00D65BF2"/>
    <w:rsid w:val="00D65E4E"/>
    <w:rsid w:val="00D65EBA"/>
    <w:rsid w:val="00D66678"/>
    <w:rsid w:val="00D67C04"/>
    <w:rsid w:val="00D67F67"/>
    <w:rsid w:val="00D71259"/>
    <w:rsid w:val="00D72CCE"/>
    <w:rsid w:val="00D7354F"/>
    <w:rsid w:val="00D7435F"/>
    <w:rsid w:val="00D747EB"/>
    <w:rsid w:val="00D74CCE"/>
    <w:rsid w:val="00D753E0"/>
    <w:rsid w:val="00D758CA"/>
    <w:rsid w:val="00D75F27"/>
    <w:rsid w:val="00D76BBA"/>
    <w:rsid w:val="00D770E9"/>
    <w:rsid w:val="00D779DC"/>
    <w:rsid w:val="00D77ADB"/>
    <w:rsid w:val="00D77EF7"/>
    <w:rsid w:val="00D815D1"/>
    <w:rsid w:val="00D81660"/>
    <w:rsid w:val="00D81962"/>
    <w:rsid w:val="00D820D2"/>
    <w:rsid w:val="00D82DAD"/>
    <w:rsid w:val="00D83043"/>
    <w:rsid w:val="00D8313C"/>
    <w:rsid w:val="00D84287"/>
    <w:rsid w:val="00D84988"/>
    <w:rsid w:val="00D85304"/>
    <w:rsid w:val="00D85759"/>
    <w:rsid w:val="00D86538"/>
    <w:rsid w:val="00D873FE"/>
    <w:rsid w:val="00D875CB"/>
    <w:rsid w:val="00D879FD"/>
    <w:rsid w:val="00D91F8B"/>
    <w:rsid w:val="00D93027"/>
    <w:rsid w:val="00D930A2"/>
    <w:rsid w:val="00D93180"/>
    <w:rsid w:val="00D93BB3"/>
    <w:rsid w:val="00D9650F"/>
    <w:rsid w:val="00D968C4"/>
    <w:rsid w:val="00D96EA5"/>
    <w:rsid w:val="00D970D2"/>
    <w:rsid w:val="00D976EB"/>
    <w:rsid w:val="00DA0948"/>
    <w:rsid w:val="00DA0A4E"/>
    <w:rsid w:val="00DA0F94"/>
    <w:rsid w:val="00DA0FDD"/>
    <w:rsid w:val="00DA10C9"/>
    <w:rsid w:val="00DA156F"/>
    <w:rsid w:val="00DA1AF1"/>
    <w:rsid w:val="00DA2289"/>
    <w:rsid w:val="00DA2C85"/>
    <w:rsid w:val="00DA301A"/>
    <w:rsid w:val="00DA41B1"/>
    <w:rsid w:val="00DA6045"/>
    <w:rsid w:val="00DA641E"/>
    <w:rsid w:val="00DA687B"/>
    <w:rsid w:val="00DA6C97"/>
    <w:rsid w:val="00DA71EA"/>
    <w:rsid w:val="00DB01A7"/>
    <w:rsid w:val="00DB0602"/>
    <w:rsid w:val="00DB2BCC"/>
    <w:rsid w:val="00DB2BE9"/>
    <w:rsid w:val="00DB3C27"/>
    <w:rsid w:val="00DB3E17"/>
    <w:rsid w:val="00DB41B7"/>
    <w:rsid w:val="00DB4273"/>
    <w:rsid w:val="00DB4B74"/>
    <w:rsid w:val="00DB4CC7"/>
    <w:rsid w:val="00DB53A9"/>
    <w:rsid w:val="00DB64C8"/>
    <w:rsid w:val="00DB69A9"/>
    <w:rsid w:val="00DB6D02"/>
    <w:rsid w:val="00DC102B"/>
    <w:rsid w:val="00DC1B3F"/>
    <w:rsid w:val="00DC3470"/>
    <w:rsid w:val="00DC5332"/>
    <w:rsid w:val="00DC567F"/>
    <w:rsid w:val="00DC59F5"/>
    <w:rsid w:val="00DC5E2F"/>
    <w:rsid w:val="00DC6663"/>
    <w:rsid w:val="00DC6FEB"/>
    <w:rsid w:val="00DC769E"/>
    <w:rsid w:val="00DC77FB"/>
    <w:rsid w:val="00DC7A3F"/>
    <w:rsid w:val="00DD1D19"/>
    <w:rsid w:val="00DD2073"/>
    <w:rsid w:val="00DD2498"/>
    <w:rsid w:val="00DD322C"/>
    <w:rsid w:val="00DD39ED"/>
    <w:rsid w:val="00DD3C12"/>
    <w:rsid w:val="00DD3E3D"/>
    <w:rsid w:val="00DD425F"/>
    <w:rsid w:val="00DD4D99"/>
    <w:rsid w:val="00DD4F48"/>
    <w:rsid w:val="00DD51F0"/>
    <w:rsid w:val="00DD56AA"/>
    <w:rsid w:val="00DD5CF9"/>
    <w:rsid w:val="00DD5DAC"/>
    <w:rsid w:val="00DD66E7"/>
    <w:rsid w:val="00DD6FDA"/>
    <w:rsid w:val="00DD7950"/>
    <w:rsid w:val="00DE1323"/>
    <w:rsid w:val="00DE134D"/>
    <w:rsid w:val="00DE1778"/>
    <w:rsid w:val="00DE1C00"/>
    <w:rsid w:val="00DE1F23"/>
    <w:rsid w:val="00DE23EB"/>
    <w:rsid w:val="00DE26E4"/>
    <w:rsid w:val="00DE3538"/>
    <w:rsid w:val="00DE3C28"/>
    <w:rsid w:val="00DE4085"/>
    <w:rsid w:val="00DE4CBF"/>
    <w:rsid w:val="00DE5B89"/>
    <w:rsid w:val="00DE65EA"/>
    <w:rsid w:val="00DE7B31"/>
    <w:rsid w:val="00DE7F8F"/>
    <w:rsid w:val="00DF11C4"/>
    <w:rsid w:val="00DF1625"/>
    <w:rsid w:val="00DF19A1"/>
    <w:rsid w:val="00DF1EF7"/>
    <w:rsid w:val="00DF5182"/>
    <w:rsid w:val="00DF68A6"/>
    <w:rsid w:val="00E0053D"/>
    <w:rsid w:val="00E01503"/>
    <w:rsid w:val="00E020C1"/>
    <w:rsid w:val="00E02F60"/>
    <w:rsid w:val="00E038A0"/>
    <w:rsid w:val="00E038DA"/>
    <w:rsid w:val="00E040F0"/>
    <w:rsid w:val="00E04589"/>
    <w:rsid w:val="00E045AE"/>
    <w:rsid w:val="00E046C2"/>
    <w:rsid w:val="00E04FA9"/>
    <w:rsid w:val="00E05F32"/>
    <w:rsid w:val="00E06E9D"/>
    <w:rsid w:val="00E070E6"/>
    <w:rsid w:val="00E10031"/>
    <w:rsid w:val="00E10BB7"/>
    <w:rsid w:val="00E10E78"/>
    <w:rsid w:val="00E12FC6"/>
    <w:rsid w:val="00E15826"/>
    <w:rsid w:val="00E1582E"/>
    <w:rsid w:val="00E15A77"/>
    <w:rsid w:val="00E161F1"/>
    <w:rsid w:val="00E16E4E"/>
    <w:rsid w:val="00E17B5D"/>
    <w:rsid w:val="00E20011"/>
    <w:rsid w:val="00E2073B"/>
    <w:rsid w:val="00E207EB"/>
    <w:rsid w:val="00E20B3E"/>
    <w:rsid w:val="00E20E95"/>
    <w:rsid w:val="00E21547"/>
    <w:rsid w:val="00E2217F"/>
    <w:rsid w:val="00E222A7"/>
    <w:rsid w:val="00E2245F"/>
    <w:rsid w:val="00E22E43"/>
    <w:rsid w:val="00E22E51"/>
    <w:rsid w:val="00E23921"/>
    <w:rsid w:val="00E23A9A"/>
    <w:rsid w:val="00E23F7F"/>
    <w:rsid w:val="00E2406F"/>
    <w:rsid w:val="00E242FF"/>
    <w:rsid w:val="00E24EBF"/>
    <w:rsid w:val="00E25D59"/>
    <w:rsid w:val="00E26198"/>
    <w:rsid w:val="00E2620A"/>
    <w:rsid w:val="00E26A48"/>
    <w:rsid w:val="00E26DCE"/>
    <w:rsid w:val="00E27B3B"/>
    <w:rsid w:val="00E30D12"/>
    <w:rsid w:val="00E31A0F"/>
    <w:rsid w:val="00E326DD"/>
    <w:rsid w:val="00E327B8"/>
    <w:rsid w:val="00E34189"/>
    <w:rsid w:val="00E34F2B"/>
    <w:rsid w:val="00E36717"/>
    <w:rsid w:val="00E36A86"/>
    <w:rsid w:val="00E410D5"/>
    <w:rsid w:val="00E41148"/>
    <w:rsid w:val="00E41156"/>
    <w:rsid w:val="00E41620"/>
    <w:rsid w:val="00E4239E"/>
    <w:rsid w:val="00E42FEB"/>
    <w:rsid w:val="00E430BF"/>
    <w:rsid w:val="00E431ED"/>
    <w:rsid w:val="00E431F4"/>
    <w:rsid w:val="00E43CEB"/>
    <w:rsid w:val="00E449ED"/>
    <w:rsid w:val="00E44A3E"/>
    <w:rsid w:val="00E44D86"/>
    <w:rsid w:val="00E45007"/>
    <w:rsid w:val="00E45ACA"/>
    <w:rsid w:val="00E45C7F"/>
    <w:rsid w:val="00E46422"/>
    <w:rsid w:val="00E46DBA"/>
    <w:rsid w:val="00E472E0"/>
    <w:rsid w:val="00E50FCC"/>
    <w:rsid w:val="00E51117"/>
    <w:rsid w:val="00E51EEA"/>
    <w:rsid w:val="00E520F5"/>
    <w:rsid w:val="00E52AC7"/>
    <w:rsid w:val="00E5348C"/>
    <w:rsid w:val="00E53B08"/>
    <w:rsid w:val="00E53BE1"/>
    <w:rsid w:val="00E54297"/>
    <w:rsid w:val="00E54A40"/>
    <w:rsid w:val="00E54B2C"/>
    <w:rsid w:val="00E5510F"/>
    <w:rsid w:val="00E56AC8"/>
    <w:rsid w:val="00E6008B"/>
    <w:rsid w:val="00E6021D"/>
    <w:rsid w:val="00E6044F"/>
    <w:rsid w:val="00E60526"/>
    <w:rsid w:val="00E61E2C"/>
    <w:rsid w:val="00E61F25"/>
    <w:rsid w:val="00E6274D"/>
    <w:rsid w:val="00E6289E"/>
    <w:rsid w:val="00E6367A"/>
    <w:rsid w:val="00E63C8D"/>
    <w:rsid w:val="00E63CCE"/>
    <w:rsid w:val="00E64018"/>
    <w:rsid w:val="00E64337"/>
    <w:rsid w:val="00E656BF"/>
    <w:rsid w:val="00E65F37"/>
    <w:rsid w:val="00E66866"/>
    <w:rsid w:val="00E66A48"/>
    <w:rsid w:val="00E66D31"/>
    <w:rsid w:val="00E674AE"/>
    <w:rsid w:val="00E67502"/>
    <w:rsid w:val="00E6777B"/>
    <w:rsid w:val="00E67BA7"/>
    <w:rsid w:val="00E700E1"/>
    <w:rsid w:val="00E714E1"/>
    <w:rsid w:val="00E71CEE"/>
    <w:rsid w:val="00E73950"/>
    <w:rsid w:val="00E73B1B"/>
    <w:rsid w:val="00E74033"/>
    <w:rsid w:val="00E74264"/>
    <w:rsid w:val="00E749B7"/>
    <w:rsid w:val="00E74BF6"/>
    <w:rsid w:val="00E7522C"/>
    <w:rsid w:val="00E7544B"/>
    <w:rsid w:val="00E75F2C"/>
    <w:rsid w:val="00E7630D"/>
    <w:rsid w:val="00E765B7"/>
    <w:rsid w:val="00E76EDE"/>
    <w:rsid w:val="00E76F31"/>
    <w:rsid w:val="00E77B37"/>
    <w:rsid w:val="00E77EEE"/>
    <w:rsid w:val="00E801FF"/>
    <w:rsid w:val="00E805B6"/>
    <w:rsid w:val="00E81514"/>
    <w:rsid w:val="00E81D32"/>
    <w:rsid w:val="00E84171"/>
    <w:rsid w:val="00E84353"/>
    <w:rsid w:val="00E85A49"/>
    <w:rsid w:val="00E90654"/>
    <w:rsid w:val="00E90E72"/>
    <w:rsid w:val="00E90F91"/>
    <w:rsid w:val="00E90FD0"/>
    <w:rsid w:val="00E920FE"/>
    <w:rsid w:val="00E92272"/>
    <w:rsid w:val="00E92291"/>
    <w:rsid w:val="00E92BAA"/>
    <w:rsid w:val="00E9309B"/>
    <w:rsid w:val="00E93241"/>
    <w:rsid w:val="00E934F6"/>
    <w:rsid w:val="00E93C59"/>
    <w:rsid w:val="00E93CA2"/>
    <w:rsid w:val="00E9479B"/>
    <w:rsid w:val="00E94D7F"/>
    <w:rsid w:val="00E95E47"/>
    <w:rsid w:val="00E968EF"/>
    <w:rsid w:val="00E969ED"/>
    <w:rsid w:val="00E96D9C"/>
    <w:rsid w:val="00E9746B"/>
    <w:rsid w:val="00E97AB0"/>
    <w:rsid w:val="00EA059F"/>
    <w:rsid w:val="00EA06E9"/>
    <w:rsid w:val="00EA150B"/>
    <w:rsid w:val="00EA1765"/>
    <w:rsid w:val="00EA3B31"/>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966"/>
    <w:rsid w:val="00EB2AE8"/>
    <w:rsid w:val="00EB35E7"/>
    <w:rsid w:val="00EB395D"/>
    <w:rsid w:val="00EB42B2"/>
    <w:rsid w:val="00EB4473"/>
    <w:rsid w:val="00EB487B"/>
    <w:rsid w:val="00EB5989"/>
    <w:rsid w:val="00EB5F02"/>
    <w:rsid w:val="00EB602D"/>
    <w:rsid w:val="00EB6064"/>
    <w:rsid w:val="00EB6314"/>
    <w:rsid w:val="00EB6684"/>
    <w:rsid w:val="00EB6702"/>
    <w:rsid w:val="00EB6E54"/>
    <w:rsid w:val="00EB7635"/>
    <w:rsid w:val="00EC0C4F"/>
    <w:rsid w:val="00EC1A39"/>
    <w:rsid w:val="00EC20A0"/>
    <w:rsid w:val="00EC20BC"/>
    <w:rsid w:val="00EC22F7"/>
    <w:rsid w:val="00EC2345"/>
    <w:rsid w:val="00EC2CDE"/>
    <w:rsid w:val="00EC49B0"/>
    <w:rsid w:val="00EC60BB"/>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B6"/>
    <w:rsid w:val="00ED36CA"/>
    <w:rsid w:val="00ED4C1D"/>
    <w:rsid w:val="00ED4CB2"/>
    <w:rsid w:val="00ED5C1C"/>
    <w:rsid w:val="00ED6836"/>
    <w:rsid w:val="00EE0172"/>
    <w:rsid w:val="00EE09A4"/>
    <w:rsid w:val="00EE0CF1"/>
    <w:rsid w:val="00EE0EB3"/>
    <w:rsid w:val="00EE0EF1"/>
    <w:rsid w:val="00EE11C5"/>
    <w:rsid w:val="00EE2663"/>
    <w:rsid w:val="00EE38FD"/>
    <w:rsid w:val="00EE55F5"/>
    <w:rsid w:val="00EE5855"/>
    <w:rsid w:val="00EE5A09"/>
    <w:rsid w:val="00EE5DD1"/>
    <w:rsid w:val="00EE7019"/>
    <w:rsid w:val="00EE73A8"/>
    <w:rsid w:val="00EE7A99"/>
    <w:rsid w:val="00EF0EAF"/>
    <w:rsid w:val="00EF124E"/>
    <w:rsid w:val="00EF1E0E"/>
    <w:rsid w:val="00EF2159"/>
    <w:rsid w:val="00EF24C7"/>
    <w:rsid w:val="00EF273B"/>
    <w:rsid w:val="00EF2954"/>
    <w:rsid w:val="00EF2B43"/>
    <w:rsid w:val="00EF2D3C"/>
    <w:rsid w:val="00EF2DCA"/>
    <w:rsid w:val="00EF30BD"/>
    <w:rsid w:val="00EF352E"/>
    <w:rsid w:val="00EF3662"/>
    <w:rsid w:val="00EF4630"/>
    <w:rsid w:val="00EF4B74"/>
    <w:rsid w:val="00EF4BBA"/>
    <w:rsid w:val="00EF6526"/>
    <w:rsid w:val="00EF6DF2"/>
    <w:rsid w:val="00EF6F50"/>
    <w:rsid w:val="00EF7868"/>
    <w:rsid w:val="00F00C96"/>
    <w:rsid w:val="00F01D1E"/>
    <w:rsid w:val="00F02279"/>
    <w:rsid w:val="00F022D6"/>
    <w:rsid w:val="00F0233F"/>
    <w:rsid w:val="00F025FC"/>
    <w:rsid w:val="00F02DBC"/>
    <w:rsid w:val="00F03B10"/>
    <w:rsid w:val="00F04FC3"/>
    <w:rsid w:val="00F05954"/>
    <w:rsid w:val="00F06F30"/>
    <w:rsid w:val="00F07CA4"/>
    <w:rsid w:val="00F11200"/>
    <w:rsid w:val="00F11794"/>
    <w:rsid w:val="00F11AC7"/>
    <w:rsid w:val="00F11D9C"/>
    <w:rsid w:val="00F124AB"/>
    <w:rsid w:val="00F125C4"/>
    <w:rsid w:val="00F12C78"/>
    <w:rsid w:val="00F130E4"/>
    <w:rsid w:val="00F131EC"/>
    <w:rsid w:val="00F1389B"/>
    <w:rsid w:val="00F13FFF"/>
    <w:rsid w:val="00F141E2"/>
    <w:rsid w:val="00F154A2"/>
    <w:rsid w:val="00F15F72"/>
    <w:rsid w:val="00F166EA"/>
    <w:rsid w:val="00F16EF4"/>
    <w:rsid w:val="00F1738A"/>
    <w:rsid w:val="00F20B78"/>
    <w:rsid w:val="00F20CF5"/>
    <w:rsid w:val="00F20DA5"/>
    <w:rsid w:val="00F2119B"/>
    <w:rsid w:val="00F213D0"/>
    <w:rsid w:val="00F21C25"/>
    <w:rsid w:val="00F22C58"/>
    <w:rsid w:val="00F23100"/>
    <w:rsid w:val="00F2360A"/>
    <w:rsid w:val="00F23A51"/>
    <w:rsid w:val="00F242D7"/>
    <w:rsid w:val="00F242DE"/>
    <w:rsid w:val="00F24327"/>
    <w:rsid w:val="00F24A51"/>
    <w:rsid w:val="00F24E9E"/>
    <w:rsid w:val="00F25B39"/>
    <w:rsid w:val="00F26162"/>
    <w:rsid w:val="00F263B3"/>
    <w:rsid w:val="00F2770D"/>
    <w:rsid w:val="00F27778"/>
    <w:rsid w:val="00F313B8"/>
    <w:rsid w:val="00F33476"/>
    <w:rsid w:val="00F339E3"/>
    <w:rsid w:val="00F35A8E"/>
    <w:rsid w:val="00F36E1F"/>
    <w:rsid w:val="00F377C0"/>
    <w:rsid w:val="00F37F2C"/>
    <w:rsid w:val="00F403A5"/>
    <w:rsid w:val="00F406AC"/>
    <w:rsid w:val="00F40D4D"/>
    <w:rsid w:val="00F4140F"/>
    <w:rsid w:val="00F41942"/>
    <w:rsid w:val="00F420F1"/>
    <w:rsid w:val="00F423AA"/>
    <w:rsid w:val="00F4395E"/>
    <w:rsid w:val="00F449C0"/>
    <w:rsid w:val="00F4506C"/>
    <w:rsid w:val="00F45B4D"/>
    <w:rsid w:val="00F45B8B"/>
    <w:rsid w:val="00F45E6F"/>
    <w:rsid w:val="00F46EFF"/>
    <w:rsid w:val="00F475B1"/>
    <w:rsid w:val="00F51B3A"/>
    <w:rsid w:val="00F5285F"/>
    <w:rsid w:val="00F53525"/>
    <w:rsid w:val="00F5433F"/>
    <w:rsid w:val="00F546F2"/>
    <w:rsid w:val="00F5526F"/>
    <w:rsid w:val="00F55654"/>
    <w:rsid w:val="00F556B0"/>
    <w:rsid w:val="00F562EA"/>
    <w:rsid w:val="00F5653D"/>
    <w:rsid w:val="00F572DC"/>
    <w:rsid w:val="00F57B7D"/>
    <w:rsid w:val="00F57EA6"/>
    <w:rsid w:val="00F6054E"/>
    <w:rsid w:val="00F60675"/>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1A3F"/>
    <w:rsid w:val="00F71F20"/>
    <w:rsid w:val="00F725E7"/>
    <w:rsid w:val="00F73CAB"/>
    <w:rsid w:val="00F743B3"/>
    <w:rsid w:val="00F7451F"/>
    <w:rsid w:val="00F7467F"/>
    <w:rsid w:val="00F74984"/>
    <w:rsid w:val="00F7548C"/>
    <w:rsid w:val="00F7609B"/>
    <w:rsid w:val="00F76331"/>
    <w:rsid w:val="00F76500"/>
    <w:rsid w:val="00F8049A"/>
    <w:rsid w:val="00F806DC"/>
    <w:rsid w:val="00F81C9A"/>
    <w:rsid w:val="00F825AC"/>
    <w:rsid w:val="00F82623"/>
    <w:rsid w:val="00F833F1"/>
    <w:rsid w:val="00F839B3"/>
    <w:rsid w:val="00F83B76"/>
    <w:rsid w:val="00F8462A"/>
    <w:rsid w:val="00F85DFC"/>
    <w:rsid w:val="00F85F62"/>
    <w:rsid w:val="00F86162"/>
    <w:rsid w:val="00F863F9"/>
    <w:rsid w:val="00F86789"/>
    <w:rsid w:val="00F86ED5"/>
    <w:rsid w:val="00F871C2"/>
    <w:rsid w:val="00F87473"/>
    <w:rsid w:val="00F87528"/>
    <w:rsid w:val="00F90960"/>
    <w:rsid w:val="00F914CF"/>
    <w:rsid w:val="00F91539"/>
    <w:rsid w:val="00F9269C"/>
    <w:rsid w:val="00F9294C"/>
    <w:rsid w:val="00F930CD"/>
    <w:rsid w:val="00F932ED"/>
    <w:rsid w:val="00F94318"/>
    <w:rsid w:val="00F9448B"/>
    <w:rsid w:val="00F954E8"/>
    <w:rsid w:val="00F958C7"/>
    <w:rsid w:val="00F96621"/>
    <w:rsid w:val="00F97D3E"/>
    <w:rsid w:val="00FA0498"/>
    <w:rsid w:val="00FA0E41"/>
    <w:rsid w:val="00FA15BA"/>
    <w:rsid w:val="00FA1A48"/>
    <w:rsid w:val="00FA1D4A"/>
    <w:rsid w:val="00FA1D88"/>
    <w:rsid w:val="00FA2BFA"/>
    <w:rsid w:val="00FA2FB6"/>
    <w:rsid w:val="00FA37C3"/>
    <w:rsid w:val="00FA409E"/>
    <w:rsid w:val="00FA4725"/>
    <w:rsid w:val="00FA4F9D"/>
    <w:rsid w:val="00FA5CBD"/>
    <w:rsid w:val="00FA6B94"/>
    <w:rsid w:val="00FA6F47"/>
    <w:rsid w:val="00FA73E9"/>
    <w:rsid w:val="00FA751D"/>
    <w:rsid w:val="00FA7A86"/>
    <w:rsid w:val="00FA7EAA"/>
    <w:rsid w:val="00FB068C"/>
    <w:rsid w:val="00FB12F4"/>
    <w:rsid w:val="00FB1530"/>
    <w:rsid w:val="00FB1C56"/>
    <w:rsid w:val="00FB1CB4"/>
    <w:rsid w:val="00FB35D5"/>
    <w:rsid w:val="00FB3AFB"/>
    <w:rsid w:val="00FB3CC9"/>
    <w:rsid w:val="00FB4ACF"/>
    <w:rsid w:val="00FB72F4"/>
    <w:rsid w:val="00FB7420"/>
    <w:rsid w:val="00FB7564"/>
    <w:rsid w:val="00FB78E7"/>
    <w:rsid w:val="00FB796B"/>
    <w:rsid w:val="00FB7D33"/>
    <w:rsid w:val="00FC096C"/>
    <w:rsid w:val="00FC0D49"/>
    <w:rsid w:val="00FC0FDC"/>
    <w:rsid w:val="00FC22F4"/>
    <w:rsid w:val="00FC283C"/>
    <w:rsid w:val="00FC31D8"/>
    <w:rsid w:val="00FC4412"/>
    <w:rsid w:val="00FC4B16"/>
    <w:rsid w:val="00FC51BE"/>
    <w:rsid w:val="00FC5FA5"/>
    <w:rsid w:val="00FC6150"/>
    <w:rsid w:val="00FC6668"/>
    <w:rsid w:val="00FC6B2B"/>
    <w:rsid w:val="00FD06E3"/>
    <w:rsid w:val="00FD0747"/>
    <w:rsid w:val="00FD095E"/>
    <w:rsid w:val="00FD1148"/>
    <w:rsid w:val="00FD26FA"/>
    <w:rsid w:val="00FD2748"/>
    <w:rsid w:val="00FD2843"/>
    <w:rsid w:val="00FD2B51"/>
    <w:rsid w:val="00FD4DA5"/>
    <w:rsid w:val="00FD4DBF"/>
    <w:rsid w:val="00FD57B8"/>
    <w:rsid w:val="00FD7291"/>
    <w:rsid w:val="00FD7772"/>
    <w:rsid w:val="00FE0239"/>
    <w:rsid w:val="00FE06CD"/>
    <w:rsid w:val="00FE0B7B"/>
    <w:rsid w:val="00FE1316"/>
    <w:rsid w:val="00FE20B2"/>
    <w:rsid w:val="00FE348B"/>
    <w:rsid w:val="00FE426D"/>
    <w:rsid w:val="00FE4310"/>
    <w:rsid w:val="00FE5311"/>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84666"/>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CC1CD1"/>
    <w:pPr>
      <w:spacing w:before="100" w:beforeAutospacing="1" w:after="100" w:afterAutospacing="1"/>
    </w:pPr>
    <w:rPr>
      <w:rFonts w:ascii="Arial Armenian" w:hAnsi="Arial Armenian"/>
    </w:rPr>
  </w:style>
  <w:style w:type="paragraph" w:customStyle="1" w:styleId="xl114">
    <w:name w:val="xl114"/>
    <w:basedOn w:val="Normal"/>
    <w:rsid w:val="00CC1CD1"/>
    <w:pPr>
      <w:spacing w:before="100" w:beforeAutospacing="1" w:after="100" w:afterAutospacing="1"/>
      <w:jc w:val="center"/>
    </w:pPr>
    <w:rPr>
      <w:rFonts w:ascii="Arial Armenian" w:hAnsi="Arial Armenian"/>
    </w:rPr>
  </w:style>
  <w:style w:type="paragraph" w:customStyle="1" w:styleId="xl115">
    <w:name w:val="xl115"/>
    <w:basedOn w:val="Normal"/>
    <w:rsid w:val="00CC1CD1"/>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CC1CD1"/>
    <w:pPr>
      <w:spacing w:before="100" w:beforeAutospacing="1" w:after="100" w:afterAutospacing="1"/>
    </w:pPr>
    <w:rPr>
      <w:rFonts w:ascii="Arial Armenian" w:hAnsi="Arial Armenian"/>
      <w:color w:val="FF0000"/>
    </w:rPr>
  </w:style>
  <w:style w:type="paragraph" w:customStyle="1" w:styleId="xl123">
    <w:name w:val="xl123"/>
    <w:basedOn w:val="Normal"/>
    <w:rsid w:val="00CC1CD1"/>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CC1CD1"/>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CC1CD1"/>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CC1CD1"/>
    <w:pPr>
      <w:spacing w:before="100" w:beforeAutospacing="1" w:after="100" w:afterAutospacing="1"/>
      <w:jc w:val="right"/>
    </w:pPr>
    <w:rPr>
      <w:rFonts w:ascii="Arial Armenian" w:hAnsi="Arial Armenian"/>
    </w:rPr>
  </w:style>
  <w:style w:type="paragraph" w:customStyle="1" w:styleId="xl133">
    <w:name w:val="xl13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CC1CD1"/>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CC1CD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CC1CD1"/>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CC1CD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CC1CD1"/>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CC1CD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CC1CD1"/>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CC1CD1"/>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CC1CD1"/>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CC1CD1"/>
    <w:pPr>
      <w:spacing w:before="100" w:beforeAutospacing="1" w:after="100" w:afterAutospacing="1"/>
    </w:pPr>
    <w:rPr>
      <w:rFonts w:ascii="GHEA Grapalat" w:hAnsi="GHEA Grapalat"/>
      <w:color w:val="000000"/>
    </w:rPr>
  </w:style>
  <w:style w:type="paragraph" w:customStyle="1" w:styleId="xl97">
    <w:name w:val="xl9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CC1CD1"/>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CC1CD1"/>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CC1CD1"/>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CC1CD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CC1CD1"/>
    <w:pPr>
      <w:shd w:val="clear" w:color="000000" w:fill="D9D9D9"/>
      <w:spacing w:before="100" w:beforeAutospacing="1" w:after="100" w:afterAutospacing="1"/>
    </w:pPr>
  </w:style>
  <w:style w:type="paragraph" w:customStyle="1" w:styleId="xl109">
    <w:name w:val="xl109"/>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CC1CD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CC1CD1"/>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CC1CD1"/>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CC1CD1"/>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CC1CD1"/>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CC1CD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character" w:styleId="UnresolvedMention">
    <w:name w:val="Unresolved Mention"/>
    <w:basedOn w:val="DefaultParagraphFont"/>
    <w:uiPriority w:val="99"/>
    <w:semiHidden/>
    <w:unhideWhenUsed/>
    <w:rsid w:val="00CC1CD1"/>
    <w:rPr>
      <w:color w:val="605E5C"/>
      <w:shd w:val="clear" w:color="auto" w:fill="E1DFDD"/>
    </w:rPr>
  </w:style>
  <w:style w:type="paragraph" w:customStyle="1" w:styleId="ListParagraph1">
    <w:name w:val="List Paragraph1"/>
    <w:basedOn w:val="Normal"/>
    <w:rsid w:val="00C17F17"/>
    <w:pPr>
      <w:ind w:left="720"/>
      <w:contextualSpacing/>
    </w:pPr>
    <w:rPr>
      <w:rFonts w:eastAsia="MS Mincho"/>
      <w:lang w:eastAsia="ja-JP"/>
    </w:rPr>
  </w:style>
  <w:style w:type="paragraph" w:customStyle="1" w:styleId="AutoCorrect">
    <w:name w:val="AutoCorrect"/>
    <w:rsid w:val="00C33A01"/>
    <w:rPr>
      <w:sz w:val="24"/>
      <w:szCs w:val="24"/>
    </w:rPr>
  </w:style>
  <w:style w:type="paragraph" w:styleId="NoSpacing">
    <w:name w:val="No Spacing"/>
    <w:uiPriority w:val="1"/>
    <w:qFormat/>
    <w:rsid w:val="009B07E8"/>
    <w:rPr>
      <w:rFonts w:ascii="Calibri" w:hAnsi="Calibri"/>
      <w:sz w:val="22"/>
      <w:szCs w:val="22"/>
    </w:rPr>
  </w:style>
  <w:style w:type="paragraph" w:customStyle="1" w:styleId="a">
    <w:name w:val="Абзац списка"/>
    <w:basedOn w:val="Normal"/>
    <w:uiPriority w:val="34"/>
    <w:qFormat/>
    <w:rsid w:val="005848A7"/>
    <w:pPr>
      <w:ind w:left="708"/>
    </w:pPr>
    <w:rPr>
      <w:rFonts w:ascii="Arial Armenian" w:hAnsi="Arial Armenian"/>
      <w:sz w:val="28"/>
    </w:rPr>
  </w:style>
  <w:style w:type="paragraph" w:customStyle="1" w:styleId="msonormal0">
    <w:name w:val="msonormal"/>
    <w:basedOn w:val="Normal"/>
    <w:rsid w:val="00563247"/>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65148116">
      <w:bodyDiv w:val="1"/>
      <w:marLeft w:val="0"/>
      <w:marRight w:val="0"/>
      <w:marTop w:val="0"/>
      <w:marBottom w:val="0"/>
      <w:divBdr>
        <w:top w:val="none" w:sz="0" w:space="0" w:color="auto"/>
        <w:left w:val="none" w:sz="0" w:space="0" w:color="auto"/>
        <w:bottom w:val="none" w:sz="0" w:space="0" w:color="auto"/>
        <w:right w:val="none" w:sz="0" w:space="0" w:color="auto"/>
      </w:divBdr>
    </w:div>
    <w:div w:id="153764421">
      <w:bodyDiv w:val="1"/>
      <w:marLeft w:val="0"/>
      <w:marRight w:val="0"/>
      <w:marTop w:val="0"/>
      <w:marBottom w:val="0"/>
      <w:divBdr>
        <w:top w:val="none" w:sz="0" w:space="0" w:color="auto"/>
        <w:left w:val="none" w:sz="0" w:space="0" w:color="auto"/>
        <w:bottom w:val="none" w:sz="0" w:space="0" w:color="auto"/>
        <w:right w:val="none" w:sz="0" w:space="0" w:color="auto"/>
      </w:divBdr>
    </w:div>
    <w:div w:id="20552783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28094320">
      <w:bodyDiv w:val="1"/>
      <w:marLeft w:val="0"/>
      <w:marRight w:val="0"/>
      <w:marTop w:val="0"/>
      <w:marBottom w:val="0"/>
      <w:divBdr>
        <w:top w:val="none" w:sz="0" w:space="0" w:color="auto"/>
        <w:left w:val="none" w:sz="0" w:space="0" w:color="auto"/>
        <w:bottom w:val="none" w:sz="0" w:space="0" w:color="auto"/>
        <w:right w:val="none" w:sz="0" w:space="0" w:color="auto"/>
      </w:divBdr>
    </w:div>
    <w:div w:id="349913678">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969445">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32937470">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6685617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913201901">
      <w:bodyDiv w:val="1"/>
      <w:marLeft w:val="0"/>
      <w:marRight w:val="0"/>
      <w:marTop w:val="0"/>
      <w:marBottom w:val="0"/>
      <w:divBdr>
        <w:top w:val="none" w:sz="0" w:space="0" w:color="auto"/>
        <w:left w:val="none" w:sz="0" w:space="0" w:color="auto"/>
        <w:bottom w:val="none" w:sz="0" w:space="0" w:color="auto"/>
        <w:right w:val="none" w:sz="0" w:space="0" w:color="auto"/>
      </w:divBdr>
    </w:div>
    <w:div w:id="1093546437">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74267433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hyperlink" Target="mailto:vachagan.mejunc@yerevan.am" TargetMode="Externa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B63F66-82AB-490A-B99F-41BB249BCB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62</Pages>
  <Words>21110</Words>
  <Characters>120329</Characters>
  <Application>Microsoft Office Word</Application>
  <DocSecurity>0</DocSecurity>
  <Lines>1002</Lines>
  <Paragraphs>282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141157</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476</cp:revision>
  <cp:lastPrinted>2022-12-28T05:49:00Z</cp:lastPrinted>
  <dcterms:created xsi:type="dcterms:W3CDTF">2023-07-13T12:00:00Z</dcterms:created>
  <dcterms:modified xsi:type="dcterms:W3CDTF">2026-02-10T04:31:00Z</dcterms:modified>
</cp:coreProperties>
</file>